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comments.xml" ContentType="application/vnd.openxmlformats-officedocument.wordprocessingml.comment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47FCB" w14:textId="0937E2F6" w:rsidR="00E62020" w:rsidRPr="001249DA" w:rsidRDefault="00E6202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0" w:name="_Toc349652033"/>
      <w:bookmarkStart w:id="1" w:name="_Toc350962468"/>
      <w:r w:rsidRPr="001249DA">
        <w:rPr>
          <w:rFonts w:ascii="Times New Roman" w:eastAsia="Times New Roman" w:hAnsi="Times New Roman" w:cs="Times New Roman"/>
          <w:bCs/>
          <w:szCs w:val="28"/>
        </w:rPr>
        <w:t>Приложение 1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 xml:space="preserve"> к</w:t>
      </w:r>
      <w:r w:rsidR="0040277E">
        <w:rPr>
          <w:rFonts w:ascii="Times New Roman" w:eastAsia="Times New Roman" w:hAnsi="Times New Roman" w:cs="Times New Roman"/>
          <w:bCs/>
          <w:szCs w:val="28"/>
        </w:rPr>
        <w:t> 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>п</w:t>
      </w:r>
      <w:r w:rsidRPr="001249DA">
        <w:rPr>
          <w:rFonts w:ascii="Times New Roman" w:eastAsia="Times New Roman" w:hAnsi="Times New Roman" w:cs="Times New Roman"/>
          <w:bCs/>
          <w:szCs w:val="28"/>
        </w:rPr>
        <w:t xml:space="preserve">исьму </w:t>
      </w:r>
    </w:p>
    <w:p w14:paraId="0B975089" w14:textId="39E0DCBA" w:rsidR="00E62020" w:rsidRPr="00A95339" w:rsidRDefault="00E6202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1249DA">
        <w:rPr>
          <w:rFonts w:ascii="Times New Roman" w:eastAsia="Times New Roman" w:hAnsi="Times New Roman" w:cs="Times New Roman"/>
          <w:bCs/>
          <w:szCs w:val="28"/>
        </w:rPr>
        <w:t xml:space="preserve">Рособрнадзора от </w:t>
      </w:r>
      <w:del w:id="2" w:author="Саламадина Дарья Олеговна" w:date="2016-10-12T13:50:00Z">
        <w:r w:rsidRPr="001249DA" w:rsidDel="00E13B6B">
          <w:rPr>
            <w:rFonts w:ascii="Times New Roman" w:eastAsia="Times New Roman" w:hAnsi="Times New Roman" w:cs="Times New Roman"/>
            <w:bCs/>
            <w:szCs w:val="28"/>
          </w:rPr>
          <w:delText xml:space="preserve">25.12.15 </w:delText>
        </w:r>
        <w:r w:rsidR="0040277E" w:rsidDel="00E13B6B">
          <w:rPr>
            <w:rFonts w:ascii="Times New Roman" w:eastAsia="Times New Roman" w:hAnsi="Times New Roman" w:cs="Times New Roman"/>
            <w:bCs/>
            <w:szCs w:val="28"/>
          </w:rPr>
          <w:delText>№ </w:delText>
        </w:r>
        <w:r w:rsidRPr="001249DA" w:rsidDel="00E13B6B">
          <w:rPr>
            <w:rFonts w:ascii="Times New Roman" w:eastAsia="Times New Roman" w:hAnsi="Times New Roman" w:cs="Times New Roman"/>
            <w:bCs/>
            <w:szCs w:val="28"/>
          </w:rPr>
          <w:delText>01-311/10-01</w:delText>
        </w:r>
      </w:del>
    </w:p>
    <w:p w14:paraId="46F95DAD" w14:textId="77777777" w:rsidR="00DB6CE6" w:rsidRPr="001249DA" w:rsidRDefault="00DB6CE6" w:rsidP="00E620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78BA1BE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2C8E570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016FDB7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D100B0E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B84ED0E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5870B2E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8C4960F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8BDC00D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27D7D48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33BDC5D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A81D83D" w14:textId="77777777"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Методические рекомендации</w:t>
      </w:r>
    </w:p>
    <w:p w14:paraId="0579EF4C" w14:textId="774797A4"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по подготовке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роведению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унктах проведения экзаменов</w:t>
      </w:r>
      <w:r w:rsidR="001249DA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в </w:t>
      </w:r>
      <w:del w:id="3" w:author="Саламадина Дарья Олеговна" w:date="2016-10-12T13:50:00Z">
        <w:r w:rsidRPr="001249DA" w:rsidDel="00E13B6B">
          <w:rPr>
            <w:rFonts w:ascii="Times New Roman" w:eastAsia="Times New Roman" w:hAnsi="Times New Roman" w:cs="Times New Roman"/>
            <w:b/>
            <w:sz w:val="36"/>
            <w:szCs w:val="36"/>
          </w:rPr>
          <w:delText xml:space="preserve">2016 </w:delText>
        </w:r>
      </w:del>
      <w:ins w:id="4" w:author="Саламадина Дарья Олеговна" w:date="2016-10-12T13:50:00Z">
        <w:r w:rsidR="00E13B6B" w:rsidRPr="001249DA">
          <w:rPr>
            <w:rFonts w:ascii="Times New Roman" w:eastAsia="Times New Roman" w:hAnsi="Times New Roman" w:cs="Times New Roman"/>
            <w:b/>
            <w:sz w:val="36"/>
            <w:szCs w:val="36"/>
          </w:rPr>
          <w:t>201</w:t>
        </w:r>
        <w:r w:rsidR="00E13B6B" w:rsidRPr="00E13B6B">
          <w:rPr>
            <w:rFonts w:ascii="Times New Roman" w:eastAsia="Times New Roman" w:hAnsi="Times New Roman" w:cs="Times New Roman"/>
            <w:b/>
            <w:sz w:val="36"/>
            <w:szCs w:val="36"/>
            <w:rPrChange w:id="5" w:author="Саламадина Дарья Олеговна" w:date="2016-10-12T13:50:00Z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/>
              </w:rPr>
            </w:rPrChange>
          </w:rPr>
          <w:t>7</w:t>
        </w:r>
        <w:r w:rsidR="00E13B6B" w:rsidRPr="001249DA">
          <w:rPr>
            <w:rFonts w:ascii="Times New Roman" w:eastAsia="Times New Roman" w:hAnsi="Times New Roman" w:cs="Times New Roman"/>
            <w:b/>
            <w:sz w:val="36"/>
            <w:szCs w:val="36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году</w:t>
      </w:r>
    </w:p>
    <w:p w14:paraId="31DDF301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C03047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08CF23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FF4629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336193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32ED3D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C416C7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AA8D0F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F25E33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14BDFD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C98F97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96774A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6B06C9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F009A3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E9588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AB665D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82BD19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9D5494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C28C34" w14:textId="77777777" w:rsidR="00DB6CE6" w:rsidRPr="001249DA" w:rsidRDefault="00DB6CE6" w:rsidP="005506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8989F1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7DE7D8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344F10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C440DE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F94C0D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E792E5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FB44EB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8FAA3D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82A8D9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9459A3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CA13EC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3909B1" w14:textId="77497B7B" w:rsidR="001249DA" w:rsidRPr="00E13B6B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  <w:rPrChange w:id="6" w:author="Саламадина Дарья Олеговна" w:date="2016-10-12T13:50:00Z">
            <w:rPr>
              <w:rFonts w:ascii="Times New Roman" w:eastAsia="Times New Roman" w:hAnsi="Times New Roman" w:cs="Times New Roman"/>
              <w:b/>
              <w:sz w:val="28"/>
              <w:szCs w:val="26"/>
              <w:lang w:eastAsia="ru-RU"/>
            </w:rPr>
          </w:rPrChange>
        </w:rPr>
      </w:pPr>
      <w:r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del w:id="7" w:author="Саламадина Дарья Олеговна" w:date="2016-10-12T13:50:00Z">
        <w:r w:rsidRPr="001249DA" w:rsidDel="00E13B6B">
          <w:rPr>
            <w:rFonts w:ascii="Times New Roman" w:eastAsia="Times New Roman" w:hAnsi="Times New Roman" w:cs="Times New Roman"/>
            <w:b/>
            <w:sz w:val="28"/>
            <w:szCs w:val="26"/>
            <w:lang w:eastAsia="ru-RU"/>
          </w:rPr>
          <w:delText>2016</w:delText>
        </w:r>
      </w:del>
      <w:ins w:id="8" w:author="Саламадина Дарья Олеговна" w:date="2016-10-12T13:50:00Z">
        <w:r w:rsidR="00E13B6B" w:rsidRPr="001249DA">
          <w:rPr>
            <w:rFonts w:ascii="Times New Roman" w:eastAsia="Times New Roman" w:hAnsi="Times New Roman" w:cs="Times New Roman"/>
            <w:b/>
            <w:sz w:val="28"/>
            <w:szCs w:val="26"/>
            <w:lang w:eastAsia="ru-RU"/>
          </w:rPr>
          <w:t>201</w:t>
        </w:r>
        <w:r w:rsidR="00E13B6B">
          <w:rPr>
            <w:rFonts w:ascii="Times New Roman" w:eastAsia="Times New Roman" w:hAnsi="Times New Roman" w:cs="Times New Roman"/>
            <w:b/>
            <w:sz w:val="28"/>
            <w:szCs w:val="26"/>
            <w:lang w:val="en-US" w:eastAsia="ru-RU"/>
          </w:rPr>
          <w:t>7</w:t>
        </w:r>
      </w:ins>
    </w:p>
    <w:p w14:paraId="5597AF89" w14:textId="77777777" w:rsidR="001249DA" w:rsidRPr="001249DA" w:rsidRDefault="001249DA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Оглавление</w:t>
      </w:r>
    </w:p>
    <w:sdt>
      <w:sdtPr>
        <w:rPr>
          <w:rFonts w:ascii="Times New Roman" w:eastAsia="Times New Roman" w:hAnsi="Times New Roman" w:cs="Times New Roman"/>
          <w:bCs w:val="0"/>
          <w:color w:val="auto"/>
          <w:sz w:val="26"/>
          <w:szCs w:val="24"/>
        </w:rPr>
        <w:id w:val="410817518"/>
        <w:docPartObj>
          <w:docPartGallery w:val="Table of Contents"/>
          <w:docPartUnique/>
        </w:docPartObj>
      </w:sdtPr>
      <w:sdtEndPr/>
      <w:sdtContent>
        <w:p w14:paraId="3F420473" w14:textId="4031B458" w:rsidR="008C27E8" w:rsidRPr="001249DA" w:rsidRDefault="008C27E8">
          <w:pPr>
            <w:pStyle w:val="aff8"/>
            <w:rPr>
              <w:sz w:val="24"/>
            </w:rPr>
            <w:pPrChange w:id="9" w:author="Саламадина Дарья Олеговна" w:date="2016-10-14T13:13:00Z">
              <w:pPr>
                <w:pStyle w:val="aa"/>
              </w:pPr>
            </w:pPrChange>
          </w:pPr>
        </w:p>
        <w:p w14:paraId="43E17B06" w14:textId="77777777" w:rsidR="002451F8" w:rsidRDefault="00F149C1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rPr>
              <w:rFonts w:eastAsiaTheme="minorEastAsia"/>
              <w:noProof/>
              <w:szCs w:val="26"/>
            </w:rPr>
            <w:fldChar w:fldCharType="begin"/>
          </w:r>
          <w:r>
            <w:rPr>
              <w:rFonts w:eastAsiaTheme="minorEastAsia"/>
              <w:noProof/>
              <w:szCs w:val="26"/>
            </w:rPr>
            <w:instrText xml:space="preserve"> TOC \o "1-2" \h \z \u </w:instrText>
          </w:r>
          <w:r>
            <w:rPr>
              <w:rFonts w:eastAsiaTheme="minorEastAsia"/>
              <w:noProof/>
              <w:szCs w:val="26"/>
            </w:rPr>
            <w:fldChar w:fldCharType="separate"/>
          </w:r>
          <w:hyperlink w:anchor="_Toc464653507" w:history="1">
            <w:r w:rsidR="002451F8" w:rsidRPr="0067269A">
              <w:rPr>
                <w:rStyle w:val="af0"/>
                <w:noProof/>
              </w:rPr>
              <w:t>Нормативные правовые документы, регламентирующие  проведение ЕГЭ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_Toc464653507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7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3C396102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08" w:history="1">
            <w:r w:rsidR="002451F8" w:rsidRPr="0067269A">
              <w:rPr>
                <w:rStyle w:val="af0"/>
                <w:noProof/>
              </w:rPr>
              <w:t>Требования к пунктам проведения экзаменов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_Toc464653508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004B5CAD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09" w:history="1">
            <w:r w:rsidR="002451F8" w:rsidRPr="0067269A">
              <w:rPr>
                <w:rStyle w:val="af0"/>
                <w:noProof/>
              </w:rPr>
              <w:t>1.1.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Общая часть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_Toc464653509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662F0F3E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10" w:history="1">
            <w:r w:rsidR="002451F8" w:rsidRPr="0067269A">
              <w:rPr>
                <w:rStyle w:val="af0"/>
                <w:noProof/>
              </w:rPr>
              <w:t>1.2.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Общие требования к 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_Toc464653510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3668B8C8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11" w:history="1">
            <w:r w:rsidR="002451F8" w:rsidRPr="0067269A">
              <w:rPr>
                <w:rStyle w:val="af0"/>
                <w:noProof/>
              </w:rPr>
              <w:t>Общий порядок подготовки и проведения ЕГЭ в 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_Toc464653511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16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6A85B129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12" w:history="1">
            <w:r w:rsidR="002451F8" w:rsidRPr="0067269A">
              <w:rPr>
                <w:rStyle w:val="af0"/>
                <w:noProof/>
              </w:rPr>
              <w:t>1.3.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Доставка ЭМ в 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_Toc464653512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16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25EA704D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13" w:history="1">
            <w:r w:rsidR="002451F8" w:rsidRPr="0067269A">
              <w:rPr>
                <w:rStyle w:val="af0"/>
                <w:noProof/>
              </w:rPr>
              <w:t>1.4.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Вход лиц, привлекаемых к проведению ЕГЭ, и участников ЕГЭ в 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_Toc464653513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16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2DE2FDDC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14" w:history="1">
            <w:r w:rsidR="002451F8" w:rsidRPr="0067269A">
              <w:rPr>
                <w:rStyle w:val="af0"/>
                <w:noProof/>
              </w:rPr>
              <w:t>1.5.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Проведение ЕГЭ в аудитории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_Toc464653514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19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7831AA20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15" w:history="1">
            <w:r w:rsidR="002451F8" w:rsidRPr="0067269A">
              <w:rPr>
                <w:rStyle w:val="af0"/>
                <w:noProof/>
              </w:rPr>
              <w:t>1.6.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Особенности проведения ЕГЭ по иностранным языкам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_Toc464653515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20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24587939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16" w:history="1">
            <w:r w:rsidR="002451F8" w:rsidRPr="0067269A">
              <w:rPr>
                <w:rStyle w:val="af0"/>
                <w:noProof/>
              </w:rPr>
              <w:t>1.7.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Письменная часть ЕГЭ по иностранным языкам. Раздел «Аудирование»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_Toc464653516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20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712F5340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17" w:history="1">
            <w:r w:rsidR="002451F8" w:rsidRPr="0067269A">
              <w:rPr>
                <w:rStyle w:val="af0"/>
                <w:noProof/>
              </w:rPr>
              <w:t>1.8.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Устная часть ЕГЭ по иностранным языкам. Раздел «Говорение»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_Toc464653517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21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3F99AC65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18" w:history="1">
            <w:r w:rsidR="002451F8" w:rsidRPr="0067269A">
              <w:rPr>
                <w:rStyle w:val="af0"/>
                <w:noProof/>
              </w:rPr>
              <w:t>1.9.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Требования к соблюдению порядка проведения ЕГЭ в 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_Toc464653518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21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057778FC" w14:textId="77777777" w:rsidR="002451F8" w:rsidRDefault="00285025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19" w:history="1">
            <w:r w:rsidR="002451F8" w:rsidRPr="0067269A">
              <w:rPr>
                <w:rStyle w:val="af0"/>
                <w:noProof/>
              </w:rPr>
              <w:t>1.10.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Завершение выполнения экзаменационной работы участниками ЕГЭ и организация сбора ЭМ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_Toc464653519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22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53690A4D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20" w:history="1">
            <w:r w:rsidR="002451F8" w:rsidRPr="0067269A">
              <w:rPr>
                <w:rStyle w:val="af0"/>
                <w:noProof/>
              </w:rPr>
              <w:t>Инструктивные материалы для лиц, привлекаемых к проведению ЕГЭ в 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_Toc464653520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24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7FBD12FF" w14:textId="77777777" w:rsidR="002451F8" w:rsidRDefault="00285025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21" w:history="1">
            <w:r w:rsidR="002451F8" w:rsidRPr="0067269A">
              <w:rPr>
                <w:rStyle w:val="af0"/>
                <w:noProof/>
              </w:rPr>
              <w:t>1.11.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членов ГЭК в 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_Toc464653521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24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138EB77A" w14:textId="77777777" w:rsidR="002451F8" w:rsidRDefault="00285025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22" w:history="1">
            <w:r w:rsidR="002451F8" w:rsidRPr="0067269A">
              <w:rPr>
                <w:rStyle w:val="af0"/>
                <w:noProof/>
              </w:rPr>
              <w:t>1.12.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руководителя 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_Toc464653522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29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652179F1" w14:textId="77777777" w:rsidR="002451F8" w:rsidRDefault="00285025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23" w:history="1">
            <w:r w:rsidR="002451F8" w:rsidRPr="0067269A">
              <w:rPr>
                <w:rStyle w:val="af0"/>
                <w:noProof/>
              </w:rPr>
              <w:t>1.13.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организатора в аудитории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_Toc464653523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35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504FFC59" w14:textId="77777777" w:rsidR="002451F8" w:rsidRDefault="00285025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24" w:history="1">
            <w:r w:rsidR="002451F8" w:rsidRPr="0067269A">
              <w:rPr>
                <w:rStyle w:val="af0"/>
                <w:noProof/>
              </w:rPr>
              <w:t>1.14.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организатора вне аудитории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_Toc464653524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44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2790CE75" w14:textId="77777777" w:rsidR="002451F8" w:rsidRDefault="00285025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25" w:history="1">
            <w:r w:rsidR="002451F8" w:rsidRPr="0067269A">
              <w:rPr>
                <w:rStyle w:val="af0"/>
                <w:noProof/>
              </w:rPr>
              <w:t>1.15.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работников по обеспечению охраны образовательных организаций при организации входа участников ЕГЭ в 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_Toc464653525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47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794D1619" w14:textId="77777777" w:rsidR="002451F8" w:rsidRDefault="00285025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26" w:history="1">
            <w:r w:rsidR="002451F8" w:rsidRPr="0067269A">
              <w:rPr>
                <w:rStyle w:val="af0"/>
                <w:noProof/>
              </w:rPr>
              <w:t>1.16.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медицинского работника, привлекаемого в дни проведения ЕГЭ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_Toc464653526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49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1D55B4BF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27" w:history="1">
            <w:r w:rsidR="002451F8" w:rsidRPr="0067269A">
              <w:rPr>
                <w:rStyle w:val="af0"/>
                <w:noProof/>
              </w:rPr>
              <w:t>Приложение 1. Инструкция для участника ЕГЭ, зачитываемая организатором в аудитории перед началом экзамена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_Toc464653527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51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7C03BA02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28" w:history="1">
            <w:r w:rsidR="002451F8" w:rsidRPr="0067269A">
              <w:rPr>
                <w:rStyle w:val="af0"/>
                <w:noProof/>
              </w:rPr>
              <w:t>Приложение 2. Памятка о правилах проведения ЕГЭ в 2016 году (для ознакомления участников ЕГЭ/ родителей (законных представителей) под роспись)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_Toc464653528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58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3603C887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29" w:history="1">
            <w:r w:rsidR="002451F8" w:rsidRPr="0067269A">
              <w:rPr>
                <w:rStyle w:val="af0"/>
                <w:noProof/>
              </w:rPr>
              <w:t>Приложение 3. Образец заявления на участие в ЕГЭ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_Toc464653529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63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4A30A8CD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30" w:history="1">
            <w:r w:rsidR="002451F8" w:rsidRPr="0067269A">
              <w:rPr>
                <w:rStyle w:val="af0"/>
                <w:bCs/>
                <w:noProof/>
              </w:rPr>
              <w:t>Приложение 4. Образец согласия  на обработку персональных данных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_Toc464653530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65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47C89E6F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31" w:history="1">
            <w:r w:rsidR="002451F8" w:rsidRPr="0067269A">
              <w:rPr>
                <w:rStyle w:val="af0"/>
                <w:noProof/>
              </w:rPr>
              <w:t>Приложение 5. Порядок печати КИМ в аудиториях 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_Toc464653531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70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7672D99E" w14:textId="77777777" w:rsidR="002451F8" w:rsidRDefault="00285025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32" w:history="1">
            <w:r w:rsidR="002451F8" w:rsidRPr="0067269A">
              <w:rPr>
                <w:rStyle w:val="af0"/>
                <w:rFonts w:eastAsia="Calibri"/>
                <w:noProof/>
              </w:rPr>
              <w:t>1.17.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rFonts w:eastAsia="Calibri"/>
                <w:noProof/>
              </w:rPr>
              <w:t>1. Общая информация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_Toc464653532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70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2F1385AD" w14:textId="77777777" w:rsidR="002451F8" w:rsidRDefault="00285025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33" w:history="1">
            <w:r w:rsidR="002451F8" w:rsidRPr="0067269A">
              <w:rPr>
                <w:rStyle w:val="af0"/>
                <w:noProof/>
              </w:rPr>
              <w:t>1.18.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2. Инструкция для технического специалиста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_Toc464653533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73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1AFBFA51" w14:textId="77777777" w:rsidR="002451F8" w:rsidRDefault="00285025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34" w:history="1">
            <w:r w:rsidR="002451F8" w:rsidRPr="0067269A">
              <w:rPr>
                <w:rStyle w:val="af0"/>
                <w:noProof/>
              </w:rPr>
              <w:t>1.19.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3. Инструкция для члена ГЭК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_Toc464653534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74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4FBEBF4E" w14:textId="77777777" w:rsidR="002451F8" w:rsidRDefault="00285025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35" w:history="1">
            <w:r w:rsidR="002451F8" w:rsidRPr="0067269A">
              <w:rPr>
                <w:rStyle w:val="af0"/>
                <w:noProof/>
              </w:rPr>
              <w:t>1.20.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4. Инструкция для организатора в аудитории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_Toc464653535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75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63BDF0EB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36" w:history="1">
            <w:r w:rsidR="002451F8" w:rsidRPr="0067269A">
              <w:rPr>
                <w:rStyle w:val="af0"/>
                <w:noProof/>
              </w:rPr>
              <w:t>Приложение 6. Требования к техническому оснащению ППЭ для печати КИМ в аудиториях 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_Toc464653536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77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08D0628F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37" w:history="1">
            <w:r w:rsidR="002451F8" w:rsidRPr="0067269A">
              <w:rPr>
                <w:rStyle w:val="af0"/>
                <w:noProof/>
              </w:rPr>
              <w:t>Приложение 7.  Системные характеристики аппаратно-программного обеспечения Штаба 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_Toc464653537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80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3D61ACBD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38" w:history="1">
            <w:r w:rsidR="002451F8" w:rsidRPr="0067269A">
              <w:rPr>
                <w:rStyle w:val="af0"/>
                <w:noProof/>
              </w:rPr>
              <w:t>Приложение 8. Примерный перечень часто используемых при проведении ЕГЭ документов, удостоверяющих личность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_Toc464653538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81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672CAF9E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39" w:history="1">
            <w:r w:rsidR="002451F8" w:rsidRPr="0067269A">
              <w:rPr>
                <w:rStyle w:val="af0"/>
                <w:noProof/>
              </w:rPr>
              <w:t>Приложение 9. Порядок подготовки и проведения  экзамена по иностранному языку с включенным разделом «Говорение»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_Toc464653539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83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385A1BE3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40" w:history="1">
            <w:r w:rsidR="002451F8" w:rsidRPr="0067269A">
              <w:rPr>
                <w:rStyle w:val="af0"/>
                <w:noProof/>
              </w:rPr>
              <w:t>1.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Особенности подготовки к сдаче экзамена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_Toc464653540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83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73ECA4FC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41" w:history="1">
            <w:r w:rsidR="002451F8" w:rsidRPr="0067269A">
              <w:rPr>
                <w:rStyle w:val="af0"/>
                <w:noProof/>
              </w:rPr>
              <w:t>2.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Продолжительность выполнения экзаменационной работы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_Toc464653541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83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5882495D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42" w:history="1">
            <w:r w:rsidR="002451F8" w:rsidRPr="0067269A">
              <w:rPr>
                <w:rStyle w:val="af0"/>
                <w:noProof/>
              </w:rPr>
              <w:t>3.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Обеспечение и состав ЭМ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_Toc464653542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83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19454B54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43" w:history="1">
            <w:r w:rsidR="002451F8" w:rsidRPr="0067269A">
              <w:rPr>
                <w:rStyle w:val="af0"/>
                <w:noProof/>
              </w:rPr>
              <w:t>4.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Процедура сдачи устного экзамена участником ЕГЭ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_Toc464653543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84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1267A77E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44" w:history="1">
            <w:r w:rsidR="002451F8" w:rsidRPr="0067269A">
              <w:rPr>
                <w:rStyle w:val="af0"/>
                <w:noProof/>
              </w:rPr>
              <w:t>5.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технического специалиста 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_Toc464653544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84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2D913550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45" w:history="1">
            <w:r w:rsidR="002451F8" w:rsidRPr="0067269A">
              <w:rPr>
                <w:rStyle w:val="af0"/>
                <w:noProof/>
              </w:rPr>
              <w:t>6.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членов ГЭК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_Toc464653545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86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36B6FBCE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46" w:history="1">
            <w:r w:rsidR="002451F8" w:rsidRPr="0067269A">
              <w:rPr>
                <w:rStyle w:val="af0"/>
                <w:noProof/>
              </w:rPr>
              <w:t>7.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руководителя 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_Toc464653546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88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24E6DB17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47" w:history="1">
            <w:r w:rsidR="002451F8" w:rsidRPr="0067269A">
              <w:rPr>
                <w:rStyle w:val="af0"/>
                <w:noProof/>
              </w:rPr>
              <w:t>8.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организаторов в аудитории подготовки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_Toc464653547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89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476FBF3F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48" w:history="1">
            <w:r w:rsidR="002451F8" w:rsidRPr="0067269A">
              <w:rPr>
                <w:rStyle w:val="af0"/>
                <w:noProof/>
              </w:rPr>
              <w:t>9.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организатора в аудитории проведения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_Toc464653548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90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2508AF14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49" w:history="1">
            <w:r w:rsidR="002451F8" w:rsidRPr="0067269A">
              <w:rPr>
                <w:rStyle w:val="af0"/>
                <w:iCs/>
                <w:noProof/>
              </w:rPr>
              <w:t>10.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организатора вне аудитории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_Toc464653549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92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593147EA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50" w:history="1">
            <w:r w:rsidR="002451F8" w:rsidRPr="0067269A">
              <w:rPr>
                <w:rStyle w:val="af0"/>
                <w:noProof/>
              </w:rPr>
              <w:t>Приложение 10. Требования к техническому оснащению ППЭ по иностранным языкам  с использованием устных коммуникаций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_Toc464653550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94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52A0B7F2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51" w:history="1">
            <w:r w:rsidR="002451F8" w:rsidRPr="0067269A">
              <w:rPr>
                <w:rStyle w:val="af0"/>
                <w:noProof/>
              </w:rPr>
              <w:t>Приложение 11. Инструкция для участника ЕГЭ, зачитываемая организатором в аудитории перед началом экзамена  с использованием технологии печати КИМ в аудиториях 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_Toc464653551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98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7ABD93E1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52" w:history="1">
            <w:r w:rsidR="002451F8" w:rsidRPr="0067269A">
              <w:rPr>
                <w:rStyle w:val="af0"/>
                <w:noProof/>
              </w:rPr>
              <w:t>Приложение 12. Инструкция для участника ЕГЭ, зачитываемая организатором в аудитории подготовки перед началом выполнения экзаменационной работы  по иностранному языку с включенным разделом «Говорение»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_Toc464653552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105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55DF1E31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53" w:history="1">
            <w:r w:rsidR="002451F8" w:rsidRPr="0067269A">
              <w:rPr>
                <w:rStyle w:val="af0"/>
                <w:noProof/>
              </w:rPr>
              <w:t>Приложение 13. Инструкция для участника ЕГЭ, зачитываемая организатором в аудитории проведения перед началом выполнения экзаменационной работы каждой группы участников по иностранному языку с включенным разделом «Говорение»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_Toc464653553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110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6B961697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54" w:history="1">
            <w:r w:rsidR="002451F8" w:rsidRPr="0067269A">
              <w:rPr>
                <w:rStyle w:val="af0"/>
                <w:noProof/>
              </w:rPr>
              <w:t>Приложение 14. Порядок перевода бланков ответов участников ЕГЭ в электронный вид в 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_Toc464653554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112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77ED820F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55" w:history="1">
            <w:r w:rsidR="002451F8" w:rsidRPr="0067269A">
              <w:rPr>
                <w:rStyle w:val="af0"/>
                <w:rFonts w:eastAsia="Calibri"/>
                <w:noProof/>
              </w:rPr>
              <w:t>1.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rFonts w:eastAsia="Calibri"/>
                <w:noProof/>
              </w:rPr>
              <w:t>Общая информация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_Toc464653555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112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6DA3662B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56" w:history="1">
            <w:r w:rsidR="002451F8" w:rsidRPr="0067269A">
              <w:rPr>
                <w:rStyle w:val="af0"/>
                <w:noProof/>
              </w:rPr>
              <w:t>2.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технического специалиста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_Toc464653556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114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30936F0A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57" w:history="1">
            <w:r w:rsidR="002451F8" w:rsidRPr="0067269A">
              <w:rPr>
                <w:rStyle w:val="af0"/>
                <w:noProof/>
              </w:rPr>
              <w:t>3.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члена ГЭК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_Toc464653557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117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2317B05F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58" w:history="1">
            <w:r w:rsidR="002451F8" w:rsidRPr="0067269A">
              <w:rPr>
                <w:rStyle w:val="af0"/>
                <w:rFonts w:eastAsia="Calibri"/>
                <w:noProof/>
              </w:rPr>
              <w:t>4.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руководителя 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_Toc464653558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118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5ED5E8E7" w14:textId="77777777" w:rsidR="002451F8" w:rsidRDefault="00285025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4653559" w:history="1">
            <w:r w:rsidR="002451F8" w:rsidRPr="0067269A">
              <w:rPr>
                <w:rStyle w:val="af0"/>
                <w:noProof/>
              </w:rPr>
              <w:t>5.</w:t>
            </w:r>
            <w:r w:rsidR="002451F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451F8" w:rsidRPr="0067269A">
              <w:rPr>
                <w:rStyle w:val="af0"/>
                <w:noProof/>
              </w:rPr>
              <w:t>Инструкция для организатора в аудитории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_Toc464653559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119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4F54CF31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60" w:history="1">
            <w:r w:rsidR="002451F8" w:rsidRPr="0067269A">
              <w:rPr>
                <w:rStyle w:val="af0"/>
                <w:noProof/>
              </w:rPr>
              <w:t>Приложение 15. Требования к техническому оснащению ППЭ для перевода бланков ответов участников ЕГЭ в электронный вид в ППЭ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_Toc464653560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121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039D6C83" w14:textId="77777777" w:rsidR="002451F8" w:rsidRDefault="00285025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4653561" w:history="1">
            <w:r w:rsidR="002451F8" w:rsidRPr="0067269A">
              <w:rPr>
                <w:rStyle w:val="af0"/>
                <w:noProof/>
              </w:rPr>
              <w:t>Приложение 16. Журнал учета участников ЕГЭ, обратившихся к медицинскому работнику</w:t>
            </w:r>
            <w:r w:rsidR="002451F8">
              <w:rPr>
                <w:noProof/>
                <w:webHidden/>
              </w:rPr>
              <w:tab/>
            </w:r>
            <w:r w:rsidR="002451F8">
              <w:rPr>
                <w:noProof/>
                <w:webHidden/>
              </w:rPr>
              <w:fldChar w:fldCharType="begin"/>
            </w:r>
            <w:r w:rsidR="002451F8">
              <w:rPr>
                <w:noProof/>
                <w:webHidden/>
              </w:rPr>
              <w:instrText xml:space="preserve"> PAGEREF _Toc464653561 \h </w:instrText>
            </w:r>
            <w:r w:rsidR="002451F8">
              <w:rPr>
                <w:noProof/>
                <w:webHidden/>
              </w:rPr>
            </w:r>
            <w:r w:rsidR="002451F8">
              <w:rPr>
                <w:noProof/>
                <w:webHidden/>
              </w:rPr>
              <w:fldChar w:fldCharType="separate"/>
            </w:r>
            <w:r w:rsidR="002451F8">
              <w:rPr>
                <w:noProof/>
                <w:webHidden/>
              </w:rPr>
              <w:t>124</w:t>
            </w:r>
            <w:r w:rsidR="002451F8">
              <w:rPr>
                <w:noProof/>
                <w:webHidden/>
              </w:rPr>
              <w:fldChar w:fldCharType="end"/>
            </w:r>
          </w:hyperlink>
        </w:p>
        <w:p w14:paraId="1FF34F36" w14:textId="11963FDC" w:rsidR="008C27E8" w:rsidRPr="001249DA" w:rsidRDefault="00F149C1" w:rsidP="00F149C1">
          <w:pPr>
            <w:pStyle w:val="16"/>
            <w:rPr>
              <w:rFonts w:eastAsiaTheme="minorEastAsia"/>
              <w:noProof/>
            </w:rPr>
          </w:pPr>
          <w:r>
            <w:rPr>
              <w:rFonts w:eastAsiaTheme="minorEastAsia"/>
              <w:noProof/>
            </w:rPr>
            <w:fldChar w:fldCharType="end"/>
          </w:r>
        </w:p>
      </w:sdtContent>
    </w:sdt>
    <w:p w14:paraId="57432AAA" w14:textId="22099C73" w:rsidR="001249DA" w:rsidRPr="001249DA" w:rsidRDefault="001249DA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46C89D64" w14:textId="2B015D9B"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Перечень условных обозначений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окращений </w:t>
      </w:r>
      <w:bookmarkEnd w:id="0"/>
      <w:bookmarkEnd w:id="1"/>
    </w:p>
    <w:p w14:paraId="59857DBC" w14:textId="77777777" w:rsidR="001249DA" w:rsidRPr="001249DA" w:rsidRDefault="001249DA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69"/>
      </w:tblGrid>
      <w:tr w:rsidR="002E305D" w:rsidRPr="001249DA" w14:paraId="2373FDEC" w14:textId="77777777" w:rsidTr="00EB09D0">
        <w:tc>
          <w:tcPr>
            <w:tcW w:w="1314" w:type="pct"/>
          </w:tcPr>
          <w:p w14:paraId="194AD2CF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Выпускники прошлых лет</w:t>
            </w:r>
          </w:p>
        </w:tc>
        <w:tc>
          <w:tcPr>
            <w:tcW w:w="3686" w:type="pct"/>
          </w:tcPr>
          <w:p w14:paraId="6685FBA1" w14:textId="399577FD" w:rsidR="002E305D" w:rsidRPr="001249DA" w:rsidRDefault="002E305D" w:rsidP="00273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Лица,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редыдущие годы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меющие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(полного) общего образования, до 1 сентября 2013 года);</w:t>
            </w:r>
          </w:p>
          <w:p w14:paraId="3D1344AD" w14:textId="58BAC704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граждане, имеющие среднее общее образование, полученное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ностранных образовательных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организациях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14:paraId="273E7DFC" w14:textId="72D5B289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del w:id="10" w:author="Саламадина Дарья Олеговна" w:date="2016-07-14T14:59:00Z">
              <w:r w:rsidRPr="001249DA" w:rsidDel="001D43C0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delText>выпускники прошлых лет-военнослужащие</w:delText>
              </w:r>
            </w:del>
          </w:p>
        </w:tc>
      </w:tr>
      <w:tr w:rsidR="002E305D" w:rsidRPr="001249DA" w14:paraId="1F584CA0" w14:textId="77777777" w:rsidTr="00EB09D0">
        <w:tc>
          <w:tcPr>
            <w:tcW w:w="1314" w:type="pct"/>
          </w:tcPr>
          <w:p w14:paraId="33E10440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86" w:type="pct"/>
          </w:tcPr>
          <w:p w14:paraId="5A6CE9F5" w14:textId="6AC840BF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Государственная итоговая аттестация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общего образования</w:t>
            </w:r>
          </w:p>
        </w:tc>
      </w:tr>
      <w:tr w:rsidR="002E305D" w:rsidRPr="001249DA" w14:paraId="489E4676" w14:textId="77777777" w:rsidTr="00EB09D0">
        <w:tc>
          <w:tcPr>
            <w:tcW w:w="1314" w:type="pct"/>
          </w:tcPr>
          <w:p w14:paraId="198049D4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ГЭК</w:t>
            </w:r>
          </w:p>
        </w:tc>
        <w:tc>
          <w:tcPr>
            <w:tcW w:w="3686" w:type="pct"/>
          </w:tcPr>
          <w:p w14:paraId="699D0A3A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2E305D" w:rsidRPr="001249DA" w14:paraId="290BF972" w14:textId="77777777" w:rsidTr="00EB09D0">
        <w:tc>
          <w:tcPr>
            <w:tcW w:w="1314" w:type="pct"/>
          </w:tcPr>
          <w:p w14:paraId="7B01EC37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ЕГЭ</w:t>
            </w:r>
          </w:p>
        </w:tc>
        <w:tc>
          <w:tcPr>
            <w:tcW w:w="3686" w:type="pct"/>
          </w:tcPr>
          <w:p w14:paraId="13CFE189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Единый государственный экзамен </w:t>
            </w:r>
          </w:p>
        </w:tc>
      </w:tr>
      <w:tr w:rsidR="002E305D" w:rsidRPr="001249DA" w14:paraId="420C5013" w14:textId="77777777" w:rsidTr="00EB09D0">
        <w:tc>
          <w:tcPr>
            <w:tcW w:w="1314" w:type="pct"/>
          </w:tcPr>
          <w:p w14:paraId="4B6D587D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</w:t>
            </w:r>
          </w:p>
        </w:tc>
        <w:tc>
          <w:tcPr>
            <w:tcW w:w="3686" w:type="pct"/>
          </w:tcPr>
          <w:p w14:paraId="3CE89797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Индивидуальный комплект участника ЕГЭ</w:t>
            </w:r>
          </w:p>
        </w:tc>
      </w:tr>
      <w:tr w:rsidR="002E305D" w:rsidRPr="001249DA" w14:paraId="45B87905" w14:textId="77777777" w:rsidTr="00EB09D0">
        <w:trPr>
          <w:trHeight w:val="454"/>
        </w:trPr>
        <w:tc>
          <w:tcPr>
            <w:tcW w:w="1314" w:type="pct"/>
          </w:tcPr>
          <w:p w14:paraId="6D68C908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</w:t>
            </w:r>
          </w:p>
        </w:tc>
        <w:tc>
          <w:tcPr>
            <w:tcW w:w="3686" w:type="pct"/>
          </w:tcPr>
          <w:p w14:paraId="67F539D4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Контрольные измерительные материалы </w:t>
            </w:r>
          </w:p>
        </w:tc>
      </w:tr>
      <w:tr w:rsidR="002E305D" w:rsidRPr="001249DA" w14:paraId="79A65B72" w14:textId="77777777" w:rsidTr="00EB09D0">
        <w:tc>
          <w:tcPr>
            <w:tcW w:w="1314" w:type="pct"/>
          </w:tcPr>
          <w:p w14:paraId="51078A16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КК</w:t>
            </w:r>
          </w:p>
        </w:tc>
        <w:tc>
          <w:tcPr>
            <w:tcW w:w="3686" w:type="pct"/>
          </w:tcPr>
          <w:p w14:paraId="29493C98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2E305D" w:rsidRPr="001249DA" w14:paraId="4BF35530" w14:textId="77777777" w:rsidTr="00EB09D0">
        <w:tc>
          <w:tcPr>
            <w:tcW w:w="1314" w:type="pct"/>
          </w:tcPr>
          <w:p w14:paraId="7E0F2882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Минобрнауки России</w:t>
            </w:r>
          </w:p>
        </w:tc>
        <w:tc>
          <w:tcPr>
            <w:tcW w:w="3686" w:type="pct"/>
          </w:tcPr>
          <w:p w14:paraId="26920C6C" w14:textId="24CC4D81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Министерство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 Российской Федерации</w:t>
            </w:r>
          </w:p>
        </w:tc>
      </w:tr>
      <w:tr w:rsidR="002E305D" w:rsidRPr="001249DA" w14:paraId="705BA1FB" w14:textId="77777777" w:rsidTr="00EB09D0">
        <w:tc>
          <w:tcPr>
            <w:tcW w:w="1314" w:type="pct"/>
          </w:tcPr>
          <w:p w14:paraId="5117F6FE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Образовательная организация</w:t>
            </w:r>
          </w:p>
        </w:tc>
        <w:tc>
          <w:tcPr>
            <w:tcW w:w="3686" w:type="pct"/>
          </w:tcPr>
          <w:p w14:paraId="1F6B3EF9" w14:textId="7EC5DA5B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Организация, осуществляющая образовательную деятельность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меющей государственную аккредитацию образовательной программе</w:t>
            </w:r>
          </w:p>
        </w:tc>
      </w:tr>
      <w:tr w:rsidR="002E305D" w:rsidRPr="001249DA" w14:paraId="7D29F6A3" w14:textId="77777777" w:rsidTr="00EB09D0">
        <w:tc>
          <w:tcPr>
            <w:tcW w:w="1314" w:type="pct"/>
          </w:tcPr>
          <w:p w14:paraId="06621DFC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</w:t>
            </w:r>
          </w:p>
        </w:tc>
        <w:tc>
          <w:tcPr>
            <w:tcW w:w="3686" w:type="pct"/>
          </w:tcPr>
          <w:p w14:paraId="7D251380" w14:textId="041F6E5D"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меющие академической задолженности,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тоговое сочинение (изложение),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полном объеме выполнившие учебный план или индивидуальный учебный план (имеющие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аждый год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бразовательной программе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удовлетворительных);</w:t>
            </w:r>
            <w:proofErr w:type="gramEnd"/>
          </w:p>
          <w:p w14:paraId="126A163B" w14:textId="70429A76"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 X - XI (XII) классов, допущенные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чебным предметам, освоение которых завершилось ранее, имеющие 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редпоследний год обучения;</w:t>
            </w:r>
          </w:p>
          <w:p w14:paraId="0AE38B50" w14:textId="65A58362"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орме самообразования или семейного образования;</w:t>
            </w:r>
          </w:p>
          <w:p w14:paraId="5664202D" w14:textId="296C8ACC"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профессионального образования;</w:t>
            </w:r>
          </w:p>
          <w:p w14:paraId="5A334D51" w14:textId="337B911E"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, получающие среднее общее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lastRenderedPageBreak/>
              <w:t>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ностранных образовательных организациях</w:t>
            </w:r>
          </w:p>
        </w:tc>
      </w:tr>
      <w:tr w:rsidR="002E305D" w:rsidRPr="001249DA" w14:paraId="4AF09BD0" w14:textId="77777777" w:rsidTr="00EB09D0">
        <w:tc>
          <w:tcPr>
            <w:tcW w:w="1314" w:type="pct"/>
          </w:tcPr>
          <w:p w14:paraId="4DE7BFBA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ОИВ</w:t>
            </w:r>
          </w:p>
        </w:tc>
        <w:tc>
          <w:tcPr>
            <w:tcW w:w="3686" w:type="pct"/>
          </w:tcPr>
          <w:p w14:paraId="4EB32DCB" w14:textId="0221F331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исполнительной власти субъектов Российской Федерации,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осуществляющие государственное управление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 образования</w:t>
            </w:r>
          </w:p>
        </w:tc>
      </w:tr>
      <w:tr w:rsidR="00201988" w:rsidRPr="001249DA" w14:paraId="0C5FED08" w14:textId="77777777" w:rsidTr="00EB09D0">
        <w:tc>
          <w:tcPr>
            <w:tcW w:w="1314" w:type="pct"/>
          </w:tcPr>
          <w:p w14:paraId="0B9656F4" w14:textId="77777777" w:rsidR="00201988" w:rsidRPr="001249DA" w:rsidRDefault="00201988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Перевозчик ЭМ</w:t>
            </w:r>
          </w:p>
        </w:tc>
        <w:tc>
          <w:tcPr>
            <w:tcW w:w="3686" w:type="pct"/>
          </w:tcPr>
          <w:p w14:paraId="219280B2" w14:textId="77777777" w:rsidR="00201988" w:rsidRPr="001249DA" w:rsidRDefault="00201988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Организация, осуществляющая доставку  ЭМ</w:t>
            </w:r>
          </w:p>
        </w:tc>
      </w:tr>
      <w:tr w:rsidR="002E305D" w:rsidRPr="001249DA" w14:paraId="201A9F2E" w14:textId="77777777" w:rsidTr="00EB09D0">
        <w:tc>
          <w:tcPr>
            <w:tcW w:w="1314" w:type="pct"/>
          </w:tcPr>
          <w:p w14:paraId="57150081" w14:textId="77777777" w:rsidR="002E305D" w:rsidRPr="001249DA" w:rsidRDefault="002E305D" w:rsidP="00DB6CE6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14:paraId="5BC14255" w14:textId="65A9E6CD" w:rsidR="002E305D" w:rsidRPr="001249DA" w:rsidRDefault="002E305D" w:rsidP="00DB6CE6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Порядок проведения государственной итоговой аттестации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бразовательным программам среднего общего образования, утвержденный приказом Минобрнауки России от 26.12.2013 г. № 1400 (зарегистрирован Минюстом России 03.02.2014, регистрационный 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31205) </w:t>
            </w:r>
            <w:proofErr w:type="gramEnd"/>
          </w:p>
        </w:tc>
      </w:tr>
      <w:tr w:rsidR="002E305D" w:rsidRPr="001249DA" w14:paraId="1BF24655" w14:textId="77777777" w:rsidTr="00EB09D0">
        <w:tc>
          <w:tcPr>
            <w:tcW w:w="1314" w:type="pct"/>
          </w:tcPr>
          <w:p w14:paraId="38597B8E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  <w:tc>
          <w:tcPr>
            <w:tcW w:w="3686" w:type="pct"/>
          </w:tcPr>
          <w:p w14:paraId="5BE5DA3D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Пункт проведения экзаменов</w:t>
            </w:r>
          </w:p>
        </w:tc>
      </w:tr>
      <w:tr w:rsidR="002E305D" w:rsidRPr="001249DA" w14:paraId="7E3D8805" w14:textId="77777777" w:rsidTr="00EB09D0">
        <w:tc>
          <w:tcPr>
            <w:tcW w:w="1314" w:type="pct"/>
          </w:tcPr>
          <w:p w14:paraId="3880DB22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РИС</w:t>
            </w:r>
          </w:p>
        </w:tc>
        <w:tc>
          <w:tcPr>
            <w:tcW w:w="3686" w:type="pct"/>
          </w:tcPr>
          <w:p w14:paraId="4263804B" w14:textId="28569960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ГИА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</w:t>
            </w:r>
          </w:p>
        </w:tc>
      </w:tr>
      <w:tr w:rsidR="002E305D" w:rsidRPr="001249DA" w14:paraId="63A44625" w14:textId="77777777" w:rsidTr="00EB09D0">
        <w:tc>
          <w:tcPr>
            <w:tcW w:w="1314" w:type="pct"/>
          </w:tcPr>
          <w:p w14:paraId="199832A9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Рособрнадзор</w:t>
            </w:r>
          </w:p>
        </w:tc>
        <w:tc>
          <w:tcPr>
            <w:tcW w:w="3686" w:type="pct"/>
          </w:tcPr>
          <w:p w14:paraId="7EDC4732" w14:textId="05CB45EB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Федеральная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служба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адзору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фере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</w:t>
            </w:r>
          </w:p>
        </w:tc>
      </w:tr>
      <w:tr w:rsidR="002E305D" w:rsidRPr="001249DA" w14:paraId="745CA1B7" w14:textId="77777777" w:rsidTr="00EB09D0">
        <w:tc>
          <w:tcPr>
            <w:tcW w:w="1314" w:type="pct"/>
          </w:tcPr>
          <w:p w14:paraId="3023D262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РЦОИ</w:t>
            </w:r>
          </w:p>
        </w:tc>
        <w:tc>
          <w:tcPr>
            <w:tcW w:w="3686" w:type="pct"/>
          </w:tcPr>
          <w:p w14:paraId="694AC461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Региональный центр обработки информации субъекта Российской Федерации</w:t>
            </w:r>
          </w:p>
        </w:tc>
      </w:tr>
      <w:tr w:rsidR="002E305D" w:rsidRPr="001249DA" w14:paraId="5A6C286C" w14:textId="77777777" w:rsidTr="00EB09D0">
        <w:tc>
          <w:tcPr>
            <w:tcW w:w="1314" w:type="pct"/>
          </w:tcPr>
          <w:p w14:paraId="20B4D993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Участники ЕГЭ </w:t>
            </w:r>
          </w:p>
        </w:tc>
        <w:tc>
          <w:tcPr>
            <w:tcW w:w="3686" w:type="pct"/>
          </w:tcPr>
          <w:p w14:paraId="550BAC0D" w14:textId="63194D43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,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становленном порядке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ИА;</w:t>
            </w:r>
          </w:p>
          <w:p w14:paraId="3BD44BC9" w14:textId="05782990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ругие категории лиц, определенные Порядком, 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даче ЕГЭ</w:t>
            </w:r>
          </w:p>
        </w:tc>
      </w:tr>
      <w:tr w:rsidR="002E305D" w:rsidRPr="001249DA" w14:paraId="58D9A921" w14:textId="77777777" w:rsidTr="00EB09D0">
        <w:tc>
          <w:tcPr>
            <w:tcW w:w="1314" w:type="pct"/>
          </w:tcPr>
          <w:p w14:paraId="02579F3D" w14:textId="550E3C95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Участники ЕГЭ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ВЗ,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  <w:tc>
          <w:tcPr>
            <w:tcW w:w="3686" w:type="pct"/>
          </w:tcPr>
          <w:p w14:paraId="76849F21" w14:textId="349DDE6C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граниченными возможностями здоровья,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</w:tr>
      <w:tr w:rsidR="002E305D" w:rsidRPr="001249DA" w14:paraId="6518033C" w14:textId="77777777" w:rsidTr="00EB09D0">
        <w:tc>
          <w:tcPr>
            <w:tcW w:w="1314" w:type="pct"/>
          </w:tcPr>
          <w:p w14:paraId="313A3660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ФИПИ</w:t>
            </w:r>
          </w:p>
        </w:tc>
        <w:tc>
          <w:tcPr>
            <w:tcW w:w="3686" w:type="pct"/>
          </w:tcPr>
          <w:p w14:paraId="2144BD1F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ФГБНУ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Федеральный институт педагогических измерений»</w:t>
            </w:r>
          </w:p>
        </w:tc>
      </w:tr>
      <w:tr w:rsidR="002E305D" w:rsidRPr="001249DA" w14:paraId="1DBE3059" w14:textId="77777777" w:rsidTr="00EB09D0">
        <w:tc>
          <w:tcPr>
            <w:tcW w:w="1314" w:type="pct"/>
          </w:tcPr>
          <w:p w14:paraId="6540FEBE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ФИС</w:t>
            </w:r>
          </w:p>
        </w:tc>
        <w:tc>
          <w:tcPr>
            <w:tcW w:w="3686" w:type="pct"/>
          </w:tcPr>
          <w:p w14:paraId="0979B916" w14:textId="0E833C11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Федеральная информационная система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проведения 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риема граждан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бразовательные организации для получения среднего профессионального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ысшего образования</w:t>
            </w:r>
          </w:p>
        </w:tc>
      </w:tr>
      <w:tr w:rsidR="002E305D" w:rsidRPr="001249DA" w14:paraId="2D64C6CB" w14:textId="77777777" w:rsidTr="00EB09D0">
        <w:tc>
          <w:tcPr>
            <w:tcW w:w="1314" w:type="pct"/>
          </w:tcPr>
          <w:p w14:paraId="24519861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ФЦТ</w:t>
            </w:r>
          </w:p>
        </w:tc>
        <w:tc>
          <w:tcPr>
            <w:tcW w:w="3686" w:type="pct"/>
          </w:tcPr>
          <w:p w14:paraId="694F971B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ФГБУ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«Федеральный центр тестирования»</w:t>
            </w:r>
          </w:p>
        </w:tc>
      </w:tr>
      <w:tr w:rsidR="002E305D" w:rsidRPr="001249DA" w14:paraId="0EEA5F79" w14:textId="77777777" w:rsidTr="00EB09D0">
        <w:tc>
          <w:tcPr>
            <w:tcW w:w="1314" w:type="pct"/>
          </w:tcPr>
          <w:p w14:paraId="0E2B2760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Штаб ППЭ</w:t>
            </w:r>
          </w:p>
        </w:tc>
        <w:tc>
          <w:tcPr>
            <w:tcW w:w="3686" w:type="pct"/>
          </w:tcPr>
          <w:p w14:paraId="2892483F" w14:textId="68D2C8E2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Специально отведенное помещение (аудитория)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ПЭ для руководителя ППЭ</w:t>
            </w:r>
          </w:p>
        </w:tc>
      </w:tr>
      <w:tr w:rsidR="002E305D" w:rsidRPr="001249DA" w14:paraId="4214451F" w14:textId="77777777" w:rsidTr="00EB09D0">
        <w:tc>
          <w:tcPr>
            <w:tcW w:w="1314" w:type="pct"/>
          </w:tcPr>
          <w:p w14:paraId="505D5C7A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ЭМ</w:t>
            </w:r>
          </w:p>
        </w:tc>
        <w:tc>
          <w:tcPr>
            <w:tcW w:w="3686" w:type="pct"/>
          </w:tcPr>
          <w:p w14:paraId="28B1A504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Экзаменационные материалы ЕГЭ</w:t>
            </w:r>
          </w:p>
        </w:tc>
      </w:tr>
    </w:tbl>
    <w:p w14:paraId="1EAC98B8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  <w:bookmarkStart w:id="11" w:name="_Toc349652034"/>
      <w:bookmarkStart w:id="12" w:name="_Toc350962469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5E6B983E" w14:textId="77777777" w:rsidR="00DB6CE6" w:rsidRPr="001249DA" w:rsidRDefault="00DB6CE6">
      <w:pPr>
        <w:pStyle w:val="11"/>
        <w:pPrChange w:id="13" w:author="Саламадина Дарья Олеговна" w:date="2016-10-14T13:13:00Z">
          <w:pPr>
            <w:pStyle w:val="16"/>
            <w:jc w:val="both"/>
          </w:pPr>
        </w:pPrChange>
      </w:pPr>
      <w:bookmarkStart w:id="14" w:name="_Toc438199154"/>
      <w:bookmarkStart w:id="15" w:name="_Toc464653507"/>
      <w:r w:rsidRPr="001249DA">
        <w:lastRenderedPageBreak/>
        <w:t xml:space="preserve">Нормативные правовые документы, регламентирующие </w:t>
      </w:r>
      <w:r w:rsidRPr="001249DA">
        <w:br/>
        <w:t>проведение ЕГЭ</w:t>
      </w:r>
      <w:bookmarkEnd w:id="11"/>
      <w:bookmarkEnd w:id="12"/>
      <w:bookmarkEnd w:id="14"/>
      <w:bookmarkEnd w:id="15"/>
    </w:p>
    <w:p w14:paraId="60BC74B6" w14:textId="4EB7F89E"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29.12.2012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Федерации»;</w:t>
      </w:r>
    </w:p>
    <w:p w14:paraId="38D6636D" w14:textId="0F7DEFD7"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31.08.2013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образования»;</w:t>
      </w:r>
      <w:proofErr w:type="gramEnd"/>
    </w:p>
    <w:p w14:paraId="13B1295D" w14:textId="207D0241"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Минобрнауки России от 26.12.2013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31205);</w:t>
      </w:r>
    </w:p>
    <w:p w14:paraId="0E8C8352" w14:textId="1C8AEF96" w:rsidR="00DB6CE6" w:rsidRPr="001249DA" w:rsidDel="003E0308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Минобрнауки России от 28.06.2013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491 «Об утверждении порядка аккредитации граждан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общественных наблюдателей при проведении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 всероссийской олимпиады школьников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лимпиад школьников» (зарегистрирован Минюстом России 02.08.2013, регистрационный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29234).</w:t>
      </w:r>
    </w:p>
    <w:p w14:paraId="3F968C8C" w14:textId="4943FA0E" w:rsidR="001249DA" w:rsidRPr="001249DA" w:rsidRDefault="001249D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0D9AB3B3" w14:textId="4298E5CE" w:rsidR="00DB6CE6" w:rsidRPr="001249DA" w:rsidRDefault="00DB6CE6">
      <w:pPr>
        <w:pStyle w:val="11"/>
      </w:pPr>
      <w:bookmarkStart w:id="16" w:name="_Toc438199155"/>
      <w:bookmarkStart w:id="17" w:name="_Toc464653508"/>
      <w:r w:rsidRPr="001249DA">
        <w:lastRenderedPageBreak/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унктам проведения экзаменов</w:t>
      </w:r>
      <w:bookmarkEnd w:id="16"/>
      <w:bookmarkEnd w:id="17"/>
    </w:p>
    <w:p w14:paraId="484AFC0B" w14:textId="77777777" w:rsidR="00DB6CE6" w:rsidRPr="001249DA" w:rsidRDefault="00DB6CE6">
      <w:pPr>
        <w:pStyle w:val="2"/>
      </w:pPr>
      <w:bookmarkStart w:id="18" w:name="_Toc464653509"/>
      <w:r w:rsidRPr="001249DA">
        <w:t>Общая часть</w:t>
      </w:r>
      <w:bookmarkEnd w:id="18"/>
    </w:p>
    <w:p w14:paraId="7FB40F3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– здание (сооружение), которое используется для проведения ЕГЭ.</w:t>
      </w:r>
    </w:p>
    <w:p w14:paraId="39B85399" w14:textId="3B49C4B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Территорией ППЭ является площадь внутри здания (сооружения) либо части здания, отведенная для проведения ЕГЭ. Территория ППЭ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вход, обозначенный стационарным металлоискателем.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лучае использования переносных металлоискателей входом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является место проведения уполномоченными лицами работ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указанных металлоискателей.</w:t>
      </w:r>
    </w:p>
    <w:p w14:paraId="6F6BEB6C" w14:textId="1C2E816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мест расположения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аспределение между ними участников ЕГЭ, составов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ЭК.</w:t>
      </w:r>
      <w:r w:rsidRPr="001249DA" w:rsidDel="00D803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A337C15" w14:textId="333C02C4" w:rsidR="00DB6CE6" w:rsidRPr="001249DA" w:rsidRDefault="00DB6CE6">
      <w:pPr>
        <w:pStyle w:val="2"/>
      </w:pPr>
      <w:bookmarkStart w:id="19" w:name="_Toc464653510"/>
      <w:r w:rsidRPr="001249DA">
        <w:t>Общие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ПЭ</w:t>
      </w:r>
      <w:bookmarkEnd w:id="19"/>
    </w:p>
    <w:p w14:paraId="442BF032" w14:textId="49925DF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Количество, общая площадь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 помещений, предоставляемых для проведения ЕГЭ (далее – аудитории), обеспечивают проведение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соответствующих требованиям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</w:t>
      </w:r>
    </w:p>
    <w:p w14:paraId="64AA7B57" w14:textId="237F37D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бщей численности участников ЕГЭ, территориальной доступности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местимости аудиторного фонда. Количество ППЭ должно формироваться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максимально возможного наполнения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птимальной схемы организованного прибытия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(время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ути, транспортная доступность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р.). </w:t>
      </w:r>
    </w:p>
    <w:p w14:paraId="7B4A95E3" w14:textId="61AFBDEB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того, формируются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типы ППЭ:</w:t>
      </w:r>
    </w:p>
    <w:p w14:paraId="77652B22" w14:textId="657F8C1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крупный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– количество участников от 200 до 350. При создании необходимой организационной схемы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аличии необходимых ресурсов возможно создание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ольшее число участников;  </w:t>
      </w:r>
    </w:p>
    <w:p w14:paraId="7F34B959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средний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– количество участников от 100 до 200; </w:t>
      </w:r>
    </w:p>
    <w:p w14:paraId="24B7913B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малый ППЭ – количество участников до 100.</w:t>
      </w:r>
    </w:p>
    <w:p w14:paraId="314B4EB0" w14:textId="7BC3C036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организации крупного ППЭ рекомендуется оборудовать несколько входов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рисутствием организаторов вне аудитории, сотрудников, осуществляющих охрану правопорядка, и (или) сотрудников органов внутренних дел (полиции)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наличием необходимого количества стационарных и (или) переносных  металлоискателей.</w:t>
      </w:r>
    </w:p>
    <w:p w14:paraId="31169001" w14:textId="5B3E59A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определяются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должно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15 участников ЕГЭ (за исключением ППЭ, организованных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 (ППЭ ТОМ),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пециальных учебно-воспитательных учреждениях закрытого типа,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чреждениях, исполняющих наказание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лишения свободы,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расположенных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агранучреждениях). При отсутствии возможности организации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казанным требованием предусматриваются дополнительные меры контроля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установленного Порядка.</w:t>
      </w:r>
    </w:p>
    <w:p w14:paraId="499F3694" w14:textId="63F7F44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угрозы возникновения чрезвычайной ситуации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 принима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ереносе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ППЭ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день, предусмотренный единым расписанием проведения ЕГЭ.</w:t>
      </w:r>
    </w:p>
    <w:p w14:paraId="7BFD98CA" w14:textId="2C70E353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В здании (комплексе зданий), где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ППЭ,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выделяются:</w:t>
      </w:r>
    </w:p>
    <w:p w14:paraId="4ADB7318" w14:textId="10B4E678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а) места для хранения личных вещей участников ЕГЭ, организаторов, медицинских работников,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ссистентов, оказывающих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детям-инвалидам, инвалидам;</w:t>
      </w:r>
    </w:p>
    <w:p w14:paraId="5FDB4758" w14:textId="2CF1837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del w:id="20" w:author="Саламадина Дарья Олеговна" w:date="2016-07-14T12:52:00Z">
        <w:r w:rsidRPr="001249DA" w:rsidDel="00B537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помещения </w:delText>
        </w:r>
      </w:del>
      <w:ins w:id="21" w:author="Саламадина Дарья Олеговна" w:date="2016-07-14T12:52:00Z">
        <w:r w:rsidR="00B53733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помещени</w:t>
        </w:r>
        <w:r w:rsidR="00B537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</w:t>
        </w:r>
        <w:r w:rsidR="00B53733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сопровождающих</w:t>
      </w:r>
      <w:del w:id="22" w:author="Саламадина Дарья Олеговна" w:date="2016-07-14T12:52:00Z">
        <w:r w:rsidR="0040277E" w:rsidRPr="001249DA" w:rsidDel="00B537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B537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B537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B537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редставителей средств массовой информации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A4CDCD2" w14:textId="45D4602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 помещений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ехническое оснащение ППЭ</w:t>
      </w:r>
    </w:p>
    <w:p w14:paraId="71C06D08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ППЭ должны быть организованы:</w:t>
      </w:r>
    </w:p>
    <w:p w14:paraId="7E23B8C6" w14:textId="4269BE40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а) Аудитории для участников ЕГЭ.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аудиторий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25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соответствующих требований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 Для каждого участника ЕГЭ должно быть выделено отдельное рабочее место (индивидуальный стол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тул). </w:t>
      </w:r>
    </w:p>
    <w:p w14:paraId="3B748149" w14:textId="36E8F59B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экзамена запрещено оборудовать аудитории ППЭ техническими средствами (компьютерами, принтерами, сканерами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кроме перечисленных ниже случаев, предусмотренных Порядком:  </w:t>
      </w:r>
    </w:p>
    <w:p w14:paraId="7F90A302" w14:textId="1BA3E6D9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должны быть оборудованы средствами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техническими средствами, позволяющими обеспечивать работоспособность средств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Технические 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орядок применения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рансляции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приведены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риложениях 5 и 6;</w:t>
      </w:r>
    </w:p>
    <w:p w14:paraId="6ACA8D98" w14:textId="47CF9180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оборудуются специальными техническими средствами при проведении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(при необходимости);</w:t>
      </w:r>
    </w:p>
    <w:p w14:paraId="77A6E272" w14:textId="71937068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лектронных носителях аудитории обеспечиваются специализированным аппаратно-программным комплексом для проведения  печати КИМ. Также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выделяются места (столы),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оторых раскладываются ЭМ. Порядок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риложении 7;</w:t>
      </w:r>
    </w:p>
    <w:p w14:paraId="584A34B6" w14:textId="2D12FCD9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разделом «Говорение» аудитории оборудуются компьютерами (ноутбуками)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программным обеспечением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средствами цифровой аудиозаписи;</w:t>
      </w:r>
    </w:p>
    <w:p w14:paraId="31D5095A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аудитории, выделяемые для проведения раздела «Аудирование», оборудуются средствами воспроизведения аудионосителей.</w:t>
      </w:r>
    </w:p>
    <w:p w14:paraId="54D4965D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аудиториях ППЭ должны быть: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A99515D" w14:textId="2A20F1A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подготовлены часы, находящиеся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оле зрения участников ЕГЭ;</w:t>
      </w:r>
    </w:p>
    <w:p w14:paraId="66D345FC" w14:textId="239D909A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закрыты стенды, плакаты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оответствующим учебным  предметам;</w:t>
      </w:r>
    </w:p>
    <w:p w14:paraId="5230AF49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подготовлены рабочие места для участников ЕГЭ, обозначенные заметным номером;</w:t>
      </w:r>
    </w:p>
    <w:p w14:paraId="30C15C16" w14:textId="0D150524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подготовлен стол, находящийся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оне видимости камер видеонаблюдения, для осуществления раскладки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оследующей упаковки ЭМ, собранных организаторами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частников ЕГЭ;</w:t>
      </w:r>
    </w:p>
    <w:p w14:paraId="484C5A1F" w14:textId="3B6A83B8" w:rsidR="00B53733" w:rsidRPr="001249DA" w:rsidDel="00B53733" w:rsidRDefault="00DB6CE6">
      <w:pPr>
        <w:widowControl w:val="0"/>
        <w:spacing w:after="0" w:line="240" w:lineRule="auto"/>
        <w:ind w:firstLine="709"/>
        <w:jc w:val="both"/>
        <w:rPr>
          <w:del w:id="23" w:author="Саламадина Дарья Олеговна" w:date="2016-07-14T12:53:00Z"/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подготовлена бумага для черновиков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организован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асчета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ва листа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аждого участника ЕГЭ (в случае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ыдаются).</w:t>
      </w:r>
    </w:p>
    <w:p w14:paraId="008ABDF9" w14:textId="004C00FD" w:rsidR="00DB6CE6" w:rsidRPr="001249DA" w:rsidRDefault="00DB6CE6" w:rsidP="00B9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б) Помещение (аудитория) для руководителя ППЭ (Штаб ППЭ).</w:t>
      </w:r>
    </w:p>
    <w:p w14:paraId="46F62DCF" w14:textId="757D1065" w:rsidR="00DC2A34" w:rsidRPr="008830AF" w:rsidRDefault="00DB6CE6">
      <w:pPr>
        <w:pStyle w:val="aa"/>
        <w:ind w:firstLine="709"/>
        <w:jc w:val="both"/>
        <w:rPr>
          <w:sz w:val="26"/>
          <w:szCs w:val="26"/>
        </w:rPr>
        <w:pPrChange w:id="24" w:author="Саламадина Дарья Олеговна" w:date="2016-07-14T12:52:00Z">
          <w:pPr>
            <w:pStyle w:val="aa"/>
            <w:ind w:firstLine="709"/>
          </w:pPr>
        </w:pPrChange>
      </w:pPr>
      <w:proofErr w:type="gramStart"/>
      <w:r w:rsidRPr="001249DA">
        <w:rPr>
          <w:sz w:val="26"/>
          <w:szCs w:val="26"/>
        </w:rPr>
        <w:t>В ППЭ выделяется помещение (аудитория) для руководителя ППЭ (Штаб ППЭ), оборудованное телефонной связью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идеонаблюдением, </w:t>
      </w:r>
      <w:r w:rsidRPr="008830AF">
        <w:rPr>
          <w:sz w:val="26"/>
          <w:szCs w:val="26"/>
        </w:rPr>
        <w:t>принтером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Pr="008830AF">
        <w:rPr>
          <w:sz w:val="26"/>
          <w:szCs w:val="26"/>
        </w:rPr>
        <w:t>ерсональным компьютером</w:t>
      </w:r>
      <w:r w:rsidR="0040277E" w:rsidRPr="008830AF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н</w:t>
      </w:r>
      <w:r w:rsidRPr="008830AF">
        <w:rPr>
          <w:sz w:val="26"/>
          <w:szCs w:val="26"/>
        </w:rPr>
        <w:t>еобходимым программным обеспечением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с</w:t>
      </w:r>
      <w:r w:rsidRPr="008830AF">
        <w:rPr>
          <w:sz w:val="26"/>
          <w:szCs w:val="26"/>
        </w:rPr>
        <w:t xml:space="preserve">редствами защиты информации </w:t>
      </w:r>
      <w:r w:rsidR="00107A3F" w:rsidRPr="008830AF">
        <w:rPr>
          <w:sz w:val="26"/>
          <w:szCs w:val="26"/>
        </w:rPr>
        <w:t>для проведения экзаменов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т</w:t>
      </w:r>
      <w:r w:rsidR="00107A3F" w:rsidRPr="008830AF">
        <w:rPr>
          <w:sz w:val="26"/>
          <w:szCs w:val="26"/>
        </w:rPr>
        <w:t>ехнологии печати КИМ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ПЭ, сканирования электронных бланков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р</w:t>
      </w:r>
      <w:r w:rsidR="00107A3F" w:rsidRPr="008830AF">
        <w:rPr>
          <w:sz w:val="26"/>
          <w:szCs w:val="26"/>
        </w:rPr>
        <w:t>аздела «Говорение»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и</w:t>
      </w:r>
      <w:r w:rsidR="00107A3F" w:rsidRPr="008830AF">
        <w:rPr>
          <w:sz w:val="26"/>
          <w:szCs w:val="26"/>
        </w:rPr>
        <w:t xml:space="preserve">ностранным языкам, </w:t>
      </w:r>
      <w:r w:rsidR="006022EB" w:rsidRPr="008830AF">
        <w:rPr>
          <w:sz w:val="26"/>
          <w:szCs w:val="26"/>
        </w:rPr>
        <w:t xml:space="preserve"> </w:t>
      </w:r>
      <w:r w:rsidRPr="008830AF">
        <w:rPr>
          <w:sz w:val="26"/>
          <w:szCs w:val="26"/>
        </w:rPr>
        <w:t>для автоматизированного распределения участников ЕГЭ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о</w:t>
      </w:r>
      <w:r w:rsidRPr="008830AF">
        <w:rPr>
          <w:sz w:val="26"/>
          <w:szCs w:val="26"/>
        </w:rPr>
        <w:t xml:space="preserve">рганизаторов </w:t>
      </w:r>
      <w:proofErr w:type="gramEnd"/>
    </w:p>
    <w:p w14:paraId="43933D89" w14:textId="3149E710" w:rsidR="00DB6CE6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ns w:id="25" w:author="Саламадина Дарья Олеговна" w:date="2016-10-14T10:47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должен быть оборудован сейфом или металлическим шкафом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осуществления безопасного хранения ЭМ.</w:t>
      </w:r>
    </w:p>
    <w:p w14:paraId="00991350" w14:textId="5964B6F6" w:rsidR="00382E72" w:rsidRPr="001249DA" w:rsidDel="00382E72" w:rsidRDefault="0038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26" w:author="Саламадина Дарья Олеговна" w:date="2016-10-14T10:53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27" w:author="Саламадина Дарья Олеговна" w:date="2016-10-14T10:4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 Штабе ППЭ </w:t>
        </w:r>
      </w:ins>
      <w:ins w:id="28" w:author="Саламадина Дарья Олеговна" w:date="2016-10-14T10:49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должен быть подготовлен стол</w:t>
        </w:r>
      </w:ins>
      <w:ins w:id="29" w:author="Саламадина Дарья Олеговна" w:date="2016-10-14T10:4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находящийся в зоне видимости </w:t>
        </w:r>
      </w:ins>
      <w:ins w:id="30" w:author="Саламадина Дарья Олеговна" w:date="2016-10-14T10:48:00Z">
        <w:r w:rsidRPr="00382E7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камер видеонаблюдения</w:t>
        </w:r>
      </w:ins>
      <w:ins w:id="31" w:author="Саламадина Дарья Олеговна" w:date="2016-10-14T10:49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для осуществления приема </w:t>
        </w:r>
      </w:ins>
      <w:ins w:id="32" w:author="Саламадина Дарья Олеговна" w:date="2016-10-14T10:52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руководителем ППЭ </w:t>
        </w:r>
      </w:ins>
      <w:ins w:id="33" w:author="Саламадина Дарья Олеговна" w:date="2016-10-14T10:49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ЭМ от организаторов в аудиториях</w:t>
        </w:r>
      </w:ins>
      <w:ins w:id="34" w:author="Саламадина Дарья Олеговна" w:date="2016-10-14T10:51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после завершения экзамена</w:t>
        </w:r>
      </w:ins>
      <w:ins w:id="35" w:author="Саламадина Дарья Олеговна" w:date="2016-10-14T10:49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а также для осуществления упаковки </w:t>
        </w:r>
      </w:ins>
      <w:ins w:id="36" w:author="Саламадина Дарья Олеговна" w:date="2016-10-14T10:53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 запечатывания ЭМ членом ГЭК в целях передачи их в РЦОИ.</w:t>
        </w:r>
      </w:ins>
      <w:ins w:id="37" w:author="Саламадина Дарья Олеговна" w:date="2016-10-14T11:08:00Z">
        <w:r w:rsidR="001B25A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</w:p>
    <w:p w14:paraId="02AC8D3C" w14:textId="538FAFD0" w:rsidR="00DB6CE6" w:rsidRPr="001249DA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ГЭК сканирование экзаменационных работ участников ЕГЭ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 также обеспечивается сканерами.</w:t>
      </w:r>
    </w:p>
    <w:p w14:paraId="30B2EFD2" w14:textId="7ECEA6E6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в) Медицинский кабинет либо отдельное помещение для медицинских работников.</w:t>
      </w:r>
    </w:p>
    <w:p w14:paraId="5BA70788" w14:textId="58E5C036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Рабочие места (столы, стулья) для организаторов вне аудитории.</w:t>
      </w:r>
    </w:p>
    <w:p w14:paraId="31D8DEBF" w14:textId="2AB15C82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Помещения для общественных наблюдателей</w:t>
      </w:r>
      <w:ins w:id="38" w:author="Саламадина Дарья Олеговна" w:date="2016-07-14T12:53:00Z">
        <w:r w:rsidR="00B537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</w:t>
        </w:r>
        <w:r w:rsidR="00B53733" w:rsidRPr="00B537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представителей средств массовой информации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 Указанные помещения должны быть изолированы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экзамена.</w:t>
      </w:r>
    </w:p>
    <w:p w14:paraId="67E62644" w14:textId="384F7EF5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для сотрудников, осуществляющих охрану правопорядка, и (или) сотрудников органов внутренних дел (полиции),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акже организаторов вне аудитории, обеспечивающих вход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ПЭ, должно быть оборудовано рабочее место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аличием стационарного и (или) переносного  металлоискателя. </w:t>
      </w:r>
    </w:p>
    <w:p w14:paraId="0356F997" w14:textId="4198F224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проведения экзамена должны быть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печатаны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AB1C523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ППЭ также могут быть оборудованы системами подавления сигналов подвижной связи.</w:t>
      </w:r>
    </w:p>
    <w:p w14:paraId="50E49ACB" w14:textId="1D4937A9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ПЭ присутствуют:</w:t>
      </w:r>
    </w:p>
    <w:p w14:paraId="6D1337BC" w14:textId="0BB0C9AF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руководитель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рганизаторы ППЭ;</w:t>
      </w:r>
    </w:p>
    <w:p w14:paraId="154E06E9" w14:textId="6168A82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енее одного члена ГЭК</w:t>
      </w:r>
      <w:ins w:id="39" w:author="Саламадина Дарья Олеговна" w:date="2016-11-01T11:19:00Z">
        <w:r w:rsidR="000C54AC">
          <w:rPr>
            <w:rStyle w:val="a8"/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footnoteReference w:id="2"/>
        </w:r>
      </w:ins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14:paraId="6D6BC36D" w14:textId="68AA4DB3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руководитель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омещениях которой организован ППЭ, или уполномоченное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ицо (во время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находится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табе ППЭ);</w:t>
      </w:r>
    </w:p>
    <w:p w14:paraId="4363B90C" w14:textId="6AAE9940" w:rsidR="00DB6CE6" w:rsidRPr="001249DA" w:rsidRDefault="004D7FE3" w:rsidP="00DC5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г)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технические специалисты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рограммным обеспечением,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оказывающие информационно-техническую помощь руководителю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рганизаторам 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технические специалисты организации, отвечающей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беспечение работоспособности средств видеонаблюдения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распределенные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казанный ППЭ соответствующим приказом ОИВ.</w:t>
      </w:r>
    </w:p>
    <w:p w14:paraId="63BED86D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д) медицинские работники;</w:t>
      </w:r>
    </w:p>
    <w:p w14:paraId="2B81A9FC" w14:textId="511DB243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е) ассистенты, оказывающие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доровья, особенностей психофизического развития,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непосредственно при  выполнении экзаменационной работы (при необходимости);</w:t>
      </w:r>
    </w:p>
    <w:p w14:paraId="286300F7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ж) сотрудники, осуществляющие охрану правопорядка, и (или) сотрудники органов внутренних дел (полиции)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928C417" w14:textId="716DE242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день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ПЭ могут присутствовать:</w:t>
      </w:r>
    </w:p>
    <w:p w14:paraId="2BF7A7AF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представители средств массовой информации;</w:t>
      </w:r>
    </w:p>
    <w:p w14:paraId="56E8ABD4" w14:textId="28847015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наблюдатели, аккредитованные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становленном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порядке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14:paraId="3714DA41" w14:textId="7A91D618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должностные лица Рособрнадзора и (или)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фере образования;</w:t>
      </w:r>
    </w:p>
    <w:p w14:paraId="3605BB38" w14:textId="4FD3785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 средств массовой информации 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экзамена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вскрытия участниками ЕГЭ индивидуальных комплектов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 </w:t>
      </w:r>
    </w:p>
    <w:p w14:paraId="14EC1163" w14:textId="264F9CB4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наблюдатели могут свободно перемещаться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При этом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аудитории находится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одного общественного наблюдателя.</w:t>
      </w:r>
    </w:p>
    <w:p w14:paraId="3F63C5BA" w14:textId="29A19FFD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всех лиц осуществляется только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одтверждающих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олномочия.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Примерный перечень часто используемых при проведении ЕГЭ документов, удостоверяющих личность,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риложении 10.</w:t>
      </w:r>
    </w:p>
    <w:p w14:paraId="71A54456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3B9A4A" w14:textId="4E5836C4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Рекомендуемые требования, предъявляемые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аботникам ППЭ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62"/>
      </w:tblGrid>
      <w:tr w:rsidR="00DB6CE6" w:rsidRPr="001249DA" w14:paraId="183B724C" w14:textId="77777777" w:rsidTr="00E149C9">
        <w:tc>
          <w:tcPr>
            <w:tcW w:w="3227" w:type="dxa"/>
          </w:tcPr>
          <w:p w14:paraId="459AFD3F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6662" w:type="dxa"/>
          </w:tcPr>
          <w:p w14:paraId="65F2372C" w14:textId="77777777" w:rsidR="00DB6CE6" w:rsidRPr="001249DA" w:rsidRDefault="00DB6CE6" w:rsidP="00DB6CE6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Рекомендуемые требования</w:t>
            </w:r>
          </w:p>
        </w:tc>
      </w:tr>
      <w:tr w:rsidR="00DB6CE6" w:rsidRPr="001249DA" w14:paraId="71F14890" w14:textId="77777777" w:rsidTr="00E149C9">
        <w:tc>
          <w:tcPr>
            <w:tcW w:w="3227" w:type="dxa"/>
          </w:tcPr>
          <w:p w14:paraId="3B9C82E2" w14:textId="77777777" w:rsidR="00DB6CE6" w:rsidRPr="001249DA" w:rsidRDefault="00DB6CE6" w:rsidP="00DB6CE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 ГЭК</w:t>
            </w:r>
          </w:p>
          <w:p w14:paraId="7E55F78F" w14:textId="77777777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ППЭ</w:t>
            </w:r>
          </w:p>
          <w:p w14:paraId="43071286" w14:textId="77777777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15E75FA" w14:textId="2DB4D029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удитории</w:t>
            </w:r>
          </w:p>
          <w:p w14:paraId="1FE09C63" w14:textId="77777777" w:rsidR="00DB6CE6" w:rsidRPr="001249DA" w:rsidRDefault="00DB6CE6" w:rsidP="00DB6C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2" w:type="dxa"/>
          </w:tcPr>
          <w:p w14:paraId="06DC4E06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образование.</w:t>
            </w:r>
          </w:p>
          <w:p w14:paraId="4CA9E2CE" w14:textId="77777777"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14:paraId="2C6ED7E2" w14:textId="77777777"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14:paraId="335CCF92" w14:textId="2D9E1AA4"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труда;</w:t>
            </w:r>
          </w:p>
          <w:p w14:paraId="60AB7ECC" w14:textId="50FE0220" w:rsidR="00DC585E" w:rsidRPr="008830AF" w:rsidRDefault="00DB6CE6" w:rsidP="008830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работы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омпьютере </w:t>
            </w:r>
            <w:r w:rsidR="00DC585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(уровень пользователя).</w:t>
            </w:r>
          </w:p>
          <w:p w14:paraId="7002892E" w14:textId="4E183132" w:rsidR="00DB6CE6" w:rsidRPr="001249DA" w:rsidRDefault="00DB6CE6" w:rsidP="001249DA">
            <w:pPr>
              <w:pStyle w:val="aa"/>
              <w:ind w:firstLine="709"/>
              <w:rPr>
                <w:i/>
                <w:sz w:val="26"/>
                <w:szCs w:val="26"/>
              </w:rPr>
            </w:pPr>
            <w:r w:rsidRPr="001249DA">
              <w:rPr>
                <w:i/>
                <w:sz w:val="26"/>
                <w:szCs w:val="26"/>
              </w:rPr>
              <w:t>Должен владеть:</w:t>
            </w:r>
          </w:p>
          <w:p w14:paraId="2C55A0D9" w14:textId="1A36747E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14:paraId="6C08777A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14:paraId="1BDC6A93" w14:textId="688CF61C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14:paraId="25FDBE8C" w14:textId="77777777" w:rsidTr="00E149C9">
        <w:trPr>
          <w:trHeight w:val="418"/>
        </w:trPr>
        <w:tc>
          <w:tcPr>
            <w:tcW w:w="3227" w:type="dxa"/>
          </w:tcPr>
          <w:p w14:paraId="5079C13C" w14:textId="2E2C4BA6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Организатор вне аудитории</w:t>
            </w:r>
          </w:p>
        </w:tc>
        <w:tc>
          <w:tcPr>
            <w:tcW w:w="6662" w:type="dxa"/>
          </w:tcPr>
          <w:p w14:paraId="69F6FDA0" w14:textId="13F646D1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Требований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бразованию нет.</w:t>
            </w:r>
          </w:p>
          <w:p w14:paraId="436CD35E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14:paraId="40F59ABC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14:paraId="293DF31E" w14:textId="48AB2BDA" w:rsidR="005D3B79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</w:t>
            </w:r>
            <w:r w:rsidR="005D3B79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8A4910D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14:paraId="6C5D80AD" w14:textId="2A3388D9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14:paraId="5A1E6EB2" w14:textId="77777777"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14:paraId="5C899A9F" w14:textId="0B1F2B2A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14:paraId="6C57FD26" w14:textId="77777777" w:rsidTr="00E149C9">
        <w:tc>
          <w:tcPr>
            <w:tcW w:w="3227" w:type="dxa"/>
          </w:tcPr>
          <w:p w14:paraId="1283D335" w14:textId="77777777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Технический специалист</w:t>
            </w:r>
          </w:p>
        </w:tc>
        <w:tc>
          <w:tcPr>
            <w:tcW w:w="6662" w:type="dxa"/>
          </w:tcPr>
          <w:p w14:paraId="664A63A1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или среднее профессиональное образование. </w:t>
            </w:r>
          </w:p>
          <w:p w14:paraId="4EDD0D5A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14:paraId="115604D3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14:paraId="2C03BEF0" w14:textId="6FE6CBB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технику безопасности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ротивопожарной защиты;</w:t>
            </w:r>
          </w:p>
          <w:p w14:paraId="26C0BE14" w14:textId="61168A1B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 программного обеспечения, необходимого для проведения ЕГЭ;</w:t>
            </w:r>
          </w:p>
          <w:p w14:paraId="4B48C448" w14:textId="4CF0E32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аботе средств видеонаблюдения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  <w:p w14:paraId="419ECEC8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14:paraId="046F9338" w14:textId="267789EE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нтивирусным программным обеспечением (на уровне уверенного пользователя);</w:t>
            </w:r>
          </w:p>
          <w:p w14:paraId="476F8689" w14:textId="30BD5148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установкой, настройкой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опровождением прикладного программного обеспечения;</w:t>
            </w:r>
          </w:p>
          <w:p w14:paraId="1C8922A5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 c ЛВС, TCP/IP, DNS, DHCP (на уровне уверенного пользователя)</w:t>
            </w:r>
          </w:p>
          <w:p w14:paraId="5402C47E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14:paraId="09390A97" w14:textId="69260DD6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14:paraId="7BCCE0FB" w14:textId="77777777" w:rsidTr="00E149C9">
        <w:tc>
          <w:tcPr>
            <w:tcW w:w="3227" w:type="dxa"/>
          </w:tcPr>
          <w:p w14:paraId="069780C9" w14:textId="54E48B10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Ассистенты (в том числе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тифл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proofErr w:type="spellStart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урдопереводчики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662" w:type="dxa"/>
          </w:tcPr>
          <w:p w14:paraId="7D345ABC" w14:textId="7EE7B934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 коррекционной педагогики или медицины.</w:t>
            </w:r>
          </w:p>
          <w:p w14:paraId="5C89D595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14:paraId="2ED39590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14:paraId="061D8664" w14:textId="7A090F39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труда.</w:t>
            </w:r>
          </w:p>
          <w:p w14:paraId="35B94BF9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14:paraId="20A4584A" w14:textId="2326CA33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14:paraId="5BDBD7A3" w14:textId="237913E3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нвалидами, детьми-инвалидами, лицами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ВЗ.</w:t>
            </w:r>
          </w:p>
          <w:p w14:paraId="1BEC705E" w14:textId="77777777"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14:paraId="589F8C0E" w14:textId="1B01420F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</w:tbl>
    <w:p w14:paraId="7DDFEC99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84ADAF" w14:textId="4DB194AD" w:rsidR="00DB6CE6" w:rsidRPr="001249DA" w:rsidRDefault="00DB6CE6" w:rsidP="00DB6CE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Особенности организации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</w:t>
      </w:r>
      <w:r w:rsidR="004D7FE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дения ЕГЭ 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нвалидов</w:t>
      </w:r>
    </w:p>
    <w:p w14:paraId="38216EFA" w14:textId="53BFD6D4" w:rsidR="00097D72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proofErr w:type="gramStart"/>
      <w:r w:rsidRPr="001249DA">
        <w:rPr>
          <w:sz w:val="26"/>
          <w:szCs w:val="26"/>
        </w:rPr>
        <w:t>Для участников ЕГЭ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ВЗ, детей-инвалидов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нвалидов,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 тех, кто обучался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>остоянию здоровья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ому,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бразовательных организациях,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ом числе санаторно-курортных,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 проводятся необходимые лечебные, реабилитационные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здоровительные мероприятия для нуждающихся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лительном лечении, ОИВ организует проведение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словиях, учитывающих состояние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 xml:space="preserve">доровья, особенности психофизического развития. </w:t>
      </w:r>
      <w:proofErr w:type="gramEnd"/>
    </w:p>
    <w:p w14:paraId="4DDB48F6" w14:textId="6F7BFEBC" w:rsidR="00DB6CE6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Материально-технические условия проведения экзамена обеспечивают возможность беспрепятственного доступа таких участников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удитории, туалетные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ные помещения,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ребывания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казанных помещениях (наличие пандусов, поручней, расширенных дверных проемов, лифтов (при отсутствии лифтов аудитория располагается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ервом этаже), наличие специальных кресел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ругих приспособлений). </w:t>
      </w:r>
    </w:p>
    <w:p w14:paraId="708ADA2F" w14:textId="24DD0C6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указанных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развития, направляется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</w:p>
    <w:p w14:paraId="1A895D40" w14:textId="77777777"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ns w:id="55" w:author="Саламадина Дарья Олеговна" w:date="2016-10-13T15:36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56" w:author="Саламадина Дарья Олеговна" w:date="2016-10-13T15:35:00Z">
        <w:r w:rsidRPr="008D6F5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При продолжительности экзамена 4 и более часа организуется питание </w:t>
        </w:r>
        <w:proofErr w:type="gramStart"/>
        <w:r w:rsidRPr="008D6F5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обучающихся</w:t>
        </w:r>
        <w:proofErr w:type="gramEnd"/>
        <w:r w:rsidRPr="008D6F5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. </w:t>
        </w:r>
      </w:ins>
      <w:ins w:id="57" w:author="Саламадина Дарья Олеговна" w:date="2016-10-13T15:36:00Z">
        <w:r w:rsidRPr="008D6F5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Во время проведения экзамена для указанных обучающихся, выпускников прошлых лет организуются питание и перерывы для проведения необходимых лечебных и профилактических мероприятий. </w:t>
        </w:r>
      </w:ins>
    </w:p>
    <w:p w14:paraId="53F5F338" w14:textId="797BA620"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ns w:id="58" w:author="Саламадина Дарья Олеговна" w:date="2016-10-13T15:36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59" w:author="Саламадина Дарья Олеговна" w:date="2016-10-13T15:36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Порядок организации </w:t>
        </w:r>
      </w:ins>
      <w:ins w:id="60" w:author="Саламадина Дарья Олеговна" w:date="2016-10-13T15:3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 ППЭ </w:t>
        </w:r>
      </w:ins>
      <w:ins w:id="61" w:author="Саламадина Дарья Олеговна" w:date="2016-10-13T15:36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питания и перерывов для проведения </w:t>
        </w:r>
      </w:ins>
      <w:ins w:id="62" w:author="Саламадина Дарья Олеговна" w:date="2016-10-13T15:3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лечебных</w:t>
        </w:r>
      </w:ins>
      <w:ins w:id="63" w:author="Саламадина Дарья Олеговна" w:date="2016-10-13T15:36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и профилактических мероприятий </w:t>
        </w:r>
      </w:ins>
      <w:ins w:id="64" w:author="Саламадина Дарья Олеговна" w:date="2016-10-13T15:3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для указанных участников экзаменов определяется ОИВ.</w:t>
        </w:r>
      </w:ins>
    </w:p>
    <w:p w14:paraId="19E12E98" w14:textId="6D5E4124" w:rsidR="00DB6CE6" w:rsidRPr="001249DA" w:rsidDel="008D6F5E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65" w:author="Саламадина Дарья Олеговна" w:date="2016-10-13T15:36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66" w:author="Саламадина Дарья Олеговна" w:date="2016-10-13T15:36:00Z">
        <w:r w:rsidRPr="001249DA" w:rsidDel="008D6F5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 ППЭ выделяется помещение для организации питания</w:delText>
        </w:r>
        <w:r w:rsidR="0040277E" w:rsidRPr="001249DA" w:rsidDel="008D6F5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8D6F5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8D6F5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8D6F5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ерерывов для проведения необходимых медико-профилактических процедур.</w:delText>
        </w:r>
      </w:del>
    </w:p>
    <w:p w14:paraId="6EC537E3" w14:textId="046D8A64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 при необходимости присутствуют ассистенты, оказывающие участникам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 необходимую техническую помощь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возможностей, помогающие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анять рабочее место, передвигаться, прочитать задание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 </w:t>
      </w:r>
    </w:p>
    <w:p w14:paraId="1EFDE1EC" w14:textId="21ED9F3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дети-инвалиды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 пользуются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экзаменационной работы необходимыми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ехническими средствами.</w:t>
      </w:r>
    </w:p>
    <w:p w14:paraId="0CD0E84A" w14:textId="0359240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для проведения экзамена оборудуются звукоусиливающей аппаратурой как коллективного, так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ндивидуального пользования.</w:t>
      </w:r>
    </w:p>
    <w:p w14:paraId="456C1249" w14:textId="52F0A5A8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глухих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необходимости привлекается ассистент-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сурдопереводчик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E064539" w14:textId="528396FD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письменная экзаменационная работа может выполняться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программным обеспечением.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устанавливаются компьютеры,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меющие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содержащие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даваемому учебному предмету. </w:t>
      </w:r>
    </w:p>
    <w:p w14:paraId="319A7938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слепых участников ЕГЭ:</w:t>
      </w:r>
    </w:p>
    <w:p w14:paraId="0E292733" w14:textId="4BD74F5C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ЭМ оформляются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электронного документа, доступного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компьютера;</w:t>
      </w:r>
    </w:p>
    <w:p w14:paraId="5BD17870" w14:textId="123E132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письменная экзаменационная работа выполняется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омпьютере.</w:t>
      </w:r>
      <w:r w:rsidRPr="001249DA" w:rsidDel="00F75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E064146" w14:textId="518AD4A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слабовидящих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опируются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величенном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(не менее 16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pt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экзаменов предусматривается наличие увеличительных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ндивидуальное равномерное освещение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300 люкс. Копирование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роисходит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членов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ППЭ. </w:t>
      </w:r>
    </w:p>
    <w:p w14:paraId="2102D314" w14:textId="68A0E18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адания экзаменационной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лабовидящими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предусмотренных тетрадях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увеличенного размера,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экзаменационные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 переносятся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  <w:proofErr w:type="gramEnd"/>
    </w:p>
    <w:p w14:paraId="04686609" w14:textId="476A245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лиц, имеющих медицинские показания для обучения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оответствующие рекомендации психолого-медико-педагогической комиссии, экзамен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(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учреждении).</w:t>
      </w:r>
    </w:p>
    <w:p w14:paraId="5773FC7C" w14:textId="6FDB60AE" w:rsidR="00501590" w:rsidRPr="008830AF" w:rsidRDefault="00DB6CE6" w:rsidP="00883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енности организации ППЭ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501590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едицинском учреждении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(больнице)</w:t>
      </w:r>
    </w:p>
    <w:p w14:paraId="1E824F7C" w14:textId="77777777" w:rsidR="00F82EA7" w:rsidRDefault="00126189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организуется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жительства участника ЕГЭ,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нахождения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медицинского учреждения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, (больницы),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 участник ЕГЭ находится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лительном лечении,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минимальных требований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</w:t>
      </w:r>
      <w:r w:rsidR="007B6F1C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ехнологии проведения ЕГЭ. </w:t>
      </w:r>
    </w:p>
    <w:p w14:paraId="6ED0CD90" w14:textId="1313DEE5" w:rsidR="00DB6CE6" w:rsidRPr="001249DA" w:rsidRDefault="0040277E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 учреждении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(больнице)</w:t>
      </w:r>
      <w:r w:rsidR="00097D7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присутствуют руководитель ППЭ,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енее одного организатора, член ГЭК. </w:t>
      </w:r>
      <w:ins w:id="67" w:author="Саламадина Дарья Олеговна" w:date="2016-10-12T15:28:00Z">
        <w:r w:rsidR="00F82EA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</w:t>
        </w:r>
        <w:r w:rsidR="00F82EA7" w:rsidRPr="00F82EA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одители участников </w:t>
        </w:r>
        <w:r w:rsidR="00F82EA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экзаменов</w:t>
        </w:r>
        <w:r w:rsidR="00F82EA7" w:rsidRPr="00F82EA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вправе привлекаться в качестве ассистентов при проведении ГИА</w:t>
        </w:r>
        <w:r w:rsidR="00F82EA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ins w:id="68" w:author="Саламадина Дарья Олеговна" w:date="2016-11-01T11:22:00Z">
        <w:r w:rsidR="0071751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                          </w:t>
        </w:r>
      </w:ins>
      <w:ins w:id="69" w:author="Саламадина Дарья Олеговна" w:date="2016-10-12T15:28:00Z">
        <w:r w:rsidR="00F82EA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(с обязательным внесением их в региональную информационную систему и распределением их в </w:t>
        </w:r>
        <w:proofErr w:type="gramStart"/>
        <w:r w:rsidR="00F82EA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указанный</w:t>
        </w:r>
        <w:proofErr w:type="gramEnd"/>
        <w:r w:rsidR="00F82EA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ППЭ на дому)</w:t>
        </w:r>
        <w:r w:rsidR="00F82EA7" w:rsidRPr="00F82EA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  <w:ins w:id="70" w:author="Саламадина Дарья Олеговна" w:date="2016-10-12T15:31:00Z">
        <w:r w:rsidR="0030203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Л</w:t>
        </w:r>
      </w:ins>
      <w:ins w:id="71" w:author="Саламадина Дарья Олеговна" w:date="2016-10-12T15:32:00Z">
        <w:r w:rsidR="0030203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ица, привлекаемые к проведению ЕГЭ, прибывают в ППЭ на дому не ранее 09.00 по местному времени.</w:t>
        </w:r>
      </w:ins>
    </w:p>
    <w:p w14:paraId="5B6AFD54" w14:textId="11DFBB0F" w:rsidR="00DB6CE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ns w:id="72" w:author="Саламадина Дарья Олеговна" w:date="2016-10-12T15:29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участника ЕГЭ необходимо организовать рабочее место (с учетом состояния его здоровья), рабочие места для всех работников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данного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ППЭ. Непосредственно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 находится участник ЕГЭ, должно быть организовано видеонаблюдение без возможности трансляции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ети «Интернет» (в режиме «офлайн»).</w:t>
      </w:r>
    </w:p>
    <w:p w14:paraId="25FAF479" w14:textId="721E3560" w:rsidR="00F82EA7" w:rsidRPr="001249DA" w:rsidRDefault="00F82EA7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73" w:author="Саламадина Дарья Олеговна" w:date="2016-10-12T15:29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 случае проведения в ППЭ на дому ЕГЭ по иностранному языку с </w:t>
        </w:r>
      </w:ins>
      <w:ins w:id="74" w:author="Саламадина Дарья Олеговна" w:date="2016-10-12T15:30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включённым</w:t>
        </w:r>
      </w:ins>
      <w:ins w:id="75" w:author="Саламадина Дарья Олеговна" w:date="2016-10-12T15:29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разделом </w:t>
        </w:r>
      </w:ins>
      <w:ins w:id="76" w:author="Саламадина Дарья Олеговна" w:date="2016-10-12T15:30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«Говорение» организуется только одна аудитория, которая является аудиторией проведения и аудиторией подготовки одновременно.</w:t>
        </w:r>
      </w:ins>
    </w:p>
    <w:p w14:paraId="32856EA3" w14:textId="317075A6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сдачи ЕГЭ участником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 другого субъекта Российской Федерации соответствующая информация вносится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 указанного субъекта Российской Федерации.</w:t>
      </w:r>
    </w:p>
    <w:p w14:paraId="43F22501" w14:textId="107F46BE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Конкретные особенности организации ППЭ для различных категорий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 представлены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основного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диного государственного экзамена для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граниченными возможностями здоровья.</w:t>
      </w:r>
    </w:p>
    <w:p w14:paraId="3B825D46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74CBC9" w14:textId="499FE333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Организация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ПЭ, организованных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тдаленных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местностях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(ППЭ ТОМ)</w:t>
      </w:r>
    </w:p>
    <w:p w14:paraId="38BABBAE" w14:textId="787752EA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ТОМ – ППЭ, находящийся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тдаленной местности. </w:t>
      </w:r>
    </w:p>
    <w:p w14:paraId="6EBEDDFF" w14:textId="75CEDBFA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ТОМ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возможности доставить участников ЕГЭ (или организаторов)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 осуществляется полный цикл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бработки материалов ЕГЭ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данных, печать сопроводительных документов, печать КИМ,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сопроводительных документов после экзамена. </w:t>
      </w:r>
    </w:p>
    <w:p w14:paraId="2B576D09" w14:textId="05E5D7F2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Требования, предъявляемые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ТОМ,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соответствуют общим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меют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дополнительные требования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сключения:</w:t>
      </w:r>
    </w:p>
    <w:p w14:paraId="53FEAD3D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ППЭ обеспечиваются специализированным аппаратно-программным комплексом для проведения печати КИМ;</w:t>
      </w:r>
    </w:p>
    <w:p w14:paraId="6C48D520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обеспечивается специализированным аппаратно-программным комплексом для проведения сканирования бланков участников ЕГЭ;</w:t>
      </w:r>
    </w:p>
    <w:p w14:paraId="41250FE8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ППЭ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присутствовать менее 15 участников ЕГЭ;</w:t>
      </w:r>
    </w:p>
    <w:p w14:paraId="45E004AF" w14:textId="047302C5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ехнических специалистов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ППЭ.</w:t>
      </w:r>
      <w:proofErr w:type="gramEnd"/>
    </w:p>
    <w:p w14:paraId="3E207967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235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DE375C" w14:textId="77777777" w:rsidR="00DB6CE6" w:rsidRPr="001249DA" w:rsidRDefault="00DB6CE6" w:rsidP="00DB6CE6">
      <w:pPr>
        <w:tabs>
          <w:tab w:val="left" w:pos="1134"/>
        </w:tabs>
        <w:spacing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Готовность ППЭ</w:t>
      </w:r>
    </w:p>
    <w:p w14:paraId="2DFEC78C" w14:textId="77777777" w:rsidR="00DB6CE6" w:rsidRPr="001249DA" w:rsidRDefault="00DB6CE6" w:rsidP="002F5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Проверка готовности ППЭ проводится в 2 этапа:</w:t>
      </w:r>
    </w:p>
    <w:p w14:paraId="223A1AE8" w14:textId="1A174791" w:rsidR="00DB6CE6" w:rsidRPr="001249DA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ачала экзаменов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ешению председателя ГЭК - членами ГЭК.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При проверке готовности указанные лица проверяют соответствие ППЭ требованиям, установленным Порядком, готовность (работоспособность, сохранность) оборудования ППЭ. </w:t>
      </w:r>
    </w:p>
    <w:p w14:paraId="2A26EFFA" w14:textId="3671D1E6" w:rsidR="00DB6CE6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ins w:id="77" w:author="Саламадина Дарья Олеговна" w:date="2016-11-01T11:29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ачала экзамена -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которого организован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тогам проверки 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аполняется форма ППЭ-01 «Акт готовности ППЭ».</w:t>
      </w:r>
    </w:p>
    <w:p w14:paraId="31BFBDC3" w14:textId="77777777" w:rsidR="00572343" w:rsidRPr="00585397" w:rsidRDefault="005723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ins w:id="78" w:author="Саламадина Дарья Олеговна" w:date="2016-11-01T11:29:00Z"/>
          <w:rFonts w:ascii="Times New Roman" w:eastAsia="Times New Roman" w:hAnsi="Times New Roman" w:cs="Times New Roman"/>
          <w:sz w:val="26"/>
          <w:szCs w:val="26"/>
          <w:highlight w:val="lightGray"/>
          <w:lang w:eastAsia="ru-RU"/>
          <w:rPrChange w:id="79" w:author="Саламадина Дарья Олеговна" w:date="2016-11-01T11:41:00Z">
            <w:rPr>
              <w:ins w:id="80" w:author="Саламадина Дарья Олеговна" w:date="2016-11-01T11:29:00Z"/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pPrChange w:id="81" w:author="Саламадина Дарья Олеговна" w:date="2016-11-01T11:29:00Z">
          <w:pPr>
            <w:numPr>
              <w:numId w:val="6"/>
            </w:numPr>
            <w:autoSpaceDE w:val="0"/>
            <w:autoSpaceDN w:val="0"/>
            <w:adjustRightInd w:val="0"/>
            <w:spacing w:after="0" w:line="240" w:lineRule="auto"/>
            <w:ind w:left="928" w:hanging="360"/>
            <w:contextualSpacing/>
            <w:jc w:val="both"/>
          </w:pPr>
        </w:pPrChange>
      </w:pPr>
      <w:ins w:id="82" w:author="Саламадина Дарья Олеговна" w:date="2016-11-01T11:29:00Z">
        <w:r w:rsidRPr="00585397">
          <w:rPr>
            <w:rFonts w:ascii="Times New Roman" w:eastAsia="Times New Roman" w:hAnsi="Times New Roman" w:cs="Times New Roman"/>
            <w:sz w:val="26"/>
            <w:szCs w:val="26"/>
            <w:highlight w:val="lightGray"/>
            <w:lang w:eastAsia="ru-RU"/>
            <w:rPrChange w:id="83" w:author="Саламадина Дарья Олеговна" w:date="2016-11-01T11:4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t>А также дополнительно:</w:t>
        </w:r>
      </w:ins>
    </w:p>
    <w:p w14:paraId="142FA878" w14:textId="05874ABD" w:rsidR="00572343" w:rsidRPr="00585397" w:rsidRDefault="005723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ins w:id="84" w:author="Саламадина Дарья Олеговна" w:date="2016-11-01T11:31:00Z"/>
          <w:rFonts w:ascii="Times New Roman" w:hAnsi="Times New Roman" w:cs="Times New Roman"/>
          <w:sz w:val="26"/>
          <w:szCs w:val="26"/>
          <w:highlight w:val="lightGray"/>
          <w:rPrChange w:id="85" w:author="Саламадина Дарья Олеговна" w:date="2016-11-01T11:41:00Z">
            <w:rPr>
              <w:ins w:id="86" w:author="Саламадина Дарья Олеговна" w:date="2016-11-01T11:31:00Z"/>
              <w:rFonts w:ascii="Times New Roman" w:hAnsi="Times New Roman" w:cs="Times New Roman"/>
              <w:sz w:val="26"/>
              <w:szCs w:val="26"/>
            </w:rPr>
          </w:rPrChange>
        </w:rPr>
        <w:pPrChange w:id="87" w:author="Саламадина Дарья Олеговна" w:date="2016-11-01T11:29:00Z">
          <w:pPr>
            <w:numPr>
              <w:numId w:val="6"/>
            </w:numPr>
            <w:autoSpaceDE w:val="0"/>
            <w:autoSpaceDN w:val="0"/>
            <w:adjustRightInd w:val="0"/>
            <w:spacing w:after="0" w:line="240" w:lineRule="auto"/>
            <w:ind w:left="928" w:hanging="360"/>
            <w:contextualSpacing/>
            <w:jc w:val="both"/>
          </w:pPr>
        </w:pPrChange>
      </w:pPr>
      <w:ins w:id="88" w:author="Саламадина Дарья Олеговна" w:date="2016-11-01T11:29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89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 xml:space="preserve">- </w:t>
        </w:r>
      </w:ins>
      <w:ins w:id="90" w:author="Саламадина Дарья Олеговна" w:date="2016-11-01T11:26:00Z">
        <w:r w:rsidR="00717519"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91" w:author="Саламадина Дарья Олеговна" w:date="2016-11-01T11:41:00Z">
              <w:rPr/>
            </w:rPrChange>
          </w:rPr>
          <w:t xml:space="preserve">руководителем ППЭ, </w:t>
        </w:r>
      </w:ins>
      <w:ins w:id="92" w:author="Саламадина Дарья Олеговна" w:date="2016-11-01T11:22:00Z">
        <w:r w:rsidR="00717519"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93" w:author="Саламадина Дарья Олеговна" w:date="2016-11-01T11:4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t>членом ГЭК</w:t>
        </w:r>
      </w:ins>
      <w:ins w:id="94" w:author="Саламадина Дарья Олеговна" w:date="2016-11-01T11:32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95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, техническим специалистом</w:t>
        </w:r>
      </w:ins>
      <w:ins w:id="96" w:author="Саламадина Дарья Олеговна" w:date="2016-11-01T11:22:00Z">
        <w:r w:rsidR="00717519"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97" w:author="Саламадина Дарья Олеговна" w:date="2016-11-01T11:4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t xml:space="preserve"> для ППЭ, в которых </w:t>
        </w:r>
      </w:ins>
      <w:ins w:id="98" w:author="Саламадина Дарья Олеговна" w:date="2016-11-01T11:30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99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проводится</w:t>
        </w:r>
      </w:ins>
      <w:ins w:id="100" w:author="Саламадина Дарья Олеговна" w:date="2016-11-01T11:22:00Z">
        <w:r w:rsidR="00717519"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01" w:author="Саламадина Дарья Олеговна" w:date="2016-11-01T11:4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t xml:space="preserve"> ЕГЭ по иностранным языкам с включенным разделом «Говорение»</w:t>
        </w:r>
      </w:ins>
      <w:ins w:id="102" w:author="Саламадина Дарья Олеговна" w:date="2016-11-01T11:30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03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 xml:space="preserve">. </w:t>
        </w:r>
      </w:ins>
      <w:ins w:id="104" w:author="Саламадина Дарья Олеговна" w:date="2016-11-01T11:22:00Z">
        <w:r w:rsidR="00717519"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05" w:author="Саламадина Дарья Олеговна" w:date="2016-11-01T11:4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t xml:space="preserve"> </w:t>
        </w:r>
      </w:ins>
      <w:ins w:id="106" w:author="Саламадина Дарья Олеговна" w:date="2016-11-01T11:30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07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По итогам проверки дополнительно заполняется форма ППЭ-01-01</w:t>
        </w:r>
      </w:ins>
      <w:ins w:id="108" w:author="Саламадина Дарья Олеговна" w:date="2016-11-01T11:31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09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-У</w:t>
        </w:r>
      </w:ins>
      <w:ins w:id="110" w:author="Саламадина Дарья Олеговна" w:date="2016-11-01T11:30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11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 xml:space="preserve"> «</w:t>
        </w:r>
      </w:ins>
      <w:ins w:id="112" w:author="Саламадина Дарья Олеговна" w:date="2016-11-01T11:31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13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Протокол технической готовности ППЭ к экзамену в устной форме</w:t>
        </w:r>
      </w:ins>
      <w:ins w:id="114" w:author="Саламадина Дарья Олеговна" w:date="2016-11-01T11:30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15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»</w:t>
        </w:r>
      </w:ins>
      <w:ins w:id="116" w:author="Саламадина Дарья Олеговна" w:date="2016-11-01T11:31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17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;</w:t>
        </w:r>
      </w:ins>
    </w:p>
    <w:p w14:paraId="7C5AC5CA" w14:textId="59D5A07B" w:rsidR="00717519" w:rsidRPr="00585397" w:rsidRDefault="005723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ins w:id="118" w:author="Саламадина Дарья Олеговна" w:date="2016-11-01T11:37:00Z"/>
          <w:rFonts w:ascii="Times New Roman" w:hAnsi="Times New Roman" w:cs="Times New Roman"/>
          <w:sz w:val="26"/>
          <w:szCs w:val="26"/>
          <w:highlight w:val="lightGray"/>
          <w:rPrChange w:id="119" w:author="Саламадина Дарья Олеговна" w:date="2016-11-01T11:41:00Z">
            <w:rPr>
              <w:ins w:id="120" w:author="Саламадина Дарья Олеговна" w:date="2016-11-01T11:37:00Z"/>
              <w:rFonts w:ascii="Times New Roman" w:hAnsi="Times New Roman" w:cs="Times New Roman"/>
              <w:sz w:val="26"/>
              <w:szCs w:val="26"/>
            </w:rPr>
          </w:rPrChange>
        </w:rPr>
        <w:pPrChange w:id="121" w:author="Саламадина Дарья Олеговна" w:date="2016-11-01T11:29:00Z">
          <w:pPr>
            <w:numPr>
              <w:numId w:val="6"/>
            </w:numPr>
            <w:autoSpaceDE w:val="0"/>
            <w:autoSpaceDN w:val="0"/>
            <w:adjustRightInd w:val="0"/>
            <w:spacing w:after="0" w:line="240" w:lineRule="auto"/>
            <w:ind w:left="928" w:hanging="360"/>
            <w:contextualSpacing/>
            <w:jc w:val="both"/>
          </w:pPr>
        </w:pPrChange>
      </w:pPr>
      <w:ins w:id="122" w:author="Саламадина Дарья Олеговна" w:date="2016-11-01T11:31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23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- руководителем ППЭ, членом ГЭК</w:t>
        </w:r>
      </w:ins>
      <w:ins w:id="124" w:author="Саламадина Дарья Олеговна" w:date="2016-11-01T11:32:00Z">
        <w:r w:rsidRPr="00585397">
          <w:rPr>
            <w:highlight w:val="lightGray"/>
            <w:rPrChange w:id="125" w:author="Саламадина Дарья Олеговна" w:date="2016-11-01T11:41:00Z">
              <w:rPr/>
            </w:rPrChange>
          </w:rPr>
          <w:t xml:space="preserve">, </w:t>
        </w:r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26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техническим специалистом</w:t>
        </w:r>
      </w:ins>
      <w:ins w:id="127" w:author="Саламадина Дарья Олеговна" w:date="2016-11-01T11:31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28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 xml:space="preserve"> для ППЭ, в которых проводится ЕГЭ</w:t>
        </w:r>
      </w:ins>
      <w:ins w:id="129" w:author="Саламадина Дарья Олеговна" w:date="2016-11-01T11:22:00Z">
        <w:r w:rsidR="00717519"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30" w:author="Саламадина Дарья Олеговна" w:date="2016-11-01T11:4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t xml:space="preserve"> технологии печати КИМ в аудиториях ППЭ.</w:t>
        </w:r>
      </w:ins>
      <w:ins w:id="131" w:author="Саламадина Дарья Олеговна" w:date="2016-11-01T11:23:00Z">
        <w:r w:rsidR="00717519"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32" w:author="Саламадина Дарья Олеговна" w:date="2016-11-01T11:4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t xml:space="preserve"> </w:t>
        </w:r>
      </w:ins>
      <w:ins w:id="133" w:author="Саламадина Дарья Олеговна" w:date="2016-11-01T11:32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34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По итогам проверки дополнительно заполняется форма ППЭ-01-01 «</w:t>
        </w:r>
      </w:ins>
      <w:ins w:id="135" w:author="Саламадина Дарья Олеговна" w:date="2016-11-01T11:33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36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Протокол технической готовности аудитории</w:t>
        </w:r>
      </w:ins>
      <w:ins w:id="137" w:author="Саламадина Дарья Олеговна" w:date="2016-11-01T11:36:00Z">
        <w:r w:rsidRPr="00585397">
          <w:rPr>
            <w:highlight w:val="lightGray"/>
            <w:rPrChange w:id="138" w:author="Саламадина Дарья Олеговна" w:date="2016-11-01T11:41:00Z">
              <w:rPr/>
            </w:rPrChange>
          </w:rPr>
          <w:t xml:space="preserve"> </w:t>
        </w:r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39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для печати КИМ в аудитории ППЭ</w:t>
        </w:r>
      </w:ins>
      <w:ins w:id="140" w:author="Саламадина Дарья Олеговна" w:date="2016-11-01T11:32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41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»;</w:t>
        </w:r>
      </w:ins>
    </w:p>
    <w:p w14:paraId="737A8538" w14:textId="07AE6F02" w:rsidR="00572343" w:rsidRPr="00572343" w:rsidRDefault="005723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rPrChange w:id="142" w:author="Саламадина Дарья Олеговна" w:date="2016-11-01T11:32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pPrChange w:id="143" w:author="Саламадина Дарья Олеговна" w:date="2016-11-01T11:29:00Z">
          <w:pPr>
            <w:numPr>
              <w:numId w:val="6"/>
            </w:numPr>
            <w:autoSpaceDE w:val="0"/>
            <w:autoSpaceDN w:val="0"/>
            <w:adjustRightInd w:val="0"/>
            <w:spacing w:after="0" w:line="240" w:lineRule="auto"/>
            <w:ind w:left="928" w:hanging="360"/>
            <w:contextualSpacing/>
            <w:jc w:val="both"/>
          </w:pPr>
        </w:pPrChange>
      </w:pPr>
      <w:ins w:id="144" w:author="Саламадина Дарья Олеговна" w:date="2016-11-01T11:38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45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 xml:space="preserve">- руководителем ППЭ, членом ГЭК, техническим специалистом для ППЭ, в которых </w:t>
        </w:r>
      </w:ins>
      <w:ins w:id="146" w:author="Саламадина Дарья Олеговна" w:date="2016-11-01T11:39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47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 xml:space="preserve">осуществляется перевод бланков участников ЕГЭ в электронный вид в ППЭ. По итогам проверки дополнительно заполняется форма </w:t>
        </w:r>
      </w:ins>
      <w:ins w:id="148" w:author="Саламадина Дарья Олеговна" w:date="2016-11-01T11:37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49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ППЭ-01-02 «Протокол технической готовности штаба ППЭ</w:t>
        </w:r>
        <w:r w:rsidRPr="00585397">
          <w:rPr>
            <w:highlight w:val="lightGray"/>
            <w:rPrChange w:id="150" w:author="Саламадина Дарья Олеговна" w:date="2016-11-01T11:41:00Z">
              <w:rPr/>
            </w:rPrChange>
          </w:rPr>
          <w:t xml:space="preserve"> </w:t>
        </w:r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51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для сканирования бланков в ППЭ»</w:t>
        </w:r>
      </w:ins>
      <w:ins w:id="152" w:author="Саламадина Дарья Олеговна" w:date="2016-11-01T11:40:00Z">
        <w:r w:rsidRPr="00585397">
          <w:rPr>
            <w:rFonts w:ascii="Times New Roman" w:hAnsi="Times New Roman" w:cs="Times New Roman"/>
            <w:sz w:val="26"/>
            <w:szCs w:val="26"/>
            <w:highlight w:val="lightGray"/>
            <w:rPrChange w:id="153" w:author="Саламадина Дарья Олеговна" w:date="2016-11-01T11:41:00Z">
              <w:rPr>
                <w:rFonts w:ascii="Times New Roman" w:hAnsi="Times New Roman" w:cs="Times New Roman"/>
                <w:sz w:val="26"/>
                <w:szCs w:val="26"/>
              </w:rPr>
            </w:rPrChange>
          </w:rPr>
          <w:t>.</w:t>
        </w:r>
      </w:ins>
    </w:p>
    <w:p w14:paraId="32D11E6A" w14:textId="63226DC7" w:rsidR="001249DA" w:rsidRPr="00572343" w:rsidRDefault="001249D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343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1B88A51F" w14:textId="3F508A06" w:rsidR="00DB6CE6" w:rsidRPr="001249DA" w:rsidRDefault="00DB6CE6">
      <w:pPr>
        <w:pStyle w:val="11"/>
        <w:pPrChange w:id="154" w:author="Саламадина Дарья Олеговна" w:date="2016-10-14T13:13:00Z">
          <w:pPr>
            <w:pStyle w:val="aa"/>
            <w:ind w:firstLine="709"/>
            <w:jc w:val="both"/>
          </w:pPr>
        </w:pPrChange>
      </w:pPr>
      <w:bookmarkStart w:id="155" w:name="_Toc438199156"/>
      <w:bookmarkStart w:id="156" w:name="_Toc464653511"/>
      <w:r w:rsidRPr="001249DA">
        <w:lastRenderedPageBreak/>
        <w:t>Общий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Pr="001249DA">
        <w:t>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55"/>
      <w:bookmarkEnd w:id="156"/>
    </w:p>
    <w:p w14:paraId="1A5948F1" w14:textId="38A07DA9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осуществляет РЦОИ.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списки распределения передаются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индивидуально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особенностей психофизического развития.</w:t>
      </w:r>
    </w:p>
    <w:p w14:paraId="6E4FF8A6" w14:textId="6BB4CA3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ins w:id="157" w:author="Саламадина Дарья Олеговна" w:date="2016-10-13T15:39:00Z">
        <w:r w:rsidR="008F5D2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передаются руководителем ППЭ организаторам,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вывешиваются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оторой будет проходить экзамен. </w:t>
      </w:r>
    </w:p>
    <w:p w14:paraId="7C94DF97" w14:textId="55FC7B80"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технический специалист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Pr="001249DA">
        <w:rPr>
          <w:rFonts w:ascii="Times New Roman" w:hAnsi="Times New Roman" w:cs="Times New Roman"/>
          <w:sz w:val="26"/>
          <w:szCs w:val="26"/>
        </w:rPr>
        <w:t xml:space="preserve"> проводят тестирование средств видеонаблюдения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hAnsi="Times New Roman" w:cs="Times New Roman"/>
          <w:sz w:val="26"/>
          <w:szCs w:val="26"/>
        </w:rPr>
        <w:t>с</w:t>
      </w:r>
      <w:r w:rsidRPr="001249DA">
        <w:rPr>
          <w:rFonts w:ascii="Times New Roman" w:hAnsi="Times New Roman" w:cs="Times New Roman"/>
          <w:sz w:val="26"/>
          <w:szCs w:val="26"/>
        </w:rPr>
        <w:t>оответствии</w:t>
      </w:r>
      <w:proofErr w:type="gramEnd"/>
      <w:r w:rsidR="0040277E" w:rsidRPr="001249DA">
        <w:rPr>
          <w:rFonts w:ascii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М</w:t>
      </w:r>
      <w:r w:rsidRPr="001249DA">
        <w:rPr>
          <w:rFonts w:ascii="Times New Roman" w:hAnsi="Times New Roman" w:cs="Times New Roman"/>
          <w:sz w:val="26"/>
          <w:szCs w:val="26"/>
        </w:rPr>
        <w:t>етодическими рекомендациями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рганизации систем видеонаблюдения при проведении государственной итоговой аттестации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бразовательным программам среднего общего образования.</w:t>
      </w:r>
    </w:p>
    <w:p w14:paraId="7652A375" w14:textId="0B17057A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Включение режима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 штаба ППЭ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омента получения руководителем ППЭ ЭМ.  </w:t>
      </w:r>
    </w:p>
    <w:p w14:paraId="5B55A63B" w14:textId="72F75F29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технический специалист должен проверить работоспособность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программно-аппаратных комплексов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бедиться, что режим записи включен. </w:t>
      </w:r>
    </w:p>
    <w:p w14:paraId="7FD70078" w14:textId="47D96F35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этого момента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экзамена запрещается совершать какие-либо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 (за исключением случаев возникновения нештатных ситуаций).</w:t>
      </w:r>
    </w:p>
    <w:p w14:paraId="7639F008" w14:textId="12D0C763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руководитель ППЭ дает указание выключить режим записи видеоизображения техническому специалисту. Технический специалист выключает видеозапись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27BA473D" w14:textId="732FA42B" w:rsidR="00DB6CE6" w:rsidRPr="001249DA" w:rsidDel="00910EE6" w:rsidRDefault="00910EE6" w:rsidP="00DB6CE6">
      <w:pPr>
        <w:widowControl w:val="0"/>
        <w:spacing w:after="0" w:line="240" w:lineRule="auto"/>
        <w:ind w:firstLine="709"/>
        <w:jc w:val="both"/>
        <w:rPr>
          <w:del w:id="158" w:author="Саламадина Дарья Олеговна" w:date="2016-10-19T14:13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59" w:author="Саламадина Дарья Олеговна" w:date="2016-10-19T14:13:00Z">
        <w:r w:rsidRPr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Трансляция и видеозапись в </w:t>
        </w:r>
        <w:proofErr w:type="gramStart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Ш</w:t>
        </w:r>
        <w:r w:rsidRPr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таб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</w:t>
        </w:r>
        <w:proofErr w:type="gramEnd"/>
        <w:r w:rsidRPr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ППЭ начинается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</w:t>
        </w:r>
        <w:r w:rsidRPr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30 минут до момента доставки ЭМ в ППЭ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</w:t>
        </w:r>
        <w:r w:rsidRPr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завершается после передачи всех материалов специализированной организации по доставке ЭМ или члену ГЭК. В случае</w:t>
        </w:r>
        <w:proofErr w:type="gramStart"/>
        <w:r w:rsidRPr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  <w:proofErr w:type="gramEnd"/>
        <w:r w:rsidRPr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если в ППЭ применяется технология сканирования ЭМ в ППЭ, видеозапись завершается пос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ле получения информации из РЦОИ</w:t>
        </w:r>
        <w:r w:rsidRPr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об успешном получении и расшифровке переданных пакетов с электронными образами ЭМ.</w:t>
        </w:r>
      </w:ins>
      <w:ins w:id="160" w:author="Саламадина Дарья Олеговна" w:date="2016-10-19T14:14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del w:id="161" w:author="Саламадина Дарья Олеговна" w:date="2016-10-19T14:13:00Z">
        <w:r w:rsidR="00DB6CE6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В Штабе ППЭ режим </w:delText>
        </w:r>
        <w:r w:rsidR="002F5ECB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видео</w:delText>
        </w:r>
        <w:r w:rsidR="00DB6CE6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записи выключается после передачи всех</w:delText>
        </w:r>
        <w:r w:rsidR="0040277E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</w:delText>
        </w:r>
        <w:r w:rsidR="0040277E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ч</w:delText>
        </w:r>
        <w:r w:rsidR="00DB6CE6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лену ГЭК или </w:delText>
        </w:r>
        <w:r w:rsidR="002C1C5F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Перевозчику ЭМ</w:delText>
        </w:r>
        <w:r w:rsidR="00DB6CE6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(в зависимости</w:delText>
        </w:r>
        <w:r w:rsidR="0040277E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от</w:delText>
        </w:r>
        <w:r w:rsidR="0040277E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  <w:r w:rsidR="00DB6CE6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хемы доставки</w:delText>
        </w:r>
        <w:r w:rsidR="0040277E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</w:delText>
        </w:r>
        <w:r w:rsidR="0040277E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="00DB6CE6" w:rsidRPr="001249DA" w:rsidDel="00910E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субъекте Российской Федерации).</w:delText>
        </w:r>
      </w:del>
    </w:p>
    <w:p w14:paraId="61ED0A67" w14:textId="70415201" w:rsidR="00DB6CE6" w:rsidRPr="001249DA" w:rsidRDefault="00DB6CE6">
      <w:pPr>
        <w:pStyle w:val="2"/>
      </w:pPr>
      <w:bookmarkStart w:id="162" w:name="_Toc464653512"/>
      <w:r w:rsidRPr="001249DA">
        <w:t>Доставка</w:t>
      </w:r>
      <w:r w:rsidR="0040277E" w:rsidRPr="001249DA">
        <w:t xml:space="preserve"> ЭМ</w:t>
      </w:r>
      <w:r w:rsidR="0040277E">
        <w:t> </w:t>
      </w:r>
      <w:r w:rsidR="0040277E" w:rsidRPr="001249DA">
        <w:t>в</w:t>
      </w:r>
      <w:r w:rsidRPr="001249DA">
        <w:t xml:space="preserve"> ППЭ</w:t>
      </w:r>
      <w:bookmarkEnd w:id="162"/>
    </w:p>
    <w:p w14:paraId="0072D77F" w14:textId="7A9A1F1B"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доставляются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членами ГЭК или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  <w:r w:rsidR="00B66BF7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9587F6E" w14:textId="1E1EE838"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Подробная 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содержится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14:paraId="131D76EE" w14:textId="63966EC1" w:rsidR="00DB6CE6" w:rsidRPr="001249DA" w:rsidRDefault="00DB6CE6">
      <w:pPr>
        <w:pStyle w:val="2"/>
      </w:pPr>
      <w:bookmarkStart w:id="163" w:name="_Toc464653513"/>
      <w:r w:rsidRPr="001249DA">
        <w:t>Вход лиц, привлекаемых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роведению ЕГЭ,</w:t>
      </w:r>
      <w:r w:rsidR="0040277E" w:rsidRPr="001249DA">
        <w:t xml:space="preserve"> и</w:t>
      </w:r>
      <w:r w:rsidR="0040277E">
        <w:t> </w:t>
      </w:r>
      <w:r w:rsidR="0040277E" w:rsidRPr="001249DA">
        <w:t>у</w:t>
      </w:r>
      <w:r w:rsidRPr="001249DA">
        <w:t>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63"/>
    </w:p>
    <w:p w14:paraId="6C684560" w14:textId="02B7A055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ППЭ, должны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времени. </w:t>
      </w:r>
    </w:p>
    <w:p w14:paraId="773A6790" w14:textId="13A2953E" w:rsidR="002F5ECB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 позднее 07.50 руководитель ППЭ назначает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6A3EA8A" w14:textId="52B40EE6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уполномоченный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 регистрации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начиная с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проверяет наличие документов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устанавливает соответствие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ичности представленным документам,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проверяет наличие указанных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 ППЭ.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4"/>
      </w:r>
    </w:p>
    <w:p w14:paraId="296960EA" w14:textId="3A904CF2" w:rsidR="00DB6CE6" w:rsidRPr="001249DA" w:rsidRDefault="001B2B2A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 ППЭ руководителем ППЭ проводится замена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ППЭ-19 «Контроль изменения состава работников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экзамена». Замена работников ППЭ проводится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остава работников,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</w:t>
      </w:r>
    </w:p>
    <w:p w14:paraId="4AB7AE00" w14:textId="1E857538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Организаторы, технические специалисты, медицинские работники,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ассистенты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должны оставить свои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вещей.</w:t>
      </w:r>
    </w:p>
    <w:p w14:paraId="039B0A4C" w14:textId="2E06EBB3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ins w:id="164" w:author="Саламадина Дарья Олеговна" w:date="2016-10-13T15:40:00Z">
        <w:r w:rsidR="008F5D2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ins w:id="165" w:author="Саламадина Дарья Олеговна" w:date="2016-10-13T15:40:00Z">
        <w:r w:rsidR="008F5D2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нформационных стендах размещаются 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удиториям (форма ППЭ–06-01 «Список участников ГИА образовательной организации» и (или) форма ППЭ-06-02 «Список участников </w:t>
      </w:r>
      <w:del w:id="166" w:author="Саламадина Дарья Олеговна" w:date="2016-10-31T11:13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167" w:author="Саламадина Дарья Олеговна" w:date="2016-10-31T11:13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лфавиту»). </w:t>
      </w:r>
    </w:p>
    <w:p w14:paraId="0E82AAAF" w14:textId="5B568E77" w:rsidR="008F5D24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осуществляется с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14:paraId="49541BC6" w14:textId="43F38FF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Организаторы </w:t>
      </w:r>
      <w:ins w:id="168" w:author="Саламадина Дарья Олеговна" w:date="2016-10-19T14:57:00Z">
        <w:r w:rsid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</w:t>
        </w:r>
        <w:r w:rsidR="00305FDD" w:rsidRP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работник</w:t>
        </w:r>
        <w:r w:rsid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</w:t>
        </w:r>
        <w:r w:rsidR="00305FDD" w:rsidRP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по обеспечению охраны образовательных организаций</w:t>
        </w:r>
        <w:r w:rsid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</w:t>
        </w:r>
        <w:r w:rsidR="00305FDD" w:rsidRP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указывают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запрещенные средства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 участников ЕГЭ.</w:t>
      </w:r>
    </w:p>
    <w:p w14:paraId="3ABA53DF" w14:textId="3BDAEBE6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существляет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требования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 w:rsidDel="00333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местах для хранения личных вещей участников ЕГЭ, работников ППЭ.</w:t>
      </w:r>
    </w:p>
    <w:p w14:paraId="19305CCB" w14:textId="46CC3A74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организаторы </w:t>
      </w:r>
      <w:ins w:id="169" w:author="Саламадина Дарья Олеговна" w:date="2016-10-19T14:57:00Z">
        <w:r w:rsid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</w:t>
        </w:r>
        <w:r w:rsidR="00305FDD" w:rsidRP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работник</w:t>
        </w:r>
        <w:r w:rsid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</w:t>
        </w:r>
        <w:r w:rsidR="00305FDD" w:rsidRP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по обеспечению охраны образовательных организаций</w:t>
        </w:r>
        <w:r w:rsid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</w:t>
        </w:r>
        <w:r w:rsidR="00305FDD" w:rsidRP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проверяют документы, удостоверяющие личность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ППЭ. </w:t>
      </w:r>
    </w:p>
    <w:p w14:paraId="6F6495DC" w14:textId="3B9CFCBD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переносных металлоискателей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ins w:id="170" w:author="Саламадина Дарья Олеговна" w:date="2016-10-19T14:58:00Z">
        <w:r w:rsidR="00305FDD" w:rsidRPr="00305FDD">
          <w:t xml:space="preserve"> </w:t>
        </w:r>
        <w:r w:rsidR="00305FDD">
          <w:t>(</w:t>
        </w:r>
        <w:r w:rsidR="00305FDD" w:rsidRP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работник</w:t>
        </w:r>
        <w:r w:rsid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</w:t>
        </w:r>
        <w:r w:rsidR="00305FDD" w:rsidRP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по обеспечению охраны образовательных организаций</w:t>
        </w:r>
        <w:r w:rsidR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</w:t>
        </w:r>
      </w:ins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отрудниками, осуществляющими охрану правопорядка, и (или) сотрудниками органов внутренних дел (полиции)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средств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 появлении сигнала металлоискателя </w:t>
      </w:r>
      <w:del w:id="171" w:author="Саламадина Дарья Олеговна" w:date="2016-10-19T14:58:00Z">
        <w:r w:rsidRPr="001249DA" w:rsidDel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организаторы 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предлагают участнику ЕГЭ показать предмет, вызывающий сигнал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172" w:name="OLE_LINK1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средство связи, </w:t>
      </w:r>
      <w:del w:id="173" w:author="Саламадина Дарья Олеговна" w:date="2016-10-19T14:58:00Z">
        <w:r w:rsidRPr="001249DA" w:rsidDel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организаторы 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предлагают участнику ЕГЭ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 личных вещей участников ЕГЭ или сопровождающему.</w:t>
      </w:r>
      <w:bookmarkEnd w:id="172"/>
    </w:p>
    <w:p w14:paraId="00D60905" w14:textId="1098A2B3" w:rsidR="00DB6CE6" w:rsidRPr="001249DA" w:rsidRDefault="002F5ECB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отказа участника ЕГЭ сдать запрещенное средство, вызывающее сигнал металлоискателя, </w:t>
      </w:r>
      <w:del w:id="174" w:author="Саламадина Дарья Олеговна" w:date="2016-10-19T14:58:00Z">
        <w:r w:rsidR="00DB6CE6" w:rsidRPr="001249DA" w:rsidDel="00305F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организаторы вне аудитории </w:delText>
        </w:r>
      </w:del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 разъясняют ему,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унктом 45 Порядка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окончания экзамена)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</w:t>
      </w:r>
      <w:proofErr w:type="gramStart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информации. Таким образом, такой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быть допущен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14:paraId="765FD139" w14:textId="0DF50248" w:rsidR="00CA2AAE" w:rsidRPr="007F26D6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rPrChange w:id="175" w:author="Саламадина Дарья Олеговна" w:date="2016-03-14T11:29:00Z">
            <w:rPr>
              <w:rFonts w:ascii="Times New Roman" w:eastAsia="Calibri" w:hAnsi="Times New Roman" w:cs="Times New Roman"/>
              <w:sz w:val="26"/>
              <w:szCs w:val="26"/>
              <w:lang w:val="en-US"/>
            </w:rPr>
          </w:rPrChange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ins w:id="176" w:author="Саламадина Дарья Олеговна" w:date="2016-10-19T14:58:00Z">
        <w:r w:rsidR="00305FDD">
          <w:rPr>
            <w:rFonts w:ascii="Times New Roman" w:eastAsia="Calibri" w:hAnsi="Times New Roman" w:cs="Times New Roman"/>
            <w:sz w:val="26"/>
            <w:szCs w:val="26"/>
          </w:rPr>
          <w:t xml:space="preserve">необходимо </w:t>
        </w:r>
      </w:ins>
      <w:del w:id="177" w:author="Саламадина Дарья Олеговна" w:date="2016-10-19T14:58:00Z">
        <w:r w:rsidRPr="001249DA" w:rsidDel="00305FDD">
          <w:rPr>
            <w:rFonts w:ascii="Times New Roman" w:eastAsia="Calibri" w:hAnsi="Times New Roman" w:cs="Times New Roman"/>
            <w:sz w:val="26"/>
            <w:szCs w:val="26"/>
          </w:rPr>
          <w:delText xml:space="preserve">организаторы вне аудитории приглашают </w:delText>
        </w:r>
      </w:del>
      <w:ins w:id="178" w:author="Саламадина Дарья Олеговна" w:date="2016-10-19T14:58:00Z">
        <w:r w:rsidR="00305FDD" w:rsidRPr="001249DA">
          <w:rPr>
            <w:rFonts w:ascii="Times New Roman" w:eastAsia="Calibri" w:hAnsi="Times New Roman" w:cs="Times New Roman"/>
            <w:sz w:val="26"/>
            <w:szCs w:val="26"/>
          </w:rPr>
          <w:t>пригла</w:t>
        </w:r>
        <w:r w:rsidR="00305FDD">
          <w:rPr>
            <w:rFonts w:ascii="Times New Roman" w:eastAsia="Calibri" w:hAnsi="Times New Roman" w:cs="Times New Roman"/>
            <w:sz w:val="26"/>
            <w:szCs w:val="26"/>
          </w:rPr>
          <w:t>сить</w:t>
        </w:r>
        <w:r w:rsidR="00305FDD"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 </w:t>
        </w:r>
      </w:ins>
      <w:r w:rsidRPr="001249DA">
        <w:rPr>
          <w:rFonts w:ascii="Times New Roman" w:eastAsia="Calibri" w:hAnsi="Times New Roman" w:cs="Times New Roman"/>
          <w:sz w:val="26"/>
          <w:szCs w:val="26"/>
        </w:rPr>
        <w:t>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вободной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форме. Первый экземпляр член ГЭК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 xml:space="preserve">оставляет себе 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для передачи председателю ГЭК, второй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>отдает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14:paraId="0E456923" w14:textId="54EA80AD" w:rsidR="00DB6CE6" w:rsidRPr="00CA2AAE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AAE">
        <w:rPr>
          <w:rFonts w:ascii="Times New Roman" w:hAnsi="Times New Roman" w:cs="Times New Roman"/>
          <w:sz w:val="26"/>
          <w:szCs w:val="26"/>
        </w:rPr>
        <w:t>В случае отсутствия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по о</w:t>
      </w:r>
      <w:r w:rsidRPr="00CA2AAE">
        <w:rPr>
          <w:rFonts w:ascii="Times New Roman" w:hAnsi="Times New Roman" w:cs="Times New Roman"/>
          <w:sz w:val="26"/>
          <w:szCs w:val="26"/>
        </w:rPr>
        <w:t xml:space="preserve">бъективным </w:t>
      </w:r>
      <w:r w:rsidRPr="00CA2AAE">
        <w:rPr>
          <w:rFonts w:ascii="Times New Roman" w:eastAsia="Calibri" w:hAnsi="Times New Roman" w:cs="Times New Roman"/>
          <w:sz w:val="26"/>
          <w:szCs w:val="26"/>
        </w:rPr>
        <w:t>причинам</w:t>
      </w:r>
      <w:r w:rsidR="0040277E" w:rsidRPr="00CA2AAE">
        <w:rPr>
          <w:rFonts w:ascii="Times New Roman" w:eastAsia="Calibri" w:hAnsi="Times New Roman" w:cs="Times New Roman"/>
          <w:sz w:val="26"/>
          <w:szCs w:val="26"/>
        </w:rPr>
        <w:t xml:space="preserve"> у о</w:t>
      </w:r>
      <w:r w:rsidRPr="00CA2AAE">
        <w:rPr>
          <w:rFonts w:ascii="Times New Roman" w:eastAsia="Calibri" w:hAnsi="Times New Roman" w:cs="Times New Roman"/>
          <w:sz w:val="26"/>
          <w:szCs w:val="26"/>
        </w:rPr>
        <w:t>бучающегося документа</w:t>
      </w:r>
      <w:r w:rsidRPr="00CA2AAE">
        <w:rPr>
          <w:rFonts w:ascii="Times New Roman" w:hAnsi="Times New Roman" w:cs="Times New Roman"/>
          <w:sz w:val="26"/>
          <w:szCs w:val="26"/>
        </w:rPr>
        <w:t>, удостоверяющего личность,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он д</w:t>
      </w:r>
      <w:r w:rsidRPr="00CA2AAE">
        <w:rPr>
          <w:rFonts w:ascii="Times New Roman" w:hAnsi="Times New Roman" w:cs="Times New Roman"/>
          <w:sz w:val="26"/>
          <w:szCs w:val="26"/>
        </w:rPr>
        <w:t>опускается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в П</w:t>
      </w:r>
      <w:r w:rsidRPr="00CA2AAE">
        <w:rPr>
          <w:rFonts w:ascii="Times New Roman" w:hAnsi="Times New Roman" w:cs="Times New Roman"/>
          <w:sz w:val="26"/>
          <w:szCs w:val="26"/>
        </w:rPr>
        <w:t>ПЭ после письменного подтверждения его личности сопровождающим (форма ППЭ-20 «Акт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об и</w:t>
      </w:r>
      <w:r w:rsidRPr="00CA2AAE">
        <w:rPr>
          <w:rFonts w:ascii="Times New Roman" w:hAnsi="Times New Roman" w:cs="Times New Roman"/>
          <w:sz w:val="26"/>
          <w:szCs w:val="26"/>
        </w:rPr>
        <w:t xml:space="preserve">дентификации личности участника ГИА»). </w:t>
      </w:r>
    </w:p>
    <w:p w14:paraId="17DF0DAD" w14:textId="33E72072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</w:t>
      </w:r>
      <w:ins w:id="179" w:author="Саламадина Дарья Олеговна" w:date="2016-07-14T14:12:00Z">
        <w:r w:rsidR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del w:id="180" w:author="Саламадина Дарья Олеговна" w:date="2016-07-14T14:12:00Z">
        <w:r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, </w:delText>
        </w:r>
        <w:r w:rsidR="00A756E2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обучающегося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</w:delText>
        </w:r>
        <w:r w:rsidR="00A756E2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бразовательным программам среднего профессионального образования,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а</w:delText>
        </w:r>
        <w:r w:rsidR="0040277E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</w:delText>
        </w:r>
        <w:r w:rsidR="00A756E2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акже обучающегося, получающего среднее общее образование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</w:delText>
        </w:r>
        <w:r w:rsidR="00A756E2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ностранных образовательных организациях,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14:paraId="631C74E5" w14:textId="548D5611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</w:t>
      </w:r>
      <w:ins w:id="181" w:author="Саламадина Дарья Олеговна" w:date="2016-07-14T13:00:00Z">
        <w:r w:rsidR="0081798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 w:rsidR="00817983" w:rsidRPr="0081798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(но не более</w:t>
        </w:r>
        <w:proofErr w:type="gramStart"/>
        <w:r w:rsidR="00817983" w:rsidRPr="0081798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  <w:proofErr w:type="gramEnd"/>
        <w:r w:rsidR="00817983" w:rsidRPr="0081798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чем на два часа  от начала проведения экзамена),</w:t>
        </w:r>
      </w:ins>
      <w:del w:id="182" w:author="Саламадина Дарья Олеговна" w:date="2016-07-14T13:00:00Z">
        <w:r w:rsidRPr="001249DA" w:rsidDel="0081798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,</w:delText>
        </w:r>
      </w:del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порядке, при этом время окончания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родлевается,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сообщается участнику ЕГЭ.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организаторы предоставляют необходимую информацию для заполнения регистрационных полей бланков ЕГЭ.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составить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форме. Указанный акт подписывает участник ЕГЭ,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ГЭК.</w:t>
      </w:r>
    </w:p>
    <w:p w14:paraId="68D9D56E" w14:textId="514914A6" w:rsidR="00FD75F1" w:rsidRDefault="00FD75F1" w:rsidP="00DB6CE6">
      <w:pPr>
        <w:widowControl w:val="0"/>
        <w:spacing w:after="0" w:line="240" w:lineRule="auto"/>
        <w:ind w:firstLine="709"/>
        <w:jc w:val="both"/>
        <w:rPr>
          <w:ins w:id="183" w:author="Саламадина Дарья Олеговна" w:date="2016-10-14T14:39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84" w:author="Саламадина Дарья Олеговна" w:date="2016-10-14T14:33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случае проведения</w:t>
        </w:r>
      </w:ins>
      <w:ins w:id="185" w:author="Саламадина Дарья Олеговна" w:date="2016-10-14T14:32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ЕГЭ по иностранным языкам (письменная часть</w:t>
        </w:r>
      </w:ins>
      <w:ins w:id="186" w:author="Саламадина Дарья Олеговна" w:date="2016-10-14T14:3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 раздел «</w:t>
        </w:r>
      </w:ins>
      <w:ins w:id="187" w:author="Саламадина Дарья Олеговна" w:date="2016-10-14T14:38:00Z">
        <w:r w:rsidRPr="00FD75F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Аудирование</w:t>
        </w:r>
      </w:ins>
      <w:ins w:id="188" w:author="Саламадина Дарья Олеговна" w:date="2016-10-14T14:3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»</w:t>
        </w:r>
      </w:ins>
      <w:ins w:id="189" w:author="Саламадина Дарья Олеговна" w:date="2016-10-14T14:32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</w:t>
        </w:r>
      </w:ins>
      <w:ins w:id="190" w:author="Саламадина Дарья Олеговна" w:date="2016-10-14T14:33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допуск </w:t>
        </w:r>
      </w:ins>
      <w:ins w:id="191" w:author="Саламадина Дарья Олеговна" w:date="2016-10-14T14:34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опоздавших</w:t>
        </w:r>
      </w:ins>
      <w:ins w:id="192" w:author="Саламадина Дарья Олеговна" w:date="2016-10-14T14:33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участников </w:t>
        </w:r>
      </w:ins>
      <w:ins w:id="193" w:author="Саламадина Дарья Олеговна" w:date="2016-10-14T14:34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аудиторию после включения аудиозаписи не осуществляется (за исключением, если в аудитории нет других участников или</w:t>
        </w:r>
      </w:ins>
      <w:ins w:id="194" w:author="Саламадина Дарья Олеговна" w:date="2016-10-14T14:36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</w:ins>
      <w:ins w:id="195" w:author="Саламадина Дарья Олеговна" w:date="2016-10-14T14:34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если участники в аудитории </w:t>
        </w:r>
      </w:ins>
      <w:ins w:id="196" w:author="Саламадина Дарья Олеговна" w:date="2016-10-14T14:36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завершили</w:t>
        </w:r>
      </w:ins>
      <w:ins w:id="197" w:author="Саламадина Дарья Олеговна" w:date="2016-10-14T14:34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прослушивание </w:t>
        </w:r>
      </w:ins>
      <w:ins w:id="198" w:author="Саламадина Дарья Олеговна" w:date="2016-10-14T14:36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аудиозаписи). </w:t>
        </w:r>
      </w:ins>
      <w:proofErr w:type="gramStart"/>
      <w:ins w:id="199" w:author="Саламадина Дарья Олеговна" w:date="2016-10-14T14:41:00Z">
        <w:r w:rsidRPr="00FD75F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Персональное</w:t>
        </w:r>
      </w:ins>
      <w:proofErr w:type="gramEnd"/>
      <w:ins w:id="200" w:author="Саламадина Дарья Олеговна" w:date="2016-10-14T14:36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аудирование для опоздавших участников </w:t>
        </w:r>
      </w:ins>
      <w:ins w:id="201" w:author="Саламадина Дарья Олеговна" w:date="2016-10-14T14:38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не проводится (за </w:t>
        </w:r>
      </w:ins>
      <w:ins w:id="202" w:author="Саламадина Дарья Олеговна" w:date="2016-10-14T14:40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исключением,</w:t>
        </w:r>
      </w:ins>
      <w:ins w:id="203" w:author="Саламадина Дарья Олеговна" w:date="2016-10-14T14:38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если в аудитории нет других участников экзамена).</w:t>
        </w:r>
      </w:ins>
    </w:p>
    <w:p w14:paraId="55BD673B" w14:textId="61C8B07A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ППЭ,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опускается, член ГЭК фиксирует данный факт для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дальнейшего принятия решения.</w:t>
      </w:r>
    </w:p>
    <w:p w14:paraId="5E2E2DCE" w14:textId="2DB8BD9F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 составляет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указанных выше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Указанные акты подписываются членом ГЭК,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ЕГЭ. Акты составляются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форме. Первые экземпляры член ГЭК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оставляет себе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председателю ГЭК, вторые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указанные участники ЕГЭ могут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14:paraId="2CA01CD7" w14:textId="02676DDA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формлением соответствующих форм ППЭ. </w:t>
      </w:r>
    </w:p>
    <w:p w14:paraId="157F3841" w14:textId="34FA9921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вне аудитории оказывают содействие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Организаторы сообщают участникам ЕГЭ номера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втоматизированным распределением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опровождают участников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удиторий.</w:t>
      </w:r>
    </w:p>
    <w:p w14:paraId="4C9DC86A" w14:textId="58756393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проверяют соответствие документа, удостоверяющего личность участника ЕГЭ, форме ППЭ-05-02 «Протокол проведения </w:t>
      </w:r>
      <w:del w:id="204" w:author="Саламадина Дарья Олеговна" w:date="2016-10-31T11:08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205" w:author="Саламадина Дарья Олеговна" w:date="2016-10-31T11:08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аправляют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абочее место согласно спискам автоматизированного распределения.</w:t>
      </w:r>
    </w:p>
    <w:p w14:paraId="15DCB1EB" w14:textId="30933DBC" w:rsidR="00DB6CE6" w:rsidRPr="001249DA" w:rsidRDefault="00DB6CE6">
      <w:pPr>
        <w:pStyle w:val="2"/>
      </w:pPr>
      <w:bookmarkStart w:id="206" w:name="_Toc464653514"/>
      <w:r w:rsidRPr="001249DA">
        <w:t>Проведение ЕГЭ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r w:rsidRPr="001249DA">
        <w:rPr>
          <w:vertAlign w:val="superscript"/>
        </w:rPr>
        <w:footnoteReference w:id="7"/>
      </w:r>
      <w:bookmarkEnd w:id="206"/>
    </w:p>
    <w:p w14:paraId="4EA24F39" w14:textId="1EF174B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14:paraId="43C62927" w14:textId="769689E9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Не позднее 09.45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естному времени организаторы принимают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Штабе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</w:p>
    <w:p w14:paraId="2425A924" w14:textId="1847274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 начала экзамена организаторы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удиториях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должны предупредить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ровести инструктаж участников ЕГЭ. </w:t>
      </w:r>
    </w:p>
    <w:p w14:paraId="53D69A1A" w14:textId="1073C3B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частей. Перва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часть инструктажа проводится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 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(см. приложение 1, 13, 14).</w:t>
      </w:r>
    </w:p>
    <w:p w14:paraId="6AE2B0FB" w14:textId="7934369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проведения организаторами инструктажа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ыполнению экзаменационной работы.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5AC8FB6" w14:textId="7AC91F1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должны соблюдать Порядок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ледовать указаниям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рганизаторы  обеспечивать порядок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орядком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не аудитории.</w:t>
      </w:r>
    </w:p>
    <w:p w14:paraId="1811FCC8" w14:textId="6153769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 участника ЕГЭ, помимо ЭМ, могут находиться:</w:t>
      </w:r>
    </w:p>
    <w:p w14:paraId="051B38F6" w14:textId="304990A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ернилами черного цвета; </w:t>
      </w:r>
    </w:p>
    <w:p w14:paraId="0064E09B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документ, удостоверяющий личность;</w:t>
      </w:r>
    </w:p>
    <w:p w14:paraId="3909465E" w14:textId="682C0702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итание (при необходимости);</w:t>
      </w:r>
    </w:p>
    <w:p w14:paraId="33DD567F" w14:textId="0661DB70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средства обучения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оспитания (по математике линейка;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еографии – линейка, транспортир</w:t>
      </w:r>
      <w:r w:rsidR="008E7715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непрограммируемый калькулятор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  <w:proofErr w:type="gramEnd"/>
    </w:p>
    <w:p w14:paraId="4D4C1FE6" w14:textId="4BDE048D" w:rsidR="00DB6CE6" w:rsidRPr="001249DA" w:rsidRDefault="00DB6CE6" w:rsidP="00CD03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детей-инвалидов, инвалидов);</w:t>
      </w:r>
    </w:p>
    <w:p w14:paraId="0974D047" w14:textId="50F91452" w:rsidR="00DB6CE6" w:rsidRPr="001249DA" w:rsidRDefault="00DB6CE6" w:rsidP="001249DA">
      <w:pPr>
        <w:pStyle w:val="aa"/>
        <w:ind w:firstLine="709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черновики</w:t>
      </w:r>
      <w:r w:rsidR="0040277E" w:rsidRPr="001249DA">
        <w:rPr>
          <w:color w:val="000000"/>
          <w:sz w:val="26"/>
          <w:szCs w:val="26"/>
        </w:rPr>
        <w:t xml:space="preserve"> со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ш</w:t>
      </w:r>
      <w:r w:rsidRPr="001249DA">
        <w:rPr>
          <w:color w:val="000000"/>
          <w:sz w:val="26"/>
          <w:szCs w:val="26"/>
        </w:rPr>
        <w:t>тампом образовательной организации</w:t>
      </w:r>
      <w:r w:rsidR="0040277E" w:rsidRPr="001249DA">
        <w:rPr>
          <w:color w:val="000000"/>
          <w:sz w:val="26"/>
          <w:szCs w:val="26"/>
        </w:rPr>
        <w:t xml:space="preserve"> на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б</w:t>
      </w:r>
      <w:r w:rsidRPr="001249DA">
        <w:rPr>
          <w:color w:val="000000"/>
          <w:sz w:val="26"/>
          <w:szCs w:val="26"/>
        </w:rPr>
        <w:t xml:space="preserve">азе, которой </w:t>
      </w:r>
      <w:proofErr w:type="gramStart"/>
      <w:r w:rsidRPr="001249DA">
        <w:rPr>
          <w:color w:val="000000"/>
          <w:sz w:val="26"/>
          <w:szCs w:val="26"/>
        </w:rPr>
        <w:t>расположен</w:t>
      </w:r>
      <w:proofErr w:type="gramEnd"/>
      <w:r w:rsidRPr="001249DA">
        <w:rPr>
          <w:color w:val="000000"/>
          <w:sz w:val="26"/>
          <w:szCs w:val="26"/>
        </w:rPr>
        <w:t xml:space="preserve"> ППЭ (в случае проведения ЕГЭ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и</w:t>
      </w:r>
      <w:r w:rsidRPr="001249DA">
        <w:rPr>
          <w:color w:val="000000"/>
          <w:sz w:val="26"/>
          <w:szCs w:val="26"/>
        </w:rPr>
        <w:t>ностранным языкам</w:t>
      </w:r>
      <w:r w:rsidR="0040277E" w:rsidRPr="001249DA">
        <w:rPr>
          <w:color w:val="000000"/>
          <w:sz w:val="26"/>
          <w:szCs w:val="26"/>
        </w:rPr>
        <w:t xml:space="preserve"> с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ключенным разделом «Говорение» черновики</w:t>
      </w:r>
      <w:r w:rsidR="0040277E" w:rsidRPr="001249DA">
        <w:rPr>
          <w:color w:val="000000"/>
          <w:sz w:val="26"/>
          <w:szCs w:val="26"/>
        </w:rPr>
        <w:t xml:space="preserve"> не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ыдаются).</w:t>
      </w:r>
    </w:p>
    <w:p w14:paraId="6166DB47" w14:textId="2BE48C9E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 участники ЕГЭ имеют право выходить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опровождении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одного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рганизаторов вне аудитории.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участники ЕГЭ оставляют </w:t>
      </w:r>
      <w:ins w:id="207" w:author="Саламадина Дарья Олеговна" w:date="2016-07-14T14:53:00Z">
        <w:r w:rsidR="00527044">
          <w:rPr>
            <w:rFonts w:ascii="Times New Roman" w:eastAsia="Times New Roman" w:hAnsi="Times New Roman" w:cs="Times New Roman"/>
            <w:sz w:val="26"/>
            <w:szCs w:val="26"/>
          </w:rPr>
          <w:t xml:space="preserve">документ, удостоверяющий личность,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</w:rPr>
        <w:t>ЭМ, письменные принадлежности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рганизатор проверяет комплектность 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оставленных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ЭМ.</w:t>
      </w:r>
    </w:p>
    <w:p w14:paraId="41D6E48B" w14:textId="691C9993" w:rsidR="00DB6CE6" w:rsidRPr="001249DA" w:rsidRDefault="00DB6CE6">
      <w:pPr>
        <w:pStyle w:val="2"/>
      </w:pPr>
      <w:bookmarkStart w:id="208" w:name="_Toc464653515"/>
      <w:r w:rsidRPr="001249DA">
        <w:t>Особенности проведения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</w:t>
      </w:r>
      <w:bookmarkEnd w:id="208"/>
    </w:p>
    <w:p w14:paraId="6C0A8781" w14:textId="405F0B3A"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две части: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14:paraId="6AFD45FD" w14:textId="050E4AAB"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Письменная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ИМ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</w:rPr>
        <w:t>представляющи</w:t>
      </w:r>
      <w:r w:rsidR="009B50FA" w:rsidRPr="001249DA">
        <w:rPr>
          <w:rFonts w:ascii="Times New Roman" w:eastAsia="Calibri" w:hAnsi="Times New Roman" w:cs="Times New Roman"/>
          <w:sz w:val="26"/>
          <w:szCs w:val="26"/>
        </w:rPr>
        <w:t>ми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х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собой комплексы заданий стандартизированной формы. Максимальное количество баллов, которое участник ЕГЭ может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указанной части, – 80 баллов.</w:t>
      </w:r>
    </w:p>
    <w:p w14:paraId="1172EAEE" w14:textId="2FE8031C"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Устная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записанных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омпакт-диск электронных КИМ, при этом устные ответы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адания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удионосители.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устной части участник ЕГЭ может получить 20 баллов максимально.</w:t>
      </w:r>
    </w:p>
    <w:p w14:paraId="00AB7538" w14:textId="44B5DAD7"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Участник ЕГЭ может выбрать для сдачи как письменную часть, так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дновременно обе части -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14:paraId="7C648942" w14:textId="3ADC7BE6" w:rsidR="00DB6CE6" w:rsidRPr="001249DA" w:rsidRDefault="00DB6CE6">
      <w:pPr>
        <w:pStyle w:val="2"/>
      </w:pPr>
      <w:bookmarkStart w:id="209" w:name="_Toc464653516"/>
      <w:r w:rsidRPr="001249DA">
        <w:t>Письменная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«Аудирование»</w:t>
      </w:r>
      <w:bookmarkEnd w:id="209"/>
      <w:r w:rsidRPr="001249DA">
        <w:t xml:space="preserve"> </w:t>
      </w:r>
    </w:p>
    <w:p w14:paraId="37F2A057" w14:textId="5E0730E1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включается раздел «Аудирование», все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удионоситель. </w:t>
      </w:r>
    </w:p>
    <w:p w14:paraId="71FDEAB7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Аудитории, выделяемые для проведения раздела «Аудирование», оборудуются средствами воспроизведения аудионосителей. </w:t>
      </w:r>
    </w:p>
    <w:p w14:paraId="0419EB77" w14:textId="44F62DAF" w:rsidR="00DB6CE6" w:rsidRDefault="00DB6CE6" w:rsidP="001249DA">
      <w:pPr>
        <w:widowControl w:val="0"/>
        <w:spacing w:after="0" w:line="240" w:lineRule="auto"/>
        <w:ind w:firstLine="709"/>
        <w:jc w:val="both"/>
        <w:rPr>
          <w:ins w:id="210" w:author="Саламадина Дарья Олеговна" w:date="2016-10-17T12:40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заданий раздела «Аудирование» технические специалисты или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настраивают средство воспроизведения аудиозаписи так, чтобы было слышно всем участникам ЕГЭ.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заполнения регистрационных полей экзаменационной работы всеми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астройки средств воспроизведения аудиозаписи организаторы объявляют время начала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выполнения экзаменационной работы, фиксируют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 Аудиозапись</w:t>
      </w:r>
      <w:ins w:id="211" w:author="Саламадина Дарья Олеговна" w:date="2016-10-19T14:05:00Z">
        <w:r w:rsidR="007C75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del w:id="212" w:author="Саламадина Дарья Олеговна" w:date="2016-10-19T14:05:00Z">
        <w:r w:rsidRPr="001249DA" w:rsidDel="007C75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прослушивается участниками ЕГЭ дважды. Между первым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торым воспроизведением текста – пауза, которая предусмотрена при записи. После завершения второго воспроизведения текста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работы, организаторы отключают средство воспроизведения аудиозаписи.</w:t>
      </w:r>
      <w:ins w:id="213" w:author="Саламадина Дарья Олеговна" w:date="2016-10-19T14:05:00Z">
        <w:r w:rsidR="007C75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Общее время аудиозаписи </w:t>
        </w:r>
      </w:ins>
      <w:ins w:id="214" w:author="Саламадина Дарья Олеговна" w:date="2016-10-19T14:06:00Z">
        <w:r w:rsidR="007C75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</w:t>
        </w:r>
      </w:ins>
      <w:ins w:id="215" w:author="Саламадина Дарья Олеговна" w:date="2016-10-19T14:05:00Z">
        <w:r w:rsidR="007C75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со всеми </w:t>
        </w:r>
      </w:ins>
      <w:ins w:id="216" w:author="Саламадина Дарья Олеговна" w:date="2016-10-19T14:06:00Z">
        <w:r w:rsidR="007C75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предусмотренными в записи </w:t>
        </w:r>
      </w:ins>
      <w:ins w:id="217" w:author="Саламадина Дарья Олеговна" w:date="2016-10-19T14:05:00Z">
        <w:r w:rsidR="007C75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па</w:t>
        </w:r>
      </w:ins>
      <w:ins w:id="218" w:author="Саламадина Дарья Олеговна" w:date="2016-10-19T14:06:00Z">
        <w:r w:rsidR="007C75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</w:t>
        </w:r>
      </w:ins>
      <w:ins w:id="219" w:author="Саламадина Дарья Олеговна" w:date="2016-10-19T14:05:00Z">
        <w:r w:rsidR="007C75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зами между заданиями и </w:t>
        </w:r>
      </w:ins>
      <w:ins w:id="220" w:author="Саламадина Дарья Олеговна" w:date="2016-10-19T14:06:00Z">
        <w:r w:rsidR="007C75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повторениями) длится 30 минут. </w:t>
        </w:r>
      </w:ins>
    </w:p>
    <w:p w14:paraId="605C6301" w14:textId="21B6CD16" w:rsidR="00EA0709" w:rsidRPr="001249DA" w:rsidDel="007C75A8" w:rsidRDefault="00EA0709">
      <w:pPr>
        <w:widowControl w:val="0"/>
        <w:spacing w:after="0" w:line="240" w:lineRule="auto"/>
        <w:ind w:firstLine="709"/>
        <w:jc w:val="both"/>
        <w:rPr>
          <w:del w:id="221" w:author="Саламадина Дарья Олеговна" w:date="2016-10-19T14:00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6AF9E9" w14:textId="5E0E3DD3" w:rsidR="00DB6CE6" w:rsidRPr="001249DA" w:rsidRDefault="00DB6CE6">
      <w:pPr>
        <w:pStyle w:val="2"/>
      </w:pPr>
      <w:bookmarkStart w:id="222" w:name="_Toc464653517"/>
      <w:r w:rsidRPr="001249DA">
        <w:lastRenderedPageBreak/>
        <w:t>Устная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«Говорение»</w:t>
      </w:r>
      <w:bookmarkEnd w:id="222"/>
      <w:r w:rsidRPr="001249DA">
        <w:t xml:space="preserve"> </w:t>
      </w:r>
    </w:p>
    <w:p w14:paraId="30025D00" w14:textId="77777777"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Для выполнения заданий раздела «Говорение» аудитории оборудуются средствами цифровой аудиозаписи, настройка которых должна быть обеспечена техническими специалистами или организаторами для осуществления качественной записи устных ответов участников ЕГЭ.</w:t>
      </w:r>
    </w:p>
    <w:p w14:paraId="65B69E7E" w14:textId="780531E4"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приглашаются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для получения задания устной части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записи устных ответов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адания КИМ.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участник ЕГЭ подходит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редству цифровой аудиозаписи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ромко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азборчиво дает устный ответ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адания КИМ, после чего прослушивает запись своего ответа, чтобы убедиться, что она 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вос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произведена без технических сбоев.</w:t>
      </w:r>
    </w:p>
    <w:p w14:paraId="3DE82506" w14:textId="557C73B9"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Для участников ЕГЭ, перечисленных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37 Порядка, продолжительность устного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увеличивается на 30 минут.</w:t>
      </w:r>
    </w:p>
    <w:p w14:paraId="0DE1360B" w14:textId="7C8C6F14" w:rsidR="00DB6CE6" w:rsidRPr="001249DA" w:rsidRDefault="00DB6CE6">
      <w:pPr>
        <w:pStyle w:val="2"/>
      </w:pPr>
      <w:bookmarkStart w:id="223" w:name="_Toc464653518"/>
      <w:r w:rsidRPr="001249DA"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облюдению порядка проведения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23"/>
    </w:p>
    <w:p w14:paraId="13E2F5D4" w14:textId="7C808B19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 окончания экзамена) запрещается: </w:t>
      </w:r>
    </w:p>
    <w:p w14:paraId="04FD717A" w14:textId="2C5D8F1A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участникам ЕГЭ –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кзамены, средства связи, электронно-вычислительную технику, фото-, ауди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о-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</w:p>
    <w:p w14:paraId="09F71649" w14:textId="39DE13DF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организаторам, медицинским работникам, ассистентам, оказывающим необходимую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нвалидам, техническим специалистам – иметь при себе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  <w:proofErr w:type="gramEnd"/>
    </w:p>
    <w:p w14:paraId="671EB480" w14:textId="1F537E35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всем лицам,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– оказывать содействие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 числе передавать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 ауди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</w:t>
      </w:r>
    </w:p>
    <w:p w14:paraId="1FFF855E" w14:textId="327BBB3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лицам, которым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апрещено иметь при себе средства связи, - пользоваться ими вне Штаба ППЭ.</w:t>
      </w:r>
    </w:p>
    <w:p w14:paraId="28AC2C16" w14:textId="0EF273E0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проведения экзамена участникам ЕГЭ запрещается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 письменные принадлежности,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информации.</w:t>
      </w:r>
    </w:p>
    <w:p w14:paraId="7023FFA9" w14:textId="246D5462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Лица, допустившие нарушение указанных требований или иное нарушение Порядка,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ПЭ.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лица, нарушившего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видеонаблюдения. </w:t>
      </w:r>
    </w:p>
    <w:p w14:paraId="3013F506" w14:textId="3D8BA96D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Если участник ЕГЭ нарушил Порядок,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кзамена участника ЕГЭ (форма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участника ГИА»), нарушившего установленный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del w:id="224" w:author="Саламадина Дарья Олеговна" w:date="2016-10-31T11:08:00Z">
        <w:r w:rsidR="00FE56B1" w:rsidRPr="001249DA" w:rsidDel="000C2F4F">
          <w:rPr>
            <w:rFonts w:ascii="Times New Roman" w:eastAsia="Times New Roman" w:hAnsi="Times New Roman" w:cs="Times New Roman"/>
            <w:sz w:val="26"/>
            <w:szCs w:val="26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</w:rPr>
          <w:delText xml:space="preserve"> </w:delText>
        </w:r>
      </w:del>
      <w:ins w:id="225" w:author="Саламадина Дарья Олеговна" w:date="2016-10-31T11:08:00Z">
        <w:r w:rsidR="000C2F4F">
          <w:rPr>
            <w:rFonts w:ascii="Times New Roman" w:eastAsia="Times New Roman" w:hAnsi="Times New Roman" w:cs="Times New Roman"/>
            <w:sz w:val="26"/>
            <w:szCs w:val="26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соответствующую отметку. </w:t>
      </w:r>
    </w:p>
    <w:p w14:paraId="08ABC020" w14:textId="00E8BFFE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окидает аудиторию. Ответственный организатор должен пригласить организатора вне аудитории, который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ригласит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казанном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акте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>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регистрации участни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del w:id="226" w:author="Саламадина Дарья Олеговна" w:date="2016-10-31T11:08:00Z">
        <w:r w:rsidR="00FE56B1" w:rsidRPr="001249DA" w:rsidDel="000C2F4F">
          <w:rPr>
            <w:rFonts w:ascii="Times New Roman" w:eastAsia="Times New Roman" w:hAnsi="Times New Roman" w:cs="Times New Roman"/>
            <w:sz w:val="26"/>
            <w:szCs w:val="26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</w:rPr>
          <w:delText xml:space="preserve"> </w:delText>
        </w:r>
      </w:del>
      <w:ins w:id="227" w:author="Саламадина Дарья Олеговна" w:date="2016-10-31T11:08:00Z">
        <w:r w:rsidR="000C2F4F">
          <w:rPr>
            <w:rFonts w:ascii="Times New Roman" w:eastAsia="Times New Roman" w:hAnsi="Times New Roman" w:cs="Times New Roman"/>
            <w:sz w:val="26"/>
            <w:szCs w:val="26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соответствующую отметку.</w:t>
      </w:r>
    </w:p>
    <w:p w14:paraId="3FF6300A" w14:textId="0F250BA1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Указанные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ЦОИ для учета при обработке экзаменационных работ. </w:t>
      </w:r>
    </w:p>
    <w:p w14:paraId="629DD41C" w14:textId="2E80041A" w:rsidR="00DB6CE6" w:rsidRPr="001249DA" w:rsidRDefault="00DB6CE6">
      <w:pPr>
        <w:pStyle w:val="2"/>
      </w:pPr>
      <w:bookmarkStart w:id="228" w:name="_Toc464653519"/>
      <w:r w:rsidRPr="001249DA">
        <w:t>Завершение выполнения экзаменационной работы участниками ЕГЭ</w:t>
      </w:r>
      <w:r w:rsidR="0040277E" w:rsidRPr="001249DA">
        <w:t xml:space="preserve"> и</w:t>
      </w:r>
      <w:r w:rsidR="0040277E">
        <w:t> </w:t>
      </w:r>
      <w:r w:rsidR="0040277E" w:rsidRPr="001249DA">
        <w:t>о</w:t>
      </w:r>
      <w:r w:rsidRPr="001249DA">
        <w:t>рганизация сбора ЭМ</w:t>
      </w:r>
      <w:bookmarkEnd w:id="228"/>
      <w:r w:rsidRPr="001249DA">
        <w:t xml:space="preserve"> </w:t>
      </w:r>
    </w:p>
    <w:p w14:paraId="5BDF2643" w14:textId="179CC6B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ЕГЭ, досрочно завершившие выполнение экзаменационной работы, могут покинуть ППЭ. Организаторы принимают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их все ЭМ.</w:t>
      </w:r>
    </w:p>
    <w:p w14:paraId="1ACBCE5B" w14:textId="33A66DB8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кончания выполнения экзаменационной работы организаторы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сообщают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кором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апоминают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ланки ЕГЭ.</w:t>
      </w:r>
    </w:p>
    <w:p w14:paraId="17B82FC2" w14:textId="7C77672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истечении установленного времени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ентре видимости камер видеонаблюдения объявляют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выполнения экзаменационной работы. Участники ЕГЭ откладывают ЭМ, 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рай своего стола.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Организаторы собирают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участников ЕГЭ. 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</w:t>
      </w:r>
    </w:p>
    <w:p w14:paraId="100CEFE2" w14:textId="5D8B55D8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рисутствии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  <w:ins w:id="229" w:author="Саламадина Дарья Олеговна" w:date="2016-10-14T10:54:00Z">
        <w:r w:rsidR="00382E72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Прием ЭМ должен проводиться за специально отведенным столом, находящимся в зоне видимости камер видеонаблюдения.</w:t>
        </w:r>
      </w:ins>
    </w:p>
    <w:p w14:paraId="5B5B72BD" w14:textId="03F87393" w:rsidR="00DB6CE6" w:rsidRPr="001249DA" w:rsidDel="00B97468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 всех ответственных организаторов руководитель ППЭ 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 форме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ПЭ» (два экземпляра) члену ГЭК. </w:t>
      </w:r>
    </w:p>
    <w:p w14:paraId="5E4D9AFE" w14:textId="523FCD76"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ЭК.</w:t>
      </w:r>
    </w:p>
    <w:p w14:paraId="4ADD08D0" w14:textId="5889D7BF" w:rsidR="00DB6CE6" w:rsidRPr="001249DA" w:rsidRDefault="00DB6CE6">
      <w:pPr>
        <w:pStyle w:val="aa"/>
        <w:ind w:firstLine="709"/>
        <w:jc w:val="both"/>
        <w:rPr>
          <w:sz w:val="26"/>
          <w:szCs w:val="26"/>
        </w:rPr>
        <w:pPrChange w:id="230" w:author="Саламадина Дарья Олеговна" w:date="2016-10-14T10:50:00Z">
          <w:pPr>
            <w:pStyle w:val="aa"/>
          </w:pPr>
        </w:pPrChange>
      </w:pPr>
      <w:proofErr w:type="gramStart"/>
      <w:r w:rsidRPr="001249DA">
        <w:rPr>
          <w:sz w:val="26"/>
          <w:szCs w:val="26"/>
          <w:lang w:eastAsia="en-US"/>
        </w:rPr>
        <w:t>Упакованные</w:t>
      </w:r>
      <w:proofErr w:type="gramEnd"/>
      <w:r w:rsidR="0040277E" w:rsidRPr="001249DA">
        <w:rPr>
          <w:sz w:val="26"/>
          <w:szCs w:val="26"/>
          <w:lang w:eastAsia="en-US"/>
        </w:rPr>
        <w:t xml:space="preserve"> и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з</w:t>
      </w:r>
      <w:r w:rsidRPr="001249DA">
        <w:rPr>
          <w:sz w:val="26"/>
          <w:szCs w:val="26"/>
          <w:lang w:eastAsia="en-US"/>
        </w:rPr>
        <w:t xml:space="preserve">апечатанные </w:t>
      </w:r>
      <w:r w:rsidR="00CD032E" w:rsidRPr="001249DA">
        <w:rPr>
          <w:sz w:val="26"/>
          <w:szCs w:val="26"/>
          <w:lang w:eastAsia="en-US"/>
        </w:rPr>
        <w:t>членом ГЭК</w:t>
      </w:r>
      <w:r w:rsidR="0040277E" w:rsidRPr="001249DA">
        <w:rPr>
          <w:sz w:val="26"/>
          <w:szCs w:val="26"/>
          <w:lang w:eastAsia="en-US"/>
        </w:rPr>
        <w:t xml:space="preserve"> ЭМ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в</w:t>
      </w:r>
      <w:r w:rsidRPr="001249DA">
        <w:rPr>
          <w:sz w:val="26"/>
          <w:szCs w:val="26"/>
        </w:rPr>
        <w:t xml:space="preserve"> тот</w:t>
      </w:r>
      <w:r w:rsidR="0040277E" w:rsidRPr="001249DA">
        <w:rPr>
          <w:sz w:val="26"/>
          <w:szCs w:val="26"/>
        </w:rPr>
        <w:t xml:space="preserve"> же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ень доставляются членами ГЭК или </w:t>
      </w:r>
      <w:r w:rsidR="002C1C5F" w:rsidRPr="001249DA">
        <w:rPr>
          <w:sz w:val="26"/>
          <w:szCs w:val="26"/>
        </w:rPr>
        <w:t>Перевозчиком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з ППЭ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</w:t>
      </w:r>
      <w:r w:rsidR="0040277E" w:rsidRPr="001249DA">
        <w:rPr>
          <w:sz w:val="26"/>
          <w:szCs w:val="26"/>
        </w:rPr>
        <w:t xml:space="preserve"> за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сключением ППЭ,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оторых,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ешению ГЭК, проводится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Штабе ППЭ.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аких ППЭ сразу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proofErr w:type="gramStart"/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авершении</w:t>
      </w:r>
      <w:proofErr w:type="gramEnd"/>
      <w:r w:rsidRPr="001249DA">
        <w:rPr>
          <w:sz w:val="26"/>
          <w:szCs w:val="26"/>
        </w:rPr>
        <w:t xml:space="preserve"> экзамена техническим специалистом производится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присутствии членов ГЭК, руководителя ППЭ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бщественных наблюдателей (при наличии)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ППЭ. Отсканированные изображения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ередаются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 уполномоченную организацию для последующей обработки. Бумажные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осле направления отсканированных изображений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ранятся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ПЭ, затем направляются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ранение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</w:t>
      </w:r>
      <w:r w:rsidR="0040277E" w:rsidRPr="001249DA">
        <w:rPr>
          <w:sz w:val="24"/>
          <w:szCs w:val="24"/>
        </w:rPr>
        <w:t xml:space="preserve"> </w:t>
      </w:r>
      <w:r w:rsidR="0040277E" w:rsidRPr="001249DA">
        <w:rPr>
          <w:sz w:val="26"/>
          <w:szCs w:val="26"/>
        </w:rPr>
        <w:t>в</w:t>
      </w:r>
      <w:r w:rsidR="0040277E">
        <w:rPr>
          <w:sz w:val="24"/>
          <w:szCs w:val="24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 xml:space="preserve">роки, установленные ОИВ, МИД России, </w:t>
      </w:r>
      <w:r w:rsidR="00C97D22" w:rsidRPr="001249DA">
        <w:rPr>
          <w:sz w:val="26"/>
          <w:szCs w:val="26"/>
        </w:rPr>
        <w:t>учредителями</w:t>
      </w:r>
      <w:r w:rsidRPr="001249DA">
        <w:rPr>
          <w:sz w:val="26"/>
          <w:szCs w:val="26"/>
        </w:rPr>
        <w:t>.</w:t>
      </w:r>
      <w:r w:rsidRPr="001249DA">
        <w:rPr>
          <w:sz w:val="26"/>
          <w:szCs w:val="26"/>
          <w:vertAlign w:val="superscript"/>
        </w:rPr>
        <w:footnoteReference w:id="8"/>
      </w:r>
    </w:p>
    <w:p w14:paraId="1CA7F845" w14:textId="5D09296F"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lastRenderedPageBreak/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 ЭМ,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акже 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направляются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еста, определе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нные ОИВ, МИД России, учредителями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для обеспечения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ранения. </w:t>
      </w:r>
    </w:p>
    <w:p w14:paraId="72EC2756" w14:textId="3DC2160D" w:rsidR="00A32B1F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ранятся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ечение полугода, 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организован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-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ечение месяца после проведения экзамена.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стечении указанного срока перечисленные материалы уничтожаются лицами, назначенными ОИВ, МИД России, учредител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.</w:t>
      </w:r>
    </w:p>
    <w:p w14:paraId="6129D5DD" w14:textId="77777777" w:rsidR="00A32B1F" w:rsidRDefault="00A32B1F">
      <w:pP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br w:type="page"/>
      </w:r>
    </w:p>
    <w:p w14:paraId="68ADF7E4" w14:textId="59BD0D4D" w:rsidR="00DB6CE6" w:rsidRPr="001249DA" w:rsidRDefault="00DB6CE6">
      <w:pPr>
        <w:pStyle w:val="11"/>
        <w:pPrChange w:id="231" w:author="Саламадина Дарья Олеговна" w:date="2016-10-14T13:13:00Z">
          <w:pPr>
            <w:pStyle w:val="aa"/>
            <w:ind w:firstLine="709"/>
            <w:jc w:val="both"/>
          </w:pPr>
        </w:pPrChange>
      </w:pPr>
      <w:bookmarkStart w:id="232" w:name="_Toc438199157"/>
      <w:bookmarkStart w:id="233" w:name="_Toc464653520"/>
      <w:bookmarkStart w:id="234" w:name="_Toc350962477"/>
      <w:bookmarkStart w:id="235" w:name="_Toc97394169"/>
      <w:r w:rsidRPr="001249DA">
        <w:rPr>
          <w:rStyle w:val="12"/>
          <w:b/>
          <w:bCs/>
        </w:rPr>
        <w:lastRenderedPageBreak/>
        <w:t>Инструктивные материалы для лиц, привлекаемых</w:t>
      </w:r>
      <w:r w:rsidR="0040277E" w:rsidRPr="001249DA">
        <w:rPr>
          <w:rStyle w:val="12"/>
          <w:b/>
          <w:bCs/>
        </w:rPr>
        <w:t xml:space="preserve"> к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роведению ЕГЭ</w:t>
      </w:r>
      <w:r w:rsidR="0040277E" w:rsidRPr="001249DA">
        <w:rPr>
          <w:rStyle w:val="12"/>
          <w:b/>
          <w:bCs/>
        </w:rPr>
        <w:t xml:space="preserve"> в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ПЭ</w:t>
      </w:r>
      <w:r w:rsidRPr="001249DA">
        <w:rPr>
          <w:rFonts w:eastAsia="Calibri"/>
        </w:rPr>
        <w:footnoteReference w:id="9"/>
      </w:r>
      <w:bookmarkEnd w:id="232"/>
      <w:bookmarkEnd w:id="233"/>
    </w:p>
    <w:p w14:paraId="750BC429" w14:textId="0C19DACD" w:rsidR="00DB6CE6" w:rsidRPr="001249DA" w:rsidRDefault="00DB6CE6">
      <w:pPr>
        <w:pStyle w:val="2"/>
        <w:pPrChange w:id="238" w:author="Саламадина Дарья Олеговна" w:date="2016-10-19T14:27:00Z">
          <w:pPr>
            <w:pStyle w:val="2"/>
            <w:ind w:left="1286" w:hanging="576"/>
          </w:pPr>
        </w:pPrChange>
      </w:pPr>
      <w:bookmarkStart w:id="239" w:name="_Toc438199158"/>
      <w:bookmarkStart w:id="240" w:name="_Toc464653521"/>
      <w:r w:rsidRPr="001249DA">
        <w:t>Инструкция для членов ГЭК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34"/>
      <w:bookmarkEnd w:id="239"/>
      <w:bookmarkEnd w:id="240"/>
    </w:p>
    <w:p w14:paraId="5F714D08" w14:textId="73E247A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41" w:name="_Toc97525690"/>
      <w:bookmarkEnd w:id="235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соблюдение требований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числе:</w:t>
      </w:r>
    </w:p>
    <w:p w14:paraId="18A51ABA" w14:textId="735F8E4A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проводит проверку готовности ППЭ, 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экзамена,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10FF1DDA" w14:textId="5DD1987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14:paraId="2628E43A" w14:textId="7537517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выявления нарушений установленного Порядка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иных лиц,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отдельных аудиториях ППЭ.</w:t>
      </w:r>
    </w:p>
    <w:p w14:paraId="09C8491C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 имеет право:</w:t>
      </w:r>
    </w:p>
    <w:p w14:paraId="63A967F3" w14:textId="5729614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 организаторов ППЭ, общественных наблюдателей, представителей СМИ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нарушающих порядок проведения ГИА;</w:t>
      </w:r>
    </w:p>
    <w:p w14:paraId="7505B8A1" w14:textId="3B1C2F48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тдельно взятой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грубых нарушений, ведущих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ассовому искажению результатов ЕГЭ;</w:t>
      </w:r>
    </w:p>
    <w:p w14:paraId="7788F325" w14:textId="563485A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всех распределенных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(10.00).</w:t>
      </w:r>
    </w:p>
    <w:p w14:paraId="5BE4B99E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Член ГЭК несет ответственность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14:paraId="70B1C0E1" w14:textId="73FEEC7C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целостность, полноту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охранность доставочных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К, возвратных доставочных 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акета для руководителя ППЭ при передаче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для последующей обработки (за исключением случаев, когда доставка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осуществляется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 ЭМ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E4179D0" w14:textId="23897B1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своевременность проведения проверки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установленного порядка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подачи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процедуры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редоставление всех материалов для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ень;</w:t>
      </w:r>
    </w:p>
    <w:p w14:paraId="60EB06FD" w14:textId="25D623F4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ЕГЭ;</w:t>
      </w:r>
    </w:p>
    <w:p w14:paraId="3377FD70" w14:textId="256AC66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незамедлительное информирование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 компрометации ключа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ащищенном внешнем носителе –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ГЭК). </w:t>
      </w:r>
    </w:p>
    <w:p w14:paraId="1D429040" w14:textId="688D983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члена ГЭК возлагается обязанность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иксированию всех случаев нарушения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14:paraId="1DA4A392" w14:textId="32041DE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решению председателя ГЭК (заместителя председателя ГЭК) допускается присутствие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нескольких членов ГЭК, осуществляющих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экзамена.</w:t>
      </w:r>
    </w:p>
    <w:p w14:paraId="5023D3FB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подготовительном этапе проведения ЕГЭ член ГЭК: </w:t>
      </w:r>
    </w:p>
    <w:p w14:paraId="09882A04" w14:textId="4BE1A25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проходит подготовку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 исполнения своих обязанностей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проведения ЕГЭ;</w:t>
      </w:r>
    </w:p>
    <w:p w14:paraId="47C08929" w14:textId="66D4686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ормативными правовыми документами, 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 Рособрнадзора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05ABC17" w14:textId="25C1C65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проверку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(по решению председателя ГЭК);</w:t>
      </w:r>
    </w:p>
    <w:p w14:paraId="73EEA228" w14:textId="1F36724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14:paraId="24CFD6A3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ЕГЭ член ГЭК:</w:t>
      </w:r>
    </w:p>
    <w:p w14:paraId="5469F9AA" w14:textId="4F3507C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14:paraId="009BCF6B" w14:textId="55C694DF" w:rsidR="00DB6CE6" w:rsidRPr="001249DA" w:rsidRDefault="0040277E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</w:t>
      </w:r>
      <w:proofErr w:type="gramEnd"/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обеспечения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 </w:t>
      </w:r>
      <w:r w:rsidR="002C1C5F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Перевозчиком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рибывает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озднее времени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казанными сотрудниками;</w:t>
      </w:r>
    </w:p>
    <w:p w14:paraId="7470FB7B" w14:textId="67CF61F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приема-передачи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14:paraId="2D6CA60E" w14:textId="2CA2E46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федеральными инспекторами,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14:paraId="3C2B3C94" w14:textId="20815E66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проведении руководителем ППЭ инструктажа организаторов ППЭ, который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времени;</w:t>
      </w:r>
    </w:p>
    <w:p w14:paraId="61BFDD45" w14:textId="508ADBD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апрете участникам ЕГЭ, организаторам, ассистентам, оказывающим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нвалидам, техническим специалистам, медицинским работникам иметь при себе средства связи,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личных вещей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0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898824D" w14:textId="7398E14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заполнении сопровождающим формы ППЭ-20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дентификации личности участника ГИА»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бучающегося документа, удостоверяющего личность;  </w:t>
      </w:r>
    </w:p>
    <w:p w14:paraId="2DCB7C78" w14:textId="51F8F67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</w:t>
      </w:r>
      <w:del w:id="242" w:author="Саламадина Дарья Олеговна" w:date="2016-07-14T14:13:00Z">
        <w:r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,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del w:id="243" w:author="Саламадина Дарья Олеговна" w:date="2016-07-14T14:13:00Z">
        <w:r w:rsidR="00A756E2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обучающегося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</w:delText>
        </w:r>
        <w:r w:rsidR="00A756E2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бразовательным программам среднего профессионального образования,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а</w:delText>
        </w:r>
        <w:r w:rsidR="0040277E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</w:delText>
        </w:r>
        <w:r w:rsidR="00A756E2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акже обучающегося, получающего среднее общее образование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</w:delText>
        </w:r>
        <w:r w:rsidR="00A756E2" w:rsidRPr="001249DA" w:rsidDel="006A4A6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ностранных образовательных организациях,</w:delText>
        </w:r>
      </w:del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6730C311" w14:textId="77777777" w:rsidR="00FE0434" w:rsidRPr="001249DA" w:rsidRDefault="00FE0434" w:rsidP="00FE04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moveToRangeStart w:id="244" w:author="Саламадина Дарья Олеговна" w:date="2016-07-14T13:50:00Z" w:name="move456267555"/>
      <w:moveTo w:id="245" w:author="Саламадина Дарья Олеговна" w:date="2016-07-14T13:50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Член ГЭК присутствует при составлении акта о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proofErr w:type="spellStart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недопуске</w:t>
        </w:r>
        <w:proofErr w:type="spellEnd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такого участника ЕГЭ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ППЭ руководителем ППЭ. Указанный акт подписывается членом ГЭК, руководителем ППЭ и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участником ЕГЭ. Акт составляется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двух экземплярах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lastRenderedPageBreak/>
          <w:t>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proofErr w:type="gramStart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свободной</w:t>
        </w:r>
        <w:proofErr w:type="gramEnd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форме. Первый экземпляр оставляет член ГЭК для передачи председателю ГЭК, второй – участнику ЕГЭ. Повторно к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участию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ЕГЭ по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данному учебному предмету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дополнительные сроки указанный участник ЕГЭ может быть допущен только по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решению председателя ГЭК;</w:t>
        </w:r>
      </w:moveTo>
    </w:p>
    <w:moveToRangeEnd w:id="244"/>
    <w:p w14:paraId="7272DFC8" w14:textId="5911478A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ППЭ;</w:t>
      </w:r>
    </w:p>
    <w:p w14:paraId="3BFFF3D8" w14:textId="1074AD80" w:rsidR="00DB6CE6" w:rsidRPr="001249DA" w:rsidDel="00FE0434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moveFromRangeStart w:id="246" w:author="Саламадина Дарья Олеговна" w:date="2016-07-14T13:50:00Z" w:name="move456267555"/>
      <w:moveFrom w:id="247" w:author="Саламадина Дарья Олеговна" w:date="2016-07-14T13:50:00Z">
        <w:r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Член ГЭК присутствует при составлении акта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о</w:t>
        </w:r>
        <w:r w:rsidR="0040277E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</w:t>
        </w:r>
        <w:r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едопуске такого участника ЕГЭ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</w:t>
        </w:r>
        <w:r w:rsidR="0040277E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</w:t>
        </w:r>
        <w:r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ПЭ руководителем ППЭ. Указанный акт подписывается членом ГЭК, руководителем ППЭ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и</w:t>
        </w:r>
        <w:r w:rsidR="0040277E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</w:t>
        </w:r>
        <w:r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частником ЕГЭ. Акт составляется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</w:t>
        </w:r>
        <w:r w:rsidR="0040277E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</w:t>
        </w:r>
        <w:r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вух экземплярах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</w:t>
        </w:r>
        <w:r w:rsidR="0040277E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</w:t>
        </w:r>
        <w:r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вободной форме. Первый экземпляр оставляет член ГЭК для передачи председателю ГЭК, второй – участнику ЕГЭ. Повторно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к</w:t>
        </w:r>
        <w:r w:rsidR="0040277E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</w:t>
        </w:r>
        <w:r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частию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</w:t>
        </w:r>
        <w:r w:rsidR="0040277E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</w:t>
        </w:r>
        <w:r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ГЭ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по</w:t>
        </w:r>
        <w:r w:rsidR="0040277E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</w:t>
        </w:r>
        <w:r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анному учебному предмету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</w:t>
        </w:r>
        <w:r w:rsidR="0040277E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</w:t>
        </w:r>
        <w:r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ополнительные сроки указанный участник ЕГЭ может быть допущен только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по</w:t>
        </w:r>
        <w:r w:rsidR="0040277E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</w:t>
        </w:r>
        <w:r w:rsidRPr="001249DA" w:rsidDel="00FE043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ешению председателя ГЭК;</w:t>
        </w:r>
      </w:moveFrom>
    </w:p>
    <w:moveFromRangeEnd w:id="246"/>
    <w:p w14:paraId="653A666E" w14:textId="0D0A8A25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контролирует соблюдение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опускает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(аудиториях, коридорах, туалетных комнатах, медицинском пункте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.д.)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ЕГЭ, организаторов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(вне аудиторий), медицинского работника, технических специалистов, ассистентов средств связи, электронно-вычислительной техники,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ауди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ередачи информации;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</w:p>
    <w:p w14:paraId="0C787650" w14:textId="6AEB411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не допускает выноса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ных сре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дств хр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>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информации, письменных заметок,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 бумажном или электронном носителях,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акже фотографирования ЭМ;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045F8134" w14:textId="450AD596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оказывает содействие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возникающих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экзамена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егламентированных нормативными правовыми актами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астоящей Инструкцией; </w:t>
      </w:r>
    </w:p>
    <w:p w14:paraId="5EEC6CD3" w14:textId="2C3290F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присутствует</w:t>
      </w:r>
      <w:r w:rsidR="0040277E"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</w:t>
      </w: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при вскрытии резервного доставочного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проведения замены ИК (в случаях наличия полиграфических дефектов, непреднамеренной порчи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р.);</w:t>
      </w:r>
    </w:p>
    <w:p w14:paraId="2F17B8B0" w14:textId="0961868F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принятия решения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участника ЕГЭ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заполняет форму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14:paraId="3C151034" w14:textId="72020CCA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приглашению организатора вне аудитории приходит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едицинский кабинет (в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работы) для контроля подтверждения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</w:rPr>
        <w:t>неподтверждения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</w:rPr>
        <w:t>) медицинским работником ухудшения состояния здоровья участника ЕГЭ;</w:t>
      </w:r>
    </w:p>
    <w:p w14:paraId="0F1B73AF" w14:textId="0F8F5C0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 заполнить соответствующие поля формы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казанном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акте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14:paraId="2B31BD6B" w14:textId="0F26E8EA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заполнения форм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 и (или)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бъективным причинам»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осуществляет контроль наличия соответствующих отметок, поставленных ответственным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и (или)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регистрации таких участников ЕГЭ;</w:t>
      </w:r>
      <w:proofErr w:type="gramEnd"/>
    </w:p>
    <w:p w14:paraId="2E3C783B" w14:textId="04FF780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частника ЕГЭ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орме ППЭ-02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 (соответствующую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оданной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порядка проведения ГИА также необходимо внести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ормы 05-02 «Протокол проведения </w:t>
      </w:r>
      <w:del w:id="248" w:author="Саламадина Дарья Олеговна" w:date="2016-10-31T11:08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</w:rPr>
          <w:delText xml:space="preserve"> </w:delText>
        </w:r>
      </w:del>
      <w:ins w:id="249" w:author="Саламадина Дарья Олеговна" w:date="2016-10-31T11:08:00Z">
        <w:r w:rsidR="000C2F4F">
          <w:rPr>
            <w:rFonts w:ascii="Times New Roman" w:eastAsia="Times New Roman" w:hAnsi="Times New Roman" w:cs="Times New Roman"/>
            <w:sz w:val="26"/>
            <w:szCs w:val="26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удитории», 05-02-У «Протокол проведения </w:t>
      </w:r>
      <w:del w:id="250" w:author="Саламадина Дарья Олеговна" w:date="2016-10-31T11:09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</w:rPr>
          <w:delText xml:space="preserve"> </w:delText>
        </w:r>
      </w:del>
      <w:ins w:id="251" w:author="Саламадина Дарья Олеговна" w:date="2016-10-31T11:09:00Z">
        <w:r w:rsidR="000C2F4F">
          <w:rPr>
            <w:rFonts w:ascii="Times New Roman" w:eastAsia="Times New Roman" w:hAnsi="Times New Roman" w:cs="Times New Roman"/>
            <w:sz w:val="26"/>
            <w:szCs w:val="26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подготовки», 05-03-У «Протокол проведения </w:t>
      </w:r>
      <w:del w:id="252" w:author="Саламадина Дарья Олеговна" w:date="2016-10-31T11:09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</w:rPr>
          <w:delText xml:space="preserve"> </w:delText>
        </w:r>
      </w:del>
      <w:ins w:id="253" w:author="Саламадина Дарья Олеговна" w:date="2016-10-31T11:09:00Z">
        <w:r w:rsidR="000C2F4F">
          <w:rPr>
            <w:rFonts w:ascii="Times New Roman" w:eastAsia="Times New Roman" w:hAnsi="Times New Roman" w:cs="Times New Roman"/>
            <w:sz w:val="26"/>
            <w:szCs w:val="26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проведения»);</w:t>
      </w:r>
    </w:p>
    <w:p w14:paraId="60DD3869" w14:textId="7B89CC9B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организует проведение проверки, изложенных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пелляции сведений,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арушении порядка проведения ГИА при участии организаторов,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адействованных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оторой сдавал экзамен участник ЕГЭ,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аполняет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форму ППЭ-03 </w:t>
      </w:r>
      <w:r w:rsidRPr="001249DA">
        <w:rPr>
          <w:rFonts w:ascii="Times New Roman" w:eastAsia="Calibri" w:hAnsi="Times New Roman" w:cs="Times New Roman"/>
          <w:sz w:val="26"/>
          <w:szCs w:val="26"/>
        </w:rPr>
        <w:t>«П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ротокол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ГИА»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видеонаблюдения; </w:t>
      </w:r>
    </w:p>
    <w:p w14:paraId="6C9E9DAB" w14:textId="77777777" w:rsidR="00E47199" w:rsidRDefault="00DB6CE6" w:rsidP="00DB6CE6">
      <w:pPr>
        <w:spacing w:after="0" w:line="240" w:lineRule="auto"/>
        <w:ind w:firstLine="709"/>
        <w:jc w:val="both"/>
        <w:rPr>
          <w:ins w:id="254" w:author="Саламадина Дарья Олеговна" w:date="2016-11-01T15:18:00Z"/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тдельных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средств видеонаблюдения, неисправного состояния или отключения указанных средств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экзамена, которое приравнивается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тсутствию видеозаписи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при форс-мажорных обстоятельствах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оследующим составлением соответствующих 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</w:t>
      </w:r>
      <w:ins w:id="255" w:author="Саламадина Дарья Олеговна" w:date="2016-11-01T15:18:00Z">
        <w:r w:rsidR="00E4719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  <w:proofErr w:type="gramEnd"/>
      </w:ins>
    </w:p>
    <w:p w14:paraId="21CA1134" w14:textId="7B61748F" w:rsidR="00DB6CE6" w:rsidRPr="001249DA" w:rsidRDefault="00E471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pPrChange w:id="256" w:author="Саламадина Дарья Олеговна" w:date="2016-11-01T15:19:00Z">
          <w:pPr>
            <w:spacing w:after="0" w:line="240" w:lineRule="auto"/>
            <w:ind w:firstLine="709"/>
            <w:jc w:val="both"/>
          </w:pPr>
        </w:pPrChange>
      </w:pPr>
      <w:ins w:id="257" w:author="Саламадина Дарья Олеговна" w:date="2016-11-01T15:18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 </w:t>
        </w:r>
        <w:proofErr w:type="gramStart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случае</w:t>
        </w:r>
        <w:proofErr w:type="gramEnd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нехватки дополнительных бланков ответов № 2 в ППЭ </w:t>
        </w:r>
      </w:ins>
      <w:ins w:id="258" w:author="Саламадина Дарья Олеговна" w:date="2016-11-01T15:19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осуществляет  контроль распечатывания руководителем ППЭ. </w:t>
        </w:r>
      </w:ins>
      <w:del w:id="259" w:author="Саламадина Дарья Олеговна" w:date="2016-11-01T15:18:00Z">
        <w:r w:rsidR="00DB6CE6" w:rsidRPr="001249DA" w:rsidDel="00E4719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.</w:delText>
        </w:r>
      </w:del>
    </w:p>
    <w:p w14:paraId="6002B16F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13"/>
      </w:tblGrid>
      <w:tr w:rsidR="00DB6CE6" w:rsidRPr="001249DA" w14:paraId="18B8F0F0" w14:textId="77777777" w:rsidTr="00EB09D0">
        <w:trPr>
          <w:trHeight w:val="1087"/>
        </w:trPr>
        <w:tc>
          <w:tcPr>
            <w:tcW w:w="971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14:paraId="625DDC58" w14:textId="55BA2E72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Члену ГЭК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14:paraId="45DB00D2" w14:textId="5C3FB828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члену ГЭК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запрещается:</w:t>
            </w:r>
          </w:p>
          <w:p w14:paraId="7DBB64DB" w14:textId="1710FF24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ередачи информации; </w:t>
            </w:r>
          </w:p>
          <w:p w14:paraId="19192D55" w14:textId="2EB3616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пользоваться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средствами связи</w:t>
            </w:r>
            <w:r w:rsidRPr="001249DA" w:rsidDel="00C207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 Штаба ППЭ (пользование средствами связи допускается только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табе ППЭ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лучае служебной необходимости).</w:t>
            </w:r>
          </w:p>
          <w:p w14:paraId="75ECCE72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09FFF50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По окончании проведения ЕГЭ член ГЭК:</w:t>
      </w:r>
    </w:p>
    <w:p w14:paraId="3B684FE8" w14:textId="2D2BC90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осуществляет контроль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за</w:t>
      </w:r>
      <w:ins w:id="260" w:author="Саламадина Дарья Олеговна" w:date="2016-10-14T10:56:00Z">
        <w:r w:rsidR="00686FB3">
          <w:rPr>
            <w:rFonts w:ascii="Times New Roman" w:eastAsia="Times New Roman" w:hAnsi="Times New Roman" w:cs="Times New Roman"/>
            <w:b/>
            <w:spacing w:val="-6"/>
            <w:sz w:val="26"/>
            <w:szCs w:val="26"/>
            <w:lang w:eastAsia="ru-RU"/>
          </w:rPr>
          <w:t xml:space="preserve"> </w:t>
        </w:r>
      </w:ins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олучением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ЭМ</w:t>
      </w:r>
      <w:ins w:id="261" w:author="Саламадина Дарья Олеговна" w:date="2016-10-14T10:56:00Z">
        <w:r w:rsidR="00686FB3">
          <w:rPr>
            <w:rFonts w:ascii="Times New Roman" w:eastAsia="Times New Roman" w:hAnsi="Times New Roman" w:cs="Times New Roman"/>
            <w:b/>
            <w:spacing w:val="-6"/>
            <w:sz w:val="26"/>
            <w:szCs w:val="26"/>
            <w:lang w:eastAsia="ru-RU"/>
          </w:rPr>
          <w:t xml:space="preserve"> </w:t>
        </w:r>
      </w:ins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тветственных организаторов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ins w:id="262" w:author="Саламадина Дарья Олеговна" w:date="2016-10-14T10:57:00Z">
        <w:r w:rsidR="00686FB3">
          <w:rPr>
            <w:rFonts w:ascii="Times New Roman" w:eastAsia="Times New Roman" w:hAnsi="Times New Roman" w:cs="Times New Roman"/>
            <w:b/>
            <w:spacing w:val="-6"/>
            <w:sz w:val="26"/>
            <w:szCs w:val="26"/>
            <w:lang w:eastAsia="ru-RU"/>
          </w:rPr>
          <w:t xml:space="preserve"> </w:t>
        </w:r>
      </w:ins>
      <w:proofErr w:type="gramStart"/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ППЭ </w:t>
      </w:r>
      <w:ins w:id="263" w:author="Саламадина Дарья Олеговна" w:date="2016-10-14T10:56:00Z">
        <w:r w:rsidR="00686FB3">
          <w:rPr>
            <w:rFonts w:ascii="Times New Roman" w:eastAsia="Times New Roman" w:hAnsi="Times New Roman" w:cs="Times New Roman"/>
            <w:b/>
            <w:spacing w:val="-6"/>
            <w:sz w:val="26"/>
            <w:szCs w:val="26"/>
            <w:lang w:eastAsia="ru-RU"/>
          </w:rPr>
          <w:t xml:space="preserve">за специально подготовленным столом, находящимся в зоне видимости камер видеонаблюдения, </w:t>
        </w:r>
      </w:ins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(форма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удиториям ППЭ»)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редставленных схем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vertAlign w:val="superscript"/>
          <w:lang w:eastAsia="ru-RU"/>
        </w:rPr>
        <w:footnoteReference w:id="11"/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:</w:t>
      </w:r>
    </w:p>
    <w:p w14:paraId="2BCE57DE" w14:textId="7FAB13A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lastRenderedPageBreak/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1</w:t>
      </w:r>
    </w:p>
    <w:p w14:paraId="260D984C" w14:textId="6BC1665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ланками регистрации;</w:t>
      </w:r>
    </w:p>
    <w:p w14:paraId="72985B5F" w14:textId="6F2E1F6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1;</w:t>
      </w:r>
    </w:p>
    <w:p w14:paraId="59F63B74" w14:textId="52A7074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2; </w:t>
      </w:r>
    </w:p>
    <w:p w14:paraId="5653B95D" w14:textId="5A4BA3D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i/>
          <w:sz w:val="26"/>
          <w:szCs w:val="26"/>
        </w:rPr>
        <w:t>(на каждом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рех возвратных доставочных пакетов должна быть представлена следующая информация: код региона, номер ППЭ (наименование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оторому проводится ЕГЭ; поставлена отметка «Х»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оответствующем поле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ависимости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одержимого возвратного доставочного пакета)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64FB1806" w14:textId="77777777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или</w:t>
      </w:r>
    </w:p>
    <w:p w14:paraId="0FD585F5" w14:textId="6256694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2</w:t>
      </w:r>
    </w:p>
    <w:p w14:paraId="0D80D170" w14:textId="5767FBA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(все типы бланков упакованы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дин возвратный доставочный пакет, заполнена форма сопроводительного бланка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атериалам ЕГЭ),</w:t>
      </w:r>
    </w:p>
    <w:p w14:paraId="21EF697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 также:</w:t>
      </w:r>
    </w:p>
    <w:p w14:paraId="78ADC169" w14:textId="3BF5B82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ППЭ-05-02 «Протокол проведения </w:t>
      </w:r>
      <w:del w:id="264" w:author="Саламадина Дарья Олеговна" w:date="2016-10-31T11:09:00Z">
        <w:r w:rsidRPr="001249DA" w:rsidDel="000C2F4F">
          <w:rPr>
            <w:rFonts w:ascii="Times New Roman" w:eastAsia="Times New Roman" w:hAnsi="Times New Roman" w:cs="Times New Roman"/>
            <w:spacing w:val="-6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pacing w:val="-6"/>
            <w:sz w:val="26"/>
            <w:szCs w:val="26"/>
            <w:lang w:eastAsia="ru-RU"/>
          </w:rPr>
          <w:delText xml:space="preserve"> </w:delText>
        </w:r>
      </w:del>
      <w:ins w:id="265" w:author="Саламадина Дарья Олеговна" w:date="2016-10-31T11:09:00Z">
        <w:r w:rsidR="000C2F4F">
          <w:rPr>
            <w:rFonts w:ascii="Times New Roman" w:eastAsia="Times New Roman" w:hAnsi="Times New Roman" w:cs="Times New Roman"/>
            <w:spacing w:val="-6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pacing w:val="-6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удитории»; </w:t>
      </w:r>
    </w:p>
    <w:p w14:paraId="3CE1C86A" w14:textId="4CF2FE3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удитории»;</w:t>
      </w:r>
    </w:p>
    <w:p w14:paraId="3CD25A4F" w14:textId="481A4F1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ППЭ-12-03 «Ведомость использования дополнительных бланков ответов               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2»;</w:t>
      </w:r>
    </w:p>
    <w:p w14:paraId="6CDF4D55" w14:textId="7684614E" w:rsidR="00DB6CE6" w:rsidRPr="001249DA" w:rsidRDefault="00DB6CE6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КИМ участников ЕГЭ, </w:t>
      </w:r>
      <w:proofErr w:type="gramStart"/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вложенные</w:t>
      </w:r>
      <w:proofErr w:type="gramEnd"/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обратно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 участников ЕГЭ;</w:t>
      </w:r>
    </w:p>
    <w:p w14:paraId="2BD1453B" w14:textId="11BAF039" w:rsidR="00245D90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запечатанные конверты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спользованными черновиками </w:t>
      </w:r>
      <w:r w:rsidR="002E6277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</w:p>
    <w:p w14:paraId="0C17BE3F" w14:textId="44A60C3B" w:rsidR="00DB6CE6" w:rsidRPr="001249DA" w:rsidRDefault="002E6277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(на каждом конверте должна быть указана следующая информация: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онверте);</w:t>
      </w:r>
    </w:p>
    <w:p w14:paraId="05EA2EC9" w14:textId="37A6E7D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14:paraId="04119BD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 черновики;</w:t>
      </w:r>
    </w:p>
    <w:p w14:paraId="3293E072" w14:textId="5696F05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proofErr w:type="gramEnd"/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частников ЕГЭ;</w:t>
      </w:r>
    </w:p>
    <w:p w14:paraId="6E16336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испорченные и (или) имеющие полиграфические дефекты ИК;</w:t>
      </w:r>
    </w:p>
    <w:p w14:paraId="64BDF264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служебные записки (при наличии).</w:t>
      </w:r>
    </w:p>
    <w:p w14:paraId="0AF8C7FA" w14:textId="26B34D8F" w:rsidR="00A32B1F" w:rsidRPr="00686FB3" w:rsidRDefault="00DB6CE6" w:rsidP="00686FB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Член ГЭК совместно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уководителем ППЭ оформляет необходимые документы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езультатам проведения ЕГЭ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 П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с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ледующим формам:</w:t>
      </w:r>
      <w:r w:rsidR="00B553E7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ab/>
      </w:r>
    </w:p>
    <w:p w14:paraId="55E20847" w14:textId="124497A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ППЭ 13-01 «Протокол проведения </w:t>
      </w:r>
      <w:del w:id="266" w:author="Саламадина Дарья Олеговна" w:date="2016-10-31T11:15:00Z">
        <w:r w:rsidRPr="001249DA" w:rsidDel="000C2F4F">
          <w:rPr>
            <w:rFonts w:ascii="Times New Roman" w:eastAsia="Times New Roman" w:hAnsi="Times New Roman" w:cs="Times New Roman"/>
            <w:spacing w:val="-6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pacing w:val="-6"/>
            <w:sz w:val="26"/>
            <w:szCs w:val="26"/>
            <w:lang w:eastAsia="ru-RU"/>
          </w:rPr>
          <w:delText xml:space="preserve"> </w:delText>
        </w:r>
      </w:del>
      <w:ins w:id="267" w:author="Саламадина Дарья Олеговна" w:date="2016-10-31T11:15:00Z">
        <w:r w:rsidR="000C2F4F">
          <w:rPr>
            <w:rFonts w:ascii="Times New Roman" w:eastAsia="Times New Roman" w:hAnsi="Times New Roman" w:cs="Times New Roman"/>
            <w:spacing w:val="-6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pacing w:val="-6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14:paraId="5B647777" w14:textId="3890FB6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14:paraId="3847EABF" w14:textId="4144D96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14:paraId="3A05650C" w14:textId="2BE4634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удиториям ППЭ».</w:t>
      </w:r>
    </w:p>
    <w:p w14:paraId="7C025805" w14:textId="1CB04B5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окончания экзамена </w:t>
      </w:r>
      <w:r w:rsidR="00652F6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ins w:id="268" w:author="Саламадина Дарья Олеговна" w:date="2016-10-14T10:58:00Z">
        <w:r w:rsidR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ецпакеты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ins w:id="269" w:author="Саламадина Дарья Олеговна" w:date="2016-10-14T10:58:00Z">
        <w:r w:rsidR="00686FB3" w:rsidRPr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за специально подготовленным столом, находящимся в зоне видимости камер видеонаблюдения,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 с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14:paraId="391F37CA" w14:textId="56838D8B"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экзамена 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ЭК. </w:t>
      </w:r>
    </w:p>
    <w:p w14:paraId="4E62BABF" w14:textId="3A259661" w:rsidR="00DB6CE6" w:rsidRPr="001249DA" w:rsidRDefault="00DB6CE6">
      <w:pPr>
        <w:pStyle w:val="2"/>
        <w:rPr>
          <w:sz w:val="32"/>
          <w:szCs w:val="32"/>
        </w:rPr>
        <w:pPrChange w:id="270" w:author="Саламадина Дарья Олеговна" w:date="2016-10-19T14:27:00Z">
          <w:pPr>
            <w:pStyle w:val="2"/>
            <w:ind w:left="1286" w:hanging="576"/>
          </w:pPr>
        </w:pPrChange>
      </w:pPr>
      <w:bookmarkStart w:id="271" w:name="_Toc349652040"/>
      <w:bookmarkStart w:id="272" w:name="_Toc350962476"/>
      <w:bookmarkStart w:id="273" w:name="_Toc438199159"/>
      <w:bookmarkStart w:id="274" w:name="_Toc464653522"/>
      <w:bookmarkEnd w:id="241"/>
      <w:r w:rsidRPr="001249DA">
        <w:lastRenderedPageBreak/>
        <w:t>Инструкция</w:t>
      </w:r>
      <w:bookmarkStart w:id="275" w:name="_Toc349652041"/>
      <w:bookmarkEnd w:id="271"/>
      <w:r w:rsidRPr="001249DA">
        <w:t xml:space="preserve"> для руководителя </w:t>
      </w:r>
      <w:bookmarkEnd w:id="275"/>
      <w:r w:rsidRPr="001249DA">
        <w:t>ППЭ</w:t>
      </w:r>
      <w:bookmarkEnd w:id="272"/>
      <w:bookmarkEnd w:id="273"/>
      <w:bookmarkEnd w:id="274"/>
    </w:p>
    <w:p w14:paraId="3CA31F9B" w14:textId="041952B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14:paraId="59005E90" w14:textId="45E3F9E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Руководитель ППЭ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7E38B1A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14:paraId="6004FAE2" w14:textId="70D9F30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инструкцией, определяющей порядок работы руководителя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инструкциями, определяющими порядок работы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 (организаторов, организаторов вне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.д.);</w:t>
      </w:r>
    </w:p>
    <w:p w14:paraId="3A19A36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14:paraId="049F0841" w14:textId="145B454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удиториях, ППЭ.</w:t>
      </w:r>
    </w:p>
    <w:p w14:paraId="640C6AEC" w14:textId="0D809576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14:paraId="4B6EBA3F" w14:textId="1EDC683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14:paraId="71EBECE8" w14:textId="352D7E5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азе которой организован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 обеспечить готовность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ребованиями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изложенными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астоящих Методических материалах. </w:t>
      </w:r>
    </w:p>
    <w:p w14:paraId="02EC8150" w14:textId="4C71307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готовятся аудитории, учитывающие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ндивидуальных возможностей. </w:t>
      </w:r>
    </w:p>
    <w:p w14:paraId="46298572" w14:textId="28F1DA2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 направляет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таких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аудиториях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доровья, особенности психофизического развития.  </w:t>
      </w:r>
    </w:p>
    <w:p w14:paraId="41F146C6" w14:textId="698FD50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роведения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 обязаны обеспечить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наличие: </w:t>
      </w:r>
    </w:p>
    <w:p w14:paraId="6034FB09" w14:textId="6EE8885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аудиторий, необходимых для проведения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аудиторий, необходимых для проведения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нвалидов;</w:t>
      </w:r>
    </w:p>
    <w:p w14:paraId="6B8F71B1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 мест (столы, стулья) для организаторов вне аудитории, сотрудников, осуществляющих охрану правопорядка, и (или) сотрудников органов внутренних дел (полиции);</w:t>
      </w:r>
      <w:proofErr w:type="gramEnd"/>
    </w:p>
    <w:p w14:paraId="790982F1" w14:textId="6C295760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7CF14A43" w14:textId="673B7812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отдельного места для хранения личных вещей организаторов ППЭ, медицинского работника, технических специалистов, ассистентов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нвалидов,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ПЭ; </w:t>
      </w:r>
    </w:p>
    <w:p w14:paraId="4FBAF023" w14:textId="5DBC58B1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специально выделенного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ППЭ (стола), находящегося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 для оформления соответствующих форм ППЭ, осуществления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ЕГЭ;</w:t>
      </w:r>
    </w:p>
    <w:p w14:paraId="519B5C09" w14:textId="31EE3646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руководителя ППЭ (Штаб ППЭ), соответствующего требованиям, изложенным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Методических материалов;</w:t>
      </w:r>
    </w:p>
    <w:p w14:paraId="50269FA2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медицинского работника;</w:t>
      </w:r>
    </w:p>
    <w:p w14:paraId="74C6E5EF" w14:textId="39B11BA4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журнала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 (см. приложение 18);</w:t>
      </w:r>
    </w:p>
    <w:p w14:paraId="0D700B19" w14:textId="7CB11ACD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del w:id="276" w:author="Саламадина Дарья Олеговна" w:date="2016-07-14T14:14:00Z">
        <w:r w:rsidRPr="001249DA" w:rsidDel="00925FF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помещений </w:delText>
        </w:r>
      </w:del>
      <w:ins w:id="277" w:author="Саламадина Дарья Олеговна" w:date="2016-07-14T14:14:00Z">
        <w:r w:rsidR="00925FF9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помещени</w:t>
        </w:r>
        <w:r w:rsidR="00925FF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я</w:t>
        </w:r>
        <w:r w:rsidR="00925FF9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лиц, сопровождающих участников ЕГЭ, </w:t>
      </w:r>
      <w:del w:id="278" w:author="Саламадина Дарья Олеговна" w:date="2016-07-14T14:15:00Z">
        <w:r w:rsidRPr="001249DA" w:rsidDel="00925FF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представителей СМИ, </w:delText>
        </w:r>
      </w:del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1E666892" w14:textId="1029AD9A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помещений, изолируемых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экзамена, для общественных наблюдателей</w:t>
      </w:r>
      <w:ins w:id="279" w:author="Саламадина Дарья Олеговна" w:date="2016-07-14T14:15:00Z">
        <w:r w:rsidR="00925FF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ins w:id="280" w:author="Саламадина Дарья Олеговна" w:date="2016-07-14T14:15:00Z">
        <w:r w:rsidR="00925FF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представителей СМИ</w:t>
        </w:r>
        <w:r w:rsidR="00925FF9" w:rsidRPr="00925FF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ЕГЭ;</w:t>
      </w:r>
    </w:p>
    <w:p w14:paraId="59C65C24" w14:textId="026513BF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обозначений номеров аудитории для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аименований помещений, используемых для проведения экзамена; </w:t>
      </w:r>
    </w:p>
    <w:p w14:paraId="29C9A646" w14:textId="07367424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информационных плакатов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 ППЭ;</w:t>
      </w:r>
    </w:p>
    <w:p w14:paraId="37FC9310" w14:textId="186B9935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25 рабочих мест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удиториях;</w:t>
      </w:r>
    </w:p>
    <w:p w14:paraId="6FA29929" w14:textId="4980C405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обозначения каждого рабочего места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заметным номером;</w:t>
      </w:r>
    </w:p>
    <w:p w14:paraId="4BDABD9E" w14:textId="15CA6D3D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зрения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проверки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аботоспособности.</w:t>
      </w:r>
    </w:p>
    <w:p w14:paraId="21A93CD4" w14:textId="4EDBFAF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ачала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необходимо: </w:t>
      </w:r>
    </w:p>
    <w:p w14:paraId="748F501A" w14:textId="47474366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убрать (закрыть)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стенды, плакаты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оответствующим учебным предметам;</w:t>
      </w:r>
    </w:p>
    <w:p w14:paraId="3900F367" w14:textId="09E5E88B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подготовить ножницы для вскрытия доставочных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 для каждой аудитории;</w:t>
      </w:r>
    </w:p>
    <w:p w14:paraId="748676EE" w14:textId="33D84239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дополнительные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58D715C" w14:textId="5ED400D4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конверты для упаковки использованных черновиков (по одному конверту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удиторию);</w:t>
      </w:r>
    </w:p>
    <w:p w14:paraId="7E42BBA6" w14:textId="1E2A00B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еобходимом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инструкции для участников ЕГЭ, зачитываемые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дну аудиторию);</w:t>
      </w:r>
    </w:p>
    <w:p w14:paraId="6125B85A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пожарные выходы, средства первичного пожаротушения;</w:t>
      </w:r>
    </w:p>
    <w:p w14:paraId="7F1E4802" w14:textId="7FAEB801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запереть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печатать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экзамена;</w:t>
      </w:r>
    </w:p>
    <w:p w14:paraId="47BD6378" w14:textId="0CA55EE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проверку работоспособности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специалистом;</w:t>
      </w:r>
    </w:p>
    <w:p w14:paraId="479DDE6A" w14:textId="47E3505D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заполнить форму ППЭ-01 «Акт готовности ППЭ»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ППЭ.</w:t>
      </w:r>
    </w:p>
    <w:p w14:paraId="0E6A70F6" w14:textId="3049FAE9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Заблаговременно провести инструктаж под роспись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семи работниками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247C48CA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14:paraId="4F01226E" w14:textId="6131A3B1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7992C6E0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14:paraId="0EE47551" w14:textId="1E73DD4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ктов, заполняемых при проведении ЕГЭ. </w:t>
      </w:r>
    </w:p>
    <w:p w14:paraId="6D75544D" w14:textId="3B66F563" w:rsidR="00DB6CE6" w:rsidRDefault="00DB6CE6" w:rsidP="00DB6CE6">
      <w:pPr>
        <w:spacing w:after="0" w:line="240" w:lineRule="auto"/>
        <w:ind w:firstLine="709"/>
        <w:rPr>
          <w:ins w:id="281" w:author="Саламадина Дарья Олеговна" w:date="2016-10-14T14:23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14:paraId="2FC7232B" w14:textId="77777777" w:rsidR="009E3429" w:rsidRDefault="009E3429" w:rsidP="00DB6CE6">
      <w:pPr>
        <w:spacing w:after="0" w:line="240" w:lineRule="auto"/>
        <w:ind w:firstLine="709"/>
        <w:rPr>
          <w:ins w:id="282" w:author="Саламадина Дарья Олеговна" w:date="2016-10-14T14:23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  <w:tblPrChange w:id="283" w:author="Саламадина Дарья Олеговна" w:date="2016-10-14T14:27:00Z">
          <w:tblPr>
            <w:tblW w:w="0" w:type="auto"/>
            <w:tblInd w:w="108" w:type="dxa"/>
            <w:tbl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  <w:insideH w:val="dashed" w:sz="12" w:space="0" w:color="auto"/>
              <w:insideV w:val="dashed" w:sz="12" w:space="0" w:color="auto"/>
            </w:tblBorders>
            <w:tblLook w:val="00A0" w:firstRow="1" w:lastRow="0" w:firstColumn="1" w:lastColumn="0" w:noHBand="0" w:noVBand="0"/>
          </w:tblPr>
        </w:tblPrChange>
      </w:tblPr>
      <w:tblGrid>
        <w:gridCol w:w="9781"/>
        <w:tblGridChange w:id="284">
          <w:tblGrid>
            <w:gridCol w:w="9781"/>
          </w:tblGrid>
        </w:tblGridChange>
      </w:tblGrid>
      <w:tr w:rsidR="009E3429" w:rsidRPr="001249DA" w14:paraId="1806E57D" w14:textId="77777777" w:rsidTr="009E3429">
        <w:trPr>
          <w:trHeight w:val="2755"/>
          <w:ins w:id="285" w:author="Саламадина Дарья Олеговна" w:date="2016-10-14T14:23:00Z"/>
          <w:trPrChange w:id="286" w:author="Саламадина Дарья Олеговна" w:date="2016-10-14T14:27:00Z">
            <w:trPr>
              <w:trHeight w:val="4330"/>
            </w:trPr>
          </w:trPrChange>
        </w:trPr>
        <w:tc>
          <w:tcPr>
            <w:tcW w:w="9781" w:type="dxa"/>
            <w:tcPrChange w:id="287" w:author="Саламадина Дарья Олеговна" w:date="2016-10-14T14:27:00Z">
              <w:tcPr>
                <w:tcW w:w="9781" w:type="dxa"/>
              </w:tcPr>
            </w:tcPrChange>
          </w:tcPr>
          <w:p w14:paraId="7B1E6137" w14:textId="71B2FEC0"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ins w:id="288" w:author="Саламадина Дарья Олеговна" w:date="2016-10-14T14:23:00Z"/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ins w:id="289" w:author="Саламадина Дарья Олеговна" w:date="2016-10-14T14:24:00Z"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Руководителю ППЭ</w:t>
              </w:r>
            </w:ins>
            <w:ins w:id="290" w:author="Саламадина Дарья Олеговна" w:date="2016-10-14T14:23:00Z"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необходимо помнить, что экзамен проводится в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 </w:t>
              </w:r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спокойной и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 </w:t>
              </w:r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доброжелательной обстановке.</w:t>
              </w:r>
            </w:ins>
          </w:p>
          <w:p w14:paraId="57847AA8" w14:textId="651AF82B"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ins w:id="291" w:author="Саламадина Дарья Олеговна" w:date="2016-10-14T14:23:00Z"/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ins w:id="292" w:author="Саламадина Дарья Олеговна" w:date="2016-10-14T14:23:00Z"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В день проведения экзамена (в период с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 </w:t>
              </w:r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момента входа в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 </w:t>
              </w:r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ППЭ и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 </w:t>
              </w:r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до окончания экзамена) в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 </w:t>
              </w:r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ППЭ </w:t>
              </w:r>
            </w:ins>
            <w:ins w:id="293" w:author="Саламадина Дарья Олеговна" w:date="2016-10-14T14:24:00Z"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руководителю ППЭ</w:t>
              </w:r>
            </w:ins>
            <w:ins w:id="294" w:author="Саламадина Дарья Олеговна" w:date="2016-10-14T14:23:00Z"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</w:t>
              </w:r>
              <w:r w:rsidRPr="001249DA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lang w:eastAsia="ru-RU"/>
                </w:rPr>
                <w:t xml:space="preserve">запрещается: </w:t>
              </w:r>
            </w:ins>
          </w:p>
          <w:p w14:paraId="10626CA8" w14:textId="0F1863B1"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ins w:id="295" w:author="Саламадина Дарья Олеговна" w:date="2016-10-14T14:23:00Z"/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ins w:id="296" w:author="Саламадина Дарья Олеговна" w:date="2016-10-14T14:23:00Z"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а) </w:t>
              </w:r>
            </w:ins>
            <w:ins w:id="297" w:author="Саламадина Дарья Олеговна" w:date="2016-10-14T14:25:00Z"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пользоваться</w:t>
              </w:r>
            </w:ins>
            <w:ins w:id="298" w:author="Саламадина Дарья Олеговна" w:date="2016-10-14T14:23:00Z"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средства</w:t>
              </w:r>
            </w:ins>
            <w:ins w:id="299" w:author="Саламадина Дарья Олеговна" w:date="2016-10-14T14:25:00Z"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ми</w:t>
              </w:r>
            </w:ins>
            <w:ins w:id="300" w:author="Саламадина Дарья Олеговна" w:date="2016-10-14T14:23:00Z"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связи</w:t>
              </w:r>
            </w:ins>
            <w:ins w:id="301" w:author="Саламадина Дарья Олеговна" w:date="2016-10-14T14:25:00Z"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за пределами Штаба ППЭ</w:t>
              </w:r>
            </w:ins>
            <w:ins w:id="302" w:author="Саламадина Дарья Олеговна" w:date="2016-10-14T14:23:00Z"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; </w:t>
              </w:r>
            </w:ins>
          </w:p>
          <w:p w14:paraId="30A72A1A" w14:textId="2E2EF90E" w:rsidR="009E3429" w:rsidRPr="009E3429" w:rsidRDefault="009E3429">
            <w:pPr>
              <w:spacing w:after="0" w:line="240" w:lineRule="auto"/>
              <w:ind w:firstLine="709"/>
              <w:jc w:val="both"/>
              <w:rPr>
                <w:ins w:id="303" w:author="Саламадина Дарья Олеговна" w:date="2016-10-14T14:23:00Z"/>
                <w:rFonts w:ascii="Times New Roman" w:eastAsia="Times New Roman" w:hAnsi="Times New Roman" w:cs="Times New Roman"/>
                <w:sz w:val="26"/>
                <w:szCs w:val="26"/>
                <w:lang w:eastAsia="ru-RU"/>
                <w:rPrChange w:id="304" w:author="Саламадина Дарья Олеговна" w:date="2016-10-14T14:27:00Z">
                  <w:rPr>
                    <w:ins w:id="305" w:author="Саламадина Дарья Олеговна" w:date="2016-10-14T14:23:00Z"/>
                    <w:rFonts w:ascii="Times New Roman" w:eastAsia="Times New Roman" w:hAnsi="Times New Roman" w:cs="Times New Roman"/>
                    <w:i/>
                    <w:sz w:val="26"/>
                    <w:szCs w:val="26"/>
                    <w:lang w:eastAsia="ru-RU"/>
                  </w:rPr>
                </w:rPrChange>
              </w:rPr>
            </w:pPr>
            <w:ins w:id="306" w:author="Саламадина Дарья Олеговна" w:date="2016-10-14T14:23:00Z"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б) оказывать содействие участникам ЕГЭ, в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 </w:t>
              </w:r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том числе передавать им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 </w:t>
              </w:r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средства связи, электронно-вычислительную технику, фото-, ауди</w:t>
              </w:r>
              <w:proofErr w:type="gramStart"/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о-</w:t>
              </w:r>
              <w:proofErr w:type="gramEnd"/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и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 </w:t>
              </w:r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видеоаппаратуру, справочные материалы, письменные заметки и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 </w:t>
              </w:r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иные средства хранения и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 </w:t>
              </w:r>
              <w:r w:rsidRPr="001249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ередачи информации</w:t>
              </w:r>
            </w:ins>
            <w:ins w:id="307" w:author="Саламадина Дарья Олеговна" w:date="2016-10-14T14:27:00Z"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.</w:t>
              </w:r>
            </w:ins>
          </w:p>
        </w:tc>
      </w:tr>
    </w:tbl>
    <w:p w14:paraId="1B6848D1" w14:textId="77777777" w:rsidR="009E3429" w:rsidRPr="001249DA" w:rsidRDefault="009E342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pPrChange w:id="308" w:author="Саламадина Дарья Олеговна" w:date="2016-10-14T14:27:00Z">
          <w:pPr>
            <w:spacing w:after="0" w:line="240" w:lineRule="auto"/>
            <w:ind w:firstLine="709"/>
          </w:pPr>
        </w:pPrChange>
      </w:pPr>
    </w:p>
    <w:p w14:paraId="493010CC" w14:textId="0B99E64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 должен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времени.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540141A4" w14:textId="0B5A35B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несет персональную ответственность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 мер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14:paraId="4F40211F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руководитель ППЭ должен:</w:t>
      </w:r>
    </w:p>
    <w:p w14:paraId="6A43755B" w14:textId="4DB92111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вскрыть:</w:t>
      </w:r>
    </w:p>
    <w:p w14:paraId="38FA0EC2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1:</w:t>
      </w:r>
    </w:p>
    <w:p w14:paraId="6C14F520" w14:textId="77777777" w:rsidR="00DB6CE6" w:rsidRPr="001249DA" w:rsidRDefault="00C827F1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с:</w:t>
      </w:r>
    </w:p>
    <w:p w14:paraId="7B0CC5DB" w14:textId="186920E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пакетом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 дополнительными бланками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14:paraId="4CB72B50" w14:textId="7E502295" w:rsidR="00DB6CE6" w:rsidRPr="001249DA" w:rsidRDefault="00DB6CE6" w:rsidP="001249DA">
      <w:pPr>
        <w:pStyle w:val="aa"/>
        <w:rPr>
          <w:sz w:val="26"/>
          <w:szCs w:val="26"/>
        </w:rPr>
      </w:pPr>
      <w:r w:rsidRPr="001249DA">
        <w:rPr>
          <w:sz w:val="26"/>
          <w:szCs w:val="26"/>
        </w:rPr>
        <w:t>возвратными доставочными пакетами для упаковки каждого типа бланков ЕГЭ после проведения экзамена (на каждом возвратном доставочном пакете напечатан</w:t>
      </w:r>
      <w:r w:rsidR="00652F61" w:rsidRPr="001249DA">
        <w:rPr>
          <w:sz w:val="26"/>
          <w:szCs w:val="26"/>
        </w:rPr>
        <w:t xml:space="preserve"> </w:t>
      </w:r>
      <w:r w:rsidRPr="001249DA">
        <w:rPr>
          <w:sz w:val="26"/>
          <w:szCs w:val="26"/>
        </w:rPr>
        <w:t>«Сопроводительный бланк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м</w:t>
      </w:r>
      <w:r w:rsidRPr="001249DA">
        <w:rPr>
          <w:sz w:val="26"/>
          <w:szCs w:val="26"/>
        </w:rPr>
        <w:t>атериалам ЕГЭ»</w:t>
      </w:r>
      <w:r w:rsidR="00652F61" w:rsidRPr="001249DA">
        <w:rPr>
          <w:sz w:val="26"/>
          <w:szCs w:val="26"/>
        </w:rPr>
        <w:t>,</w:t>
      </w:r>
      <w:r w:rsidRPr="001249DA">
        <w:rPr>
          <w:sz w:val="26"/>
          <w:szCs w:val="26"/>
        </w:rPr>
        <w:t xml:space="preserve"> обязательн</w:t>
      </w:r>
      <w:r w:rsidR="00652F61" w:rsidRPr="001249DA">
        <w:rPr>
          <w:sz w:val="26"/>
          <w:szCs w:val="26"/>
        </w:rPr>
        <w:t>ый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аполнению):</w:t>
      </w:r>
    </w:p>
    <w:p w14:paraId="2A056C8A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бланки регистрации ЕГЭ;</w:t>
      </w:r>
    </w:p>
    <w:p w14:paraId="2D21A0C2" w14:textId="0FC5BE0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1;</w:t>
      </w:r>
    </w:p>
    <w:p w14:paraId="7E20F5E9" w14:textId="1461289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атематике базового уровня возвратный доставочный пакет для упаковки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ополнительных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ыдается)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186D7C4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</w:p>
    <w:p w14:paraId="3D10583D" w14:textId="76F7A34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возвратные доставочные пакеты для упаковки всех типов бланков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3"/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(бланки регистрации ЕГЭ,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2).</w:t>
      </w:r>
      <w:proofErr w:type="gramEnd"/>
    </w:p>
    <w:p w14:paraId="3715F46D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2:</w:t>
      </w:r>
    </w:p>
    <w:p w14:paraId="604ED263" w14:textId="54F26735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Короб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14:paraId="4AEA032B" w14:textId="31F9BA56" w:rsidR="00DB6CE6" w:rsidRPr="001249DA" w:rsidRDefault="00C827F1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дополнительными бланками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комплектами возвратных доставочных пакетов  для упаковки бланков ЕГЭ. </w:t>
      </w:r>
    </w:p>
    <w:p w14:paraId="0E887558" w14:textId="5A953F20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14:paraId="240A79F3" w14:textId="63D9504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при получении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членов ГЭК. </w:t>
      </w:r>
    </w:p>
    <w:p w14:paraId="40F535F8" w14:textId="26780ED4" w:rsidR="00DB6CE6" w:rsidRDefault="00DB6CE6" w:rsidP="00DB6CE6">
      <w:pPr>
        <w:widowControl w:val="0"/>
        <w:spacing w:after="0" w:line="240" w:lineRule="auto"/>
        <w:ind w:firstLine="709"/>
        <w:jc w:val="both"/>
        <w:rPr>
          <w:ins w:id="309" w:author="Саламадина Дарья Олеговна" w:date="2016-11-01T15:13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ейфе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доставочные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участников ЕГЭ,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адежное хранение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 Вскрытие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ереупаковка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 категорически запрещены.</w:t>
      </w:r>
    </w:p>
    <w:p w14:paraId="75E27487" w14:textId="0B9D5B0E" w:rsidR="00E47199" w:rsidRPr="001249DA" w:rsidRDefault="00E47199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310" w:author="Саламадина Дарья Олеговна" w:date="2016-11-01T15:13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случае нехватки дополнительных бланков ответов № 2 в ППЭ они могут быть распечатаны в Штабе ППЭ в присутствии члена ГЭК.</w:t>
        </w:r>
      </w:ins>
    </w:p>
    <w:p w14:paraId="1A244B01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пакет руководителя ППЭ.</w:t>
      </w:r>
    </w:p>
    <w:p w14:paraId="7D5E2C04" w14:textId="7E2C9E68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назначить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аудитории;</w:t>
      </w:r>
    </w:p>
    <w:p w14:paraId="20CBA0AC" w14:textId="503A24CF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егистрацией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экзамена (в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 работников ППЭ, произвести замену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ППЭ-19);</w:t>
      </w:r>
    </w:p>
    <w:p w14:paraId="3EDFACD8" w14:textId="7FBFAA71" w:rsidR="00DB6CE6" w:rsidRPr="001249DA" w:rsidDel="002C7128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moveFromRangeStart w:id="311" w:author="Саламадина Дарья Олеговна" w:date="2016-07-14T13:15:00Z" w:name="move456265464"/>
      <w:moveFrom w:id="312" w:author="Саламадина Дарья Олеговна" w:date="2016-07-14T13:15:00Z">
        <w:r w:rsidRPr="001249DA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передать медицинскому работнику инструкцию, определяющую порядок его работы</w:t>
        </w:r>
        <w:r w:rsidR="0040277E" w:rsidRPr="001249DA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во</w:t>
        </w:r>
        <w:r w:rsidR="0040277E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</w:t>
        </w:r>
        <w:r w:rsidRPr="001249DA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ремя проведения ЕГЭ</w:t>
        </w:r>
        <w:r w:rsidR="0040277E" w:rsidRPr="001249DA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</w:t>
        </w:r>
        <w:r w:rsidR="0040277E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</w:t>
        </w:r>
        <w:r w:rsidRPr="001249DA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ПЭ, журнал учета участников ЕГЭ, обратившихся</w:t>
        </w:r>
        <w:r w:rsidR="0040277E" w:rsidRPr="001249DA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к</w:t>
        </w:r>
        <w:r w:rsidR="0040277E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м</w:t>
        </w:r>
        <w:r w:rsidRPr="001249DA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едицинскому работнику;</w:t>
        </w:r>
      </w:moveFrom>
    </w:p>
    <w:moveFromRangeEnd w:id="311"/>
    <w:p w14:paraId="01E94979" w14:textId="32EF4E3C" w:rsidR="00DB6CE6" w:rsidRPr="00A32B1F" w:rsidRDefault="00DB6CE6" w:rsidP="00A32B1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автоматизированное распределение участников ЕГЭ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посредством персонального компьютера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еобходимым программным обеспечением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редствами защиты информации для автоматизированного распределения (если такое распределение производится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ПЭ);</w:t>
      </w:r>
      <w:r w:rsidR="00F215F3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DB46080" w14:textId="2864B3B5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готовность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ЕГЭ;</w:t>
      </w:r>
    </w:p>
    <w:p w14:paraId="3BE6FB86" w14:textId="00C7EA9F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распоряжение техническим специалистам, отвечающим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рганизацию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ачале видеонаблюдения (в штабе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олучения ЭМ,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верке часов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ППЭ, сверке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74C192D" w14:textId="343591D6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8.15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начать проведение инструктажа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 для работников ППЭ, выдать ответственному организатору вне аудитории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del w:id="313" w:author="Саламадина Дарья Олеговна" w:date="2016-10-31T11:14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314" w:author="Саламадина Дарья Олеговна" w:date="2016-10-31T11:14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14:paraId="2D6E907E" w14:textId="090FFB83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Назначить ответственного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аправить организаторов всех категорий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ППЭ».</w:t>
      </w:r>
    </w:p>
    <w:p w14:paraId="05A9EDA5" w14:textId="56D52115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удитории:</w:t>
      </w:r>
    </w:p>
    <w:p w14:paraId="630E8B6F" w14:textId="4594267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ППЭ-05-01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ППЭ» (2 экземпляра); </w:t>
      </w:r>
    </w:p>
    <w:p w14:paraId="40081FE1" w14:textId="498F390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«Протокол проведения </w:t>
      </w:r>
      <w:del w:id="315" w:author="Саламадина Дарья Олеговна" w:date="2016-10-31T11:09:00Z">
        <w:r w:rsidRPr="001249DA" w:rsidDel="000C2F4F">
          <w:rPr>
            <w:rFonts w:ascii="Times New Roman" w:eastAsia="Times New Roman" w:hAnsi="Times New Roman" w:cs="Times New Roman"/>
            <w:spacing w:val="-4"/>
            <w:sz w:val="26"/>
            <w:szCs w:val="26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pacing w:val="-4"/>
            <w:sz w:val="26"/>
            <w:szCs w:val="26"/>
          </w:rPr>
          <w:delText xml:space="preserve"> </w:delText>
        </w:r>
      </w:del>
      <w:ins w:id="316" w:author="Саламадина Дарья Олеговна" w:date="2016-10-31T11:09:00Z">
        <w:r w:rsidR="000C2F4F">
          <w:rPr>
            <w:rFonts w:ascii="Times New Roman" w:eastAsia="Times New Roman" w:hAnsi="Times New Roman" w:cs="Times New Roman"/>
            <w:spacing w:val="-4"/>
            <w:sz w:val="26"/>
            <w:szCs w:val="26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pacing w:val="-4"/>
            <w:sz w:val="26"/>
            <w:szCs w:val="26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удитории»;</w:t>
      </w:r>
    </w:p>
    <w:p w14:paraId="12BBCC90" w14:textId="395CD6B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14:paraId="49A37146" w14:textId="60FD37E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14:paraId="1E3D76C7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14:paraId="37027CCC" w14:textId="22EBBAD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инструкцию для участников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удиторию); </w:t>
      </w:r>
    </w:p>
    <w:p w14:paraId="757A630A" w14:textId="1038A240"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14:paraId="73367B07" w14:textId="5BF3EDFB"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омерами аудиторий; </w:t>
      </w:r>
    </w:p>
    <w:p w14:paraId="7867E2B8" w14:textId="3245F037" w:rsidR="00DB6CE6" w:rsidRPr="001249DA" w:rsidRDefault="00DB6CE6">
      <w:pPr>
        <w:pStyle w:val="aa"/>
        <w:ind w:firstLine="709"/>
        <w:jc w:val="both"/>
        <w:rPr>
          <w:i/>
          <w:sz w:val="26"/>
          <w:szCs w:val="26"/>
        </w:rPr>
        <w:pPrChange w:id="317" w:author="Саламадина Дарья Олеговна" w:date="2016-10-14T10:59:00Z">
          <w:pPr>
            <w:pStyle w:val="aa"/>
          </w:pPr>
        </w:pPrChange>
      </w:pPr>
      <w:r w:rsidRPr="00A32B1F">
        <w:rPr>
          <w:sz w:val="26"/>
          <w:szCs w:val="26"/>
        </w:rPr>
        <w:t>черновики со</w:t>
      </w:r>
      <w:r w:rsidRPr="001249DA">
        <w:rPr>
          <w:sz w:val="26"/>
          <w:szCs w:val="26"/>
        </w:rPr>
        <w:t xml:space="preserve"> </w:t>
      </w:r>
      <w:r w:rsidR="00926369" w:rsidRPr="001249DA">
        <w:t xml:space="preserve"> </w:t>
      </w:r>
      <w:r w:rsidRPr="001249DA">
        <w:rPr>
          <w:sz w:val="26"/>
          <w:szCs w:val="26"/>
        </w:rPr>
        <w:t>штампом образовательной организации</w:t>
      </w:r>
      <w:r w:rsidR="00540713" w:rsidRPr="001249DA">
        <w:rPr>
          <w:sz w:val="26"/>
          <w:szCs w:val="26"/>
        </w:rPr>
        <w:t>,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б</w:t>
      </w:r>
      <w:r w:rsidRPr="001249DA">
        <w:rPr>
          <w:sz w:val="26"/>
          <w:szCs w:val="26"/>
        </w:rPr>
        <w:t xml:space="preserve">азе которой </w:t>
      </w:r>
      <w:proofErr w:type="gramStart"/>
      <w:r w:rsidRPr="001249DA">
        <w:rPr>
          <w:sz w:val="26"/>
          <w:szCs w:val="26"/>
        </w:rPr>
        <w:t>расположен</w:t>
      </w:r>
      <w:proofErr w:type="gramEnd"/>
      <w:r w:rsidRPr="001249DA">
        <w:rPr>
          <w:sz w:val="26"/>
          <w:szCs w:val="26"/>
        </w:rPr>
        <w:t xml:space="preserve"> ППЭ  </w:t>
      </w:r>
      <w:r w:rsidRPr="001249DA">
        <w:rPr>
          <w:i/>
          <w:sz w:val="26"/>
          <w:szCs w:val="26"/>
        </w:rPr>
        <w:t>(в случае проведения ЕГЭ</w:t>
      </w:r>
      <w:r w:rsidR="0040277E" w:rsidRPr="001249DA">
        <w:rPr>
          <w:i/>
          <w:sz w:val="26"/>
          <w:szCs w:val="26"/>
        </w:rPr>
        <w:t xml:space="preserve"> по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и</w:t>
      </w:r>
      <w:r w:rsidRPr="001249DA">
        <w:rPr>
          <w:i/>
          <w:sz w:val="26"/>
          <w:szCs w:val="26"/>
        </w:rPr>
        <w:t>ностранным языкам</w:t>
      </w:r>
      <w:r w:rsidR="0040277E" w:rsidRPr="001249DA">
        <w:rPr>
          <w:i/>
          <w:sz w:val="26"/>
          <w:szCs w:val="26"/>
        </w:rPr>
        <w:t xml:space="preserve"> с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в</w:t>
      </w:r>
      <w:r w:rsidRPr="001249DA">
        <w:rPr>
          <w:i/>
          <w:sz w:val="26"/>
          <w:szCs w:val="26"/>
        </w:rPr>
        <w:t>ключенным разделом «Говорение» черновики</w:t>
      </w:r>
      <w:r w:rsidR="0040277E" w:rsidRPr="001249DA">
        <w:rPr>
          <w:i/>
          <w:sz w:val="26"/>
          <w:szCs w:val="26"/>
        </w:rPr>
        <w:t xml:space="preserve"> не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в</w:t>
      </w:r>
      <w:r w:rsidRPr="001249DA">
        <w:rPr>
          <w:i/>
          <w:sz w:val="26"/>
          <w:szCs w:val="26"/>
        </w:rPr>
        <w:t>ыдаются)</w:t>
      </w:r>
      <w:r w:rsidR="00A0578B" w:rsidRPr="001249DA">
        <w:rPr>
          <w:i/>
          <w:sz w:val="26"/>
          <w:szCs w:val="26"/>
        </w:rPr>
        <w:t xml:space="preserve"> (минимальное количество </w:t>
      </w:r>
      <w:r w:rsidR="00540713" w:rsidRPr="001249DA">
        <w:rPr>
          <w:i/>
          <w:sz w:val="26"/>
          <w:szCs w:val="26"/>
        </w:rPr>
        <w:t>черновиков – два</w:t>
      </w:r>
      <w:r w:rsidR="0040277E" w:rsidRPr="001249DA">
        <w:rPr>
          <w:i/>
          <w:sz w:val="26"/>
          <w:szCs w:val="26"/>
        </w:rPr>
        <w:t xml:space="preserve"> на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о</w:t>
      </w:r>
      <w:r w:rsidR="00A0578B" w:rsidRPr="001249DA">
        <w:rPr>
          <w:i/>
          <w:sz w:val="26"/>
          <w:szCs w:val="26"/>
        </w:rPr>
        <w:t>дного участника ЕГЭ)</w:t>
      </w:r>
      <w:ins w:id="318" w:author="Саламадина Дарья Олеговна" w:date="2016-10-14T11:00:00Z">
        <w:r w:rsidR="00686FB3">
          <w:rPr>
            <w:i/>
            <w:sz w:val="26"/>
            <w:szCs w:val="26"/>
          </w:rPr>
          <w:t>;</w:t>
        </w:r>
      </w:ins>
    </w:p>
    <w:p w14:paraId="447192E5" w14:textId="40B08F9F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</w:t>
      </w:r>
      <w:ins w:id="319" w:author="Саламадина Дарья Олеговна" w:date="2016-07-14T13:15:00Z">
        <w:r w:rsidR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  <w:del w:id="320" w:author="Саламадина Дарья Олеговна" w:date="2016-07-14T13:15:00Z">
        <w:r w:rsidRPr="001249DA" w:rsidDel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;</w:delText>
        </w:r>
      </w:del>
    </w:p>
    <w:p w14:paraId="76FAA689" w14:textId="3B5E47E4" w:rsidR="002C7128" w:rsidRPr="001249DA" w:rsidRDefault="002C7128" w:rsidP="002C7128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moveToRangeStart w:id="321" w:author="Саламадина Дарья Олеговна" w:date="2016-07-14T13:15:00Z" w:name="move456265464"/>
      <w:moveTo w:id="322" w:author="Саламадина Дарья Олеговна" w:date="2016-07-14T13:15:00Z">
        <w:del w:id="323" w:author="Саламадина Дарья Олеговна" w:date="2016-07-14T13:15:00Z">
          <w:r w:rsidRPr="001249DA" w:rsidDel="002C7128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delText>п</w:delText>
          </w:r>
        </w:del>
      </w:moveTo>
      <w:ins w:id="324" w:author="Саламадина Дарья Олеговна" w:date="2016-07-14T13:15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</w:t>
        </w:r>
      </w:ins>
      <w:moveTo w:id="325" w:author="Саламадина Дарья Олеговна" w:date="2016-07-14T13:15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ередать медицинскому работнику инструкцию, определяющую порядок его работы во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время проведения ЕГЭ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ППЭ, журнал учета участников ЕГЭ, обратившихся к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медицинскому работнику</w:t>
        </w:r>
      </w:moveTo>
      <w:ins w:id="326" w:author="Саламадина Дарья Олеговна" w:date="2016-07-14T13:15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  <w:moveTo w:id="327" w:author="Саламадина Дарья Олеговна" w:date="2016-07-14T13:15:00Z">
        <w:del w:id="328" w:author="Саламадина Дарья Олеговна" w:date="2016-07-14T13:15:00Z">
          <w:r w:rsidRPr="001249DA" w:rsidDel="002C7128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delText>;</w:delText>
          </w:r>
        </w:del>
      </w:moveTo>
    </w:p>
    <w:moveToRangeEnd w:id="321"/>
    <w:p w14:paraId="541D4451" w14:textId="2087316A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допуск:</w:t>
      </w:r>
    </w:p>
    <w:p w14:paraId="01D2AB33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согласно спискам распределения; </w:t>
      </w:r>
    </w:p>
    <w:p w14:paraId="09FE79DB" w14:textId="0CB686E5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сопровождающих обучающихся (присутствуют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ПЭ).</w:t>
      </w:r>
    </w:p>
    <w:p w14:paraId="2D7C8FE5" w14:textId="3E78B38A" w:rsidR="00277121" w:rsidRDefault="0027712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ins w:id="329" w:author="Саламадина Дарья Олеговна" w:date="2016-10-14T14:39:00Z"/>
          <w:rFonts w:ascii="Times New Roman" w:eastAsia="Times New Roman" w:hAnsi="Times New Roman" w:cs="Times New Roman"/>
          <w:sz w:val="26"/>
          <w:szCs w:val="26"/>
          <w:lang w:eastAsia="ru-RU"/>
        </w:rPr>
      </w:pPr>
      <w:moveToRangeStart w:id="330" w:author="Саламадина Дарья Олеговна" w:date="2016-07-14T11:49:00Z" w:name="move456260283"/>
      <w:moveTo w:id="331" w:author="Саламадина Дарья Олеговна" w:date="2016-07-14T11:49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Если участник ЕГЭ опоздал на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экзамен</w:t>
        </w:r>
      </w:moveTo>
      <w:ins w:id="332" w:author="Саламадина Дарья Олеговна" w:date="2016-07-14T13:00:00Z">
        <w:r w:rsidR="0081798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 w:rsidR="00817983" w:rsidRPr="0081798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(но не более чем на два часа от начала проведения экзамена)</w:t>
        </w:r>
      </w:ins>
      <w:moveTo w:id="333" w:author="Саламадина Дарья Олеговна" w:date="2016-07-14T11:49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 он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допускается к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сдаче ЕГЭ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установленном порядке, при этом время окончания экзамена не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продлевается, о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чем сообщается участнику ЕГЭ. Рекомендуется составить акт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proofErr w:type="gramStart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свободной</w:t>
        </w:r>
        <w:proofErr w:type="gramEnd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форме. Указанный акт подписывает участник ЕГЭ, руководитель ППЭ и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член ГЭК.</w:t>
        </w:r>
      </w:moveTo>
    </w:p>
    <w:p w14:paraId="56D64AB6" w14:textId="2411AEDF" w:rsidR="00FD75F1" w:rsidRPr="001249DA" w:rsidRDefault="00FD75F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334" w:author="Саламадина Дарья Олеговна" w:date="2016-10-14T14:39:00Z">
        <w:r w:rsidRPr="00FD75F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  </w:r>
      </w:ins>
      <w:proofErr w:type="gramStart"/>
      <w:ins w:id="335" w:author="Саламадина Дарья Олеговна" w:date="2016-10-14T14:41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Персональное</w:t>
        </w:r>
      </w:ins>
      <w:proofErr w:type="gramEnd"/>
      <w:ins w:id="336" w:author="Саламадина Дарья Олеговна" w:date="2016-10-14T14:39:00Z">
        <w:r w:rsidRPr="00FD75F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аудирование для опоздавших участников не проводится (за </w:t>
        </w:r>
      </w:ins>
      <w:ins w:id="337" w:author="Саламадина Дарья Олеговна" w:date="2016-10-14T14:41:00Z">
        <w:r w:rsidRPr="00FD75F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исключением,</w:t>
        </w:r>
      </w:ins>
      <w:ins w:id="338" w:author="Саламадина Дарья Олеговна" w:date="2016-10-14T14:39:00Z">
        <w:r w:rsidRPr="00FD75F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если в аудитории нет других участников экзамена).</w:t>
        </w:r>
      </w:ins>
    </w:p>
    <w:moveToRangeEnd w:id="330"/>
    <w:p w14:paraId="02956E21" w14:textId="5F8222B4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отказа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 (средства связи, электронно-вычислительная техника,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идеоаппаратура,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информации) составляет акта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подписывают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ЕГЭ, отказавшийся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форме. Первый экземпляр оставляет член ГЭК для передачи председателю ГЭК, второй – участнику ЕГЭ. </w:t>
      </w:r>
    </w:p>
    <w:p w14:paraId="39AE8880" w14:textId="5423061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14:paraId="26D0F1EE" w14:textId="77777777" w:rsidR="002C7128" w:rsidRDefault="002C7128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ins w:id="339" w:author="Саламадина Дарья Олеговна" w:date="2016-07-14T13:13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340" w:author="Саламадина Дарья Олеговна" w:date="2016-07-14T13:13:00Z">
        <w:r w:rsidRPr="002C71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 отсутствии участника ЕГЭ в списках распределения в данный ППЭ, участник ЕГЭ в ППЭ не допускается, член ГЭК фиксирует данный факт для дальнейшего принятия решения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</w:p>
    <w:p w14:paraId="77B75AA3" w14:textId="18A63425" w:rsidR="00DB6CE6" w:rsidRPr="001249DA" w:rsidDel="00277121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moveFromRangeStart w:id="341" w:author="Саламадина Дарья Олеговна" w:date="2016-07-14T11:49:00Z" w:name="move456260283"/>
      <w:moveFrom w:id="342" w:author="Саламадина Дарья Олеговна" w:date="2016-07-14T11:49:00Z">
        <w:r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Если участник ЕГЭ опоздал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на</w:t>
        </w:r>
        <w:r w:rsidR="0040277E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</w:t>
        </w:r>
        <w:r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кзамен,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он</w:t>
        </w:r>
        <w:r w:rsidR="0040277E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</w:t>
        </w:r>
        <w:r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опускается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к</w:t>
        </w:r>
        <w:r w:rsidR="0040277E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</w:t>
        </w:r>
        <w:r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даче ЕГЭ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</w:t>
        </w:r>
        <w:r w:rsidR="0040277E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</w:t>
        </w:r>
        <w:r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становленном порядке, при этом время окончания экзамена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не</w:t>
        </w:r>
        <w:r w:rsidR="0040277E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</w:t>
        </w:r>
        <w:r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родлевается,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о</w:t>
        </w:r>
        <w:r w:rsidR="0040277E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</w:t>
        </w:r>
        <w:r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ем сообщается участнику ЕГЭ. Рекомендуется составить акт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</w:t>
        </w:r>
        <w:r w:rsidR="0040277E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</w:t>
        </w:r>
        <w:r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вободной форме. Указанный акт подписывает участник ЕГЭ, руководитель ППЭ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и</w:t>
        </w:r>
        <w:r w:rsidR="0040277E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</w:t>
        </w:r>
        <w:r w:rsidRPr="001249DA" w:rsidDel="0027712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лен ГЭК.</w:t>
        </w:r>
      </w:moveFrom>
    </w:p>
    <w:moveFromRangeEnd w:id="341"/>
    <w:p w14:paraId="501D1BBF" w14:textId="17E0492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 составляет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подписывается членом ГЭК,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частником ЕГЭ.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указанный участник ЕГЭ может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14:paraId="07BE4409" w14:textId="764B2A10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формлением соответствующих форм ППЭ. </w:t>
      </w:r>
    </w:p>
    <w:p w14:paraId="4B6CEA89" w14:textId="0F5F46F8" w:rsidR="00DB6CE6" w:rsidRPr="001249DA" w:rsidRDefault="00DB6CE6">
      <w:pPr>
        <w:pStyle w:val="aa"/>
        <w:ind w:firstLine="709"/>
        <w:jc w:val="both"/>
        <w:rPr>
          <w:color w:val="000000"/>
          <w:sz w:val="26"/>
          <w:szCs w:val="26"/>
        </w:rPr>
        <w:pPrChange w:id="343" w:author="Саламадина Дарья Олеговна" w:date="2016-07-14T13:11:00Z">
          <w:pPr>
            <w:pStyle w:val="aa"/>
          </w:pPr>
        </w:pPrChange>
      </w:pPr>
      <w:proofErr w:type="gramStart"/>
      <w:r w:rsidRPr="001249DA">
        <w:rPr>
          <w:b/>
          <w:sz w:val="26"/>
          <w:szCs w:val="26"/>
        </w:rPr>
        <w:t>Не позднее 09.45</w:t>
      </w:r>
      <w:r w:rsidR="0040277E" w:rsidRPr="001249DA">
        <w:rPr>
          <w:b/>
          <w:sz w:val="26"/>
          <w:szCs w:val="26"/>
        </w:rPr>
        <w:t xml:space="preserve"> по</w:t>
      </w:r>
      <w:r w:rsidR="0040277E">
        <w:rPr>
          <w:b/>
          <w:sz w:val="26"/>
          <w:szCs w:val="26"/>
        </w:rPr>
        <w:t> </w:t>
      </w:r>
      <w:r w:rsidR="0040277E" w:rsidRPr="001249DA">
        <w:rPr>
          <w:b/>
          <w:sz w:val="26"/>
          <w:szCs w:val="26"/>
        </w:rPr>
        <w:t>м</w:t>
      </w:r>
      <w:r w:rsidRPr="001249DA">
        <w:rPr>
          <w:b/>
          <w:sz w:val="26"/>
          <w:szCs w:val="26"/>
        </w:rPr>
        <w:t>естному времени</w:t>
      </w:r>
      <w:r w:rsidRPr="001249DA">
        <w:rPr>
          <w:sz w:val="26"/>
          <w:szCs w:val="26"/>
        </w:rPr>
        <w:t xml:space="preserve"> выдать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 ответственным организаторам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удиториях доставочный (-</w:t>
      </w:r>
      <w:proofErr w:type="spellStart"/>
      <w:r w:rsidRPr="001249DA">
        <w:rPr>
          <w:sz w:val="26"/>
          <w:szCs w:val="26"/>
        </w:rPr>
        <w:t>ые</w:t>
      </w:r>
      <w:proofErr w:type="spellEnd"/>
      <w:r w:rsidRPr="001249DA">
        <w:rPr>
          <w:sz w:val="26"/>
          <w:szCs w:val="26"/>
        </w:rPr>
        <w:t xml:space="preserve">) </w:t>
      </w:r>
      <w:proofErr w:type="spellStart"/>
      <w:r w:rsidRPr="001249DA">
        <w:rPr>
          <w:sz w:val="26"/>
          <w:szCs w:val="26"/>
        </w:rPr>
        <w:t>спецпакет</w:t>
      </w:r>
      <w:proofErr w:type="spellEnd"/>
      <w:r w:rsidRPr="001249DA">
        <w:rPr>
          <w:sz w:val="26"/>
          <w:szCs w:val="26"/>
        </w:rPr>
        <w:t xml:space="preserve"> (-ы)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К, возвратные доставочные пакеты для упаковки бланков ЕГЭ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ф</w:t>
      </w:r>
      <w:r w:rsidRPr="001249DA">
        <w:rPr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color w:val="000000"/>
          <w:sz w:val="26"/>
          <w:szCs w:val="26"/>
        </w:rPr>
        <w:t xml:space="preserve"> и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а</w:t>
      </w:r>
      <w:r w:rsidRPr="001249DA">
        <w:rPr>
          <w:color w:val="000000"/>
          <w:sz w:val="26"/>
          <w:szCs w:val="26"/>
        </w:rPr>
        <w:t>удиториям ППЭ»</w:t>
      </w:r>
      <w:r w:rsidR="00540713" w:rsidRPr="001249DA">
        <w:rPr>
          <w:color w:val="000000"/>
          <w:sz w:val="26"/>
          <w:szCs w:val="26"/>
        </w:rPr>
        <w:t>.</w:t>
      </w:r>
      <w:proofErr w:type="gramEnd"/>
    </w:p>
    <w:p w14:paraId="2C6E6961" w14:textId="49B7EAEA" w:rsidR="00DB6CE6" w:rsidRPr="001249DA" w:rsidRDefault="005773B5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344" w:author="Саламадина Дарья Олеговна" w:date="2016-07-14T13:11:00Z">
        <w:r w:rsidRPr="005773B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До начала экзамена руководитель ППЭ должен </w:t>
        </w:r>
      </w:ins>
      <w:del w:id="345" w:author="Саламадина Дарья Олеговна" w:date="2016-07-14T13:11:00Z">
        <w:r w:rsidR="00DB6CE6" w:rsidRPr="001249DA" w:rsidDel="005773B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Выдать </w:delText>
        </w:r>
      </w:del>
      <w:ins w:id="346" w:author="Саламадина Дарья Олеговна" w:date="2016-07-14T13:11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ыдать </w:t>
        </w:r>
      </w:ins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общественным наблюдателям форму ППЭ-18-МАШ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ins w:id="347" w:author="Саламадина Дарья Олеговна" w:date="2016-07-14T13:12:00Z">
        <w:r w:rsidRPr="005773B5">
          <w:t xml:space="preserve"> </w:t>
        </w:r>
        <w:r w:rsidRPr="005773B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 мере их прибытия в ППЭ</w:t>
        </w:r>
      </w:ins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2CD7F63" w14:textId="48F2213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ленами ГЭК должен осуществлять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одом проведения экзамена, проверять помещения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 присутствия посторонних лиц, решать вопросы,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редусмотренные настоящей инструкцией, содействовать членам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проверки изложенных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оданной апелляции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оформлении формы заключения комиссии.</w:t>
      </w:r>
    </w:p>
    <w:p w14:paraId="409CC7F1" w14:textId="73422240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Этап завершения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14:paraId="59AF2D42" w14:textId="1F301B1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экзамена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ins w:id="348" w:author="Саламадина Дарья Олеговна" w:date="2016-10-14T11:00:00Z">
        <w:r w:rsidR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ins w:id="349" w:author="Саламадина Дарья Олеговна" w:date="2016-10-14T11:00:00Z">
        <w:r w:rsidR="00686FB3" w:rsidRPr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за специально подготовленным столом, находящимся в зоне видимости камер видеонаблюдения, </w:t>
        </w:r>
      </w:ins>
      <w:del w:id="350" w:author="Саламадина Дарья Олеговна" w:date="2016-10-14T11:00:00Z">
        <w:r w:rsidR="0040277E" w:rsidRPr="001249DA" w:rsidDel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  <w:r w:rsidR="0040277E" w:rsidDel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Pr="001249DA" w:rsidDel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ключенным видеонаблюдением</w:delText>
        </w:r>
        <w:r w:rsidR="0040277E" w:rsidRPr="001249DA" w:rsidDel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рисутствии членов ГЭК:</w:t>
      </w:r>
    </w:p>
    <w:p w14:paraId="30682C79" w14:textId="4153C164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получить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удитории следующие материалы:</w:t>
      </w:r>
    </w:p>
    <w:p w14:paraId="277EDC39" w14:textId="4E53664D"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14:paraId="48D34E5F" w14:textId="38D971B9"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14:paraId="6D728047" w14:textId="0F2E4B48"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 (</w:t>
      </w: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или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14:paraId="5CB027F7" w14:textId="7C209D8C"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вложенные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от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участников ЕГЭ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14:paraId="5188FF4B" w14:textId="109EFF57" w:rsidR="00DB6CE6" w:rsidRPr="001249DA" w:rsidRDefault="00DB6CE6">
      <w:pPr>
        <w:pStyle w:val="aa"/>
        <w:jc w:val="both"/>
        <w:rPr>
          <w:spacing w:val="-4"/>
          <w:sz w:val="26"/>
          <w:szCs w:val="26"/>
        </w:rPr>
        <w:pPrChange w:id="351" w:author="Саламадина Дарья Олеговна" w:date="2016-10-14T11:01:00Z">
          <w:pPr>
            <w:pStyle w:val="aa"/>
          </w:pPr>
        </w:pPrChange>
      </w:pPr>
      <w:r w:rsidRPr="001249DA">
        <w:rPr>
          <w:rFonts w:eastAsia="Calibri"/>
          <w:sz w:val="26"/>
          <w:szCs w:val="26"/>
          <w:lang w:eastAsia="en-US"/>
        </w:rPr>
        <w:t>запечатанные конверты</w:t>
      </w:r>
      <w:r w:rsidR="0040277E" w:rsidRPr="001249DA">
        <w:rPr>
          <w:rFonts w:eastAsia="Calibri"/>
          <w:sz w:val="26"/>
          <w:szCs w:val="26"/>
          <w:lang w:eastAsia="en-US"/>
        </w:rPr>
        <w:t xml:space="preserve"> с</w:t>
      </w:r>
      <w:r w:rsidR="0040277E">
        <w:rPr>
          <w:rFonts w:eastAsia="Calibri"/>
          <w:sz w:val="26"/>
          <w:szCs w:val="26"/>
          <w:lang w:eastAsia="en-US"/>
        </w:rPr>
        <w:t> </w:t>
      </w:r>
      <w:r w:rsidR="0040277E" w:rsidRPr="001249DA">
        <w:rPr>
          <w:rFonts w:eastAsia="Calibri"/>
          <w:sz w:val="26"/>
          <w:szCs w:val="26"/>
          <w:lang w:eastAsia="en-US"/>
        </w:rPr>
        <w:t>и</w:t>
      </w:r>
      <w:r w:rsidRPr="001249DA">
        <w:rPr>
          <w:rFonts w:eastAsia="Calibri"/>
          <w:sz w:val="26"/>
          <w:szCs w:val="26"/>
          <w:lang w:eastAsia="en-US"/>
        </w:rPr>
        <w:t>спользованными черновиками (на каждом</w:t>
      </w:r>
      <w:r w:rsidRPr="001249DA">
        <w:rPr>
          <w:spacing w:val="-4"/>
          <w:sz w:val="26"/>
          <w:szCs w:val="26"/>
        </w:rPr>
        <w:t xml:space="preserve"> конверте должна быть указана следующая информация: код региона, номер ППЭ (наименование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а</w:t>
      </w:r>
      <w:r w:rsidRPr="001249DA">
        <w:rPr>
          <w:spacing w:val="-4"/>
          <w:sz w:val="26"/>
          <w:szCs w:val="26"/>
        </w:rPr>
        <w:t>дрес)</w:t>
      </w:r>
      <w:r w:rsidR="0040277E" w:rsidRPr="001249DA">
        <w:rPr>
          <w:spacing w:val="-4"/>
          <w:sz w:val="26"/>
          <w:szCs w:val="26"/>
        </w:rPr>
        <w:t xml:space="preserve"> </w:t>
      </w:r>
      <w:r w:rsidR="0040277E" w:rsidRPr="001249DA">
        <w:rPr>
          <w:spacing w:val="-4"/>
          <w:sz w:val="26"/>
          <w:szCs w:val="26"/>
        </w:rPr>
        <w:lastRenderedPageBreak/>
        <w:t>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н</w:t>
      </w:r>
      <w:r w:rsidRPr="001249DA">
        <w:rPr>
          <w:spacing w:val="-4"/>
          <w:sz w:val="26"/>
          <w:szCs w:val="26"/>
        </w:rPr>
        <w:t>омер аудитории, код учебного предмета, название учебного предмета,</w:t>
      </w:r>
      <w:r w:rsidR="0040277E" w:rsidRPr="001249DA">
        <w:rPr>
          <w:spacing w:val="-4"/>
          <w:sz w:val="26"/>
          <w:szCs w:val="26"/>
        </w:rPr>
        <w:t xml:space="preserve"> по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оторому проводится ЕГЭ,  количество черновиков</w:t>
      </w:r>
      <w:r w:rsidR="0040277E" w:rsidRPr="001249DA">
        <w:rPr>
          <w:spacing w:val="-4"/>
          <w:sz w:val="26"/>
          <w:szCs w:val="26"/>
        </w:rPr>
        <w:t xml:space="preserve"> в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онверте);</w:t>
      </w:r>
    </w:p>
    <w:p w14:paraId="0FB6C27B" w14:textId="004EDDDC"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14:paraId="714FA12D" w14:textId="77777777"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14:paraId="16E739E8" w14:textId="77777777"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proofErr w:type="gramEnd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ИК;</w:t>
      </w:r>
    </w:p>
    <w:p w14:paraId="3FA524D1" w14:textId="77777777"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 (при наличии);</w:t>
      </w:r>
    </w:p>
    <w:p w14:paraId="36414681" w14:textId="76A6C498" w:rsidR="0041512B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="0041512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; </w:t>
      </w:r>
    </w:p>
    <w:p w14:paraId="3D822DDB" w14:textId="5E6EE684" w:rsidR="00C91E3B" w:rsidRPr="001249DA" w:rsidRDefault="0041512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форму </w:t>
      </w:r>
      <w:r w:rsidR="00C91E3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ППЭ 05-01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14:paraId="462612C9" w14:textId="1805BC28" w:rsidR="00DB6CE6" w:rsidRPr="001249DA" w:rsidDel="00F4660C" w:rsidRDefault="00DB6CE6">
      <w:pPr>
        <w:tabs>
          <w:tab w:val="left" w:pos="993"/>
        </w:tabs>
        <w:spacing w:after="0" w:line="240" w:lineRule="auto"/>
        <w:ind w:firstLine="709"/>
        <w:jc w:val="both"/>
        <w:rPr>
          <w:del w:id="352" w:author="Саламадина Дарья Олеговна" w:date="2016-07-14T14:16:00Z"/>
          <w:rFonts w:ascii="Times New Roman" w:eastAsia="Times New Roman" w:hAnsi="Times New Roman" w:cs="Times New Roman"/>
          <w:spacing w:val="-4"/>
          <w:sz w:val="26"/>
          <w:szCs w:val="26"/>
        </w:rPr>
      </w:pPr>
      <w:del w:id="353" w:author="Саламадина Дарья Олеговна" w:date="2016-07-14T14:16:00Z">
        <w:r w:rsidRPr="001249DA" w:rsidDel="00F4660C">
          <w:rPr>
            <w:rFonts w:ascii="Times New Roman" w:eastAsia="Times New Roman" w:hAnsi="Times New Roman" w:cs="Times New Roman"/>
            <w:spacing w:val="-4"/>
            <w:sz w:val="26"/>
            <w:szCs w:val="26"/>
          </w:rPr>
          <w:delText>«Протокол проведения ЕГЭ</w:delText>
        </w:r>
        <w:r w:rsidR="0040277E" w:rsidRPr="001249DA" w:rsidDel="00F4660C">
          <w:rPr>
            <w:rFonts w:ascii="Times New Roman" w:eastAsia="Times New Roman" w:hAnsi="Times New Roman" w:cs="Times New Roman"/>
            <w:spacing w:val="-4"/>
            <w:sz w:val="26"/>
            <w:szCs w:val="26"/>
          </w:rPr>
          <w:delText xml:space="preserve"> в</w:delText>
        </w:r>
        <w:r w:rsidR="0040277E" w:rsidDel="00F4660C">
          <w:rPr>
            <w:rFonts w:ascii="Times New Roman" w:eastAsia="Times New Roman" w:hAnsi="Times New Roman" w:cs="Times New Roman"/>
            <w:spacing w:val="-4"/>
            <w:sz w:val="26"/>
            <w:szCs w:val="26"/>
          </w:rPr>
          <w:delText> </w:delText>
        </w:r>
        <w:r w:rsidR="0040277E" w:rsidRPr="001249DA" w:rsidDel="00F4660C">
          <w:rPr>
            <w:rFonts w:ascii="Times New Roman" w:eastAsia="Times New Roman" w:hAnsi="Times New Roman" w:cs="Times New Roman"/>
            <w:spacing w:val="-4"/>
            <w:sz w:val="26"/>
            <w:szCs w:val="26"/>
          </w:rPr>
          <w:delText>а</w:delText>
        </w:r>
        <w:r w:rsidRPr="001249DA" w:rsidDel="00F4660C">
          <w:rPr>
            <w:rFonts w:ascii="Times New Roman" w:eastAsia="Times New Roman" w:hAnsi="Times New Roman" w:cs="Times New Roman"/>
            <w:spacing w:val="-4"/>
            <w:sz w:val="26"/>
            <w:szCs w:val="26"/>
          </w:rPr>
          <w:delText>удитории»;</w:delText>
        </w:r>
      </w:del>
    </w:p>
    <w:p w14:paraId="3DAB75E5" w14:textId="6E74F8D2"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14:paraId="75D6B9F7" w14:textId="1B6C0744"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14:paraId="49A92886" w14:textId="77777777"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14:paraId="798476D1" w14:textId="77777777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Заполнить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формы:</w:t>
      </w:r>
    </w:p>
    <w:p w14:paraId="69CF1D78" w14:textId="79398E9D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ПЭ»; </w:t>
      </w:r>
    </w:p>
    <w:p w14:paraId="49AA7403" w14:textId="481627E5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ППЭ 13-01 «Протокол проведения </w:t>
      </w:r>
      <w:del w:id="354" w:author="Саламадина Дарья Олеговна" w:date="2016-10-31T11:15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355" w:author="Саламадина Дарья Олеговна" w:date="2016-10-31T11:15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14:paraId="2B3174C0" w14:textId="6278FC18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14:paraId="2358C58A" w14:textId="1548236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14:paraId="1F9F062B" w14:textId="7CFFA1B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бщественного (-ых) наблюдателя (-ей) (в случае присутствия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экзамена) заполненную форму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(в случае неявки общественного наблюдателя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«Общественный наблюдатель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ПЭ»).</w:t>
      </w:r>
      <w:proofErr w:type="gramEnd"/>
    </w:p>
    <w:p w14:paraId="32BC5A97" w14:textId="41437CB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все необходимые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(два экземпляра) члену ГЭК.</w:t>
      </w:r>
    </w:p>
    <w:p w14:paraId="7EEC2AD1" w14:textId="0F6610E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Присутствовать при упаковке членами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тдельные </w:t>
      </w:r>
      <w:proofErr w:type="spellStart"/>
      <w:r w:rsidR="00C827F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ins w:id="356" w:author="Саламадина Дарья Олеговна" w:date="2016-10-14T11:01:00Z">
        <w:r w:rsidR="00686FB3" w:rsidRPr="00686FB3">
          <w:t xml:space="preserve"> </w:t>
        </w:r>
        <w:r w:rsidR="00686FB3" w:rsidRPr="00686FB3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за специально подготовленным столом, находящимся в зоне видимости камер видеонаблюдения</w:t>
        </w:r>
      </w:ins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:</w:t>
      </w:r>
    </w:p>
    <w:p w14:paraId="45339D92" w14:textId="734AF94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ЭМ;</w:t>
      </w:r>
    </w:p>
    <w:p w14:paraId="6830B770" w14:textId="074FDB7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заполненные формы ППЭ (кроме формы ППЭ-10 «Отчет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которая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ЭК);</w:t>
      </w:r>
    </w:p>
    <w:p w14:paraId="2FFA35E1" w14:textId="77777777"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наличии);</w:t>
      </w:r>
    </w:p>
    <w:p w14:paraId="2CF1CBAF" w14:textId="609C7E1E"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КИМ,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вложенные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участников ЕГЭ;</w:t>
      </w:r>
    </w:p>
    <w:p w14:paraId="07481924" w14:textId="4AFE967E"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конверты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черновиками;</w:t>
      </w:r>
    </w:p>
    <w:p w14:paraId="73F925D5" w14:textId="77777777"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 (или) имеющие полиграфические дефекты 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82D5F94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ИК;</w:t>
      </w:r>
    </w:p>
    <w:p w14:paraId="3FB88CB4" w14:textId="5CD3EB6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</w:p>
    <w:p w14:paraId="25FAAA5C" w14:textId="543792CC" w:rsidR="00DB6CE6" w:rsidRPr="001249DA" w:rsidDel="00F75A2A" w:rsidRDefault="00DB6CE6" w:rsidP="00D843BF">
      <w:pPr>
        <w:tabs>
          <w:tab w:val="left" w:pos="993"/>
        </w:tabs>
        <w:spacing w:line="240" w:lineRule="auto"/>
        <w:ind w:firstLine="709"/>
        <w:contextualSpacing/>
        <w:jc w:val="both"/>
        <w:rPr>
          <w:del w:id="357" w:author="Саламадина Дарья Олеговна" w:date="2016-11-01T11:46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358" w:author="Саламадина Дарья Олеговна" w:date="2016-11-01T11:46:00Z">
        <w:r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После завершения экзамена</w:delText>
        </w:r>
        <w:r w:rsidR="0040277E"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 с</w:delText>
        </w:r>
        <w:r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бора</w:delText>
        </w:r>
        <w:r w:rsidR="0040277E"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 и</w:delText>
        </w:r>
        <w:r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 всех аудиторий дать указание техническим специалистам остановить видеонаблюдение. Видеонаблюдение может быть остановлено последовательно</w:delText>
        </w:r>
        <w:r w:rsidR="0040277E"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 м</w:delText>
        </w:r>
        <w:r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ере завершения экзамена</w:delText>
        </w:r>
        <w:r w:rsidR="0040277E"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 п</w:delText>
        </w:r>
        <w:r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редоставле</w:delText>
        </w:r>
        <w:r w:rsidR="00D843BF"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ния</w:delText>
        </w:r>
        <w:r w:rsidR="0040277E"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 и</w:delText>
        </w:r>
        <w:r w:rsidR="00D843BF" w:rsidRPr="00F75A2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 отдельных аудиторий.</w:delText>
        </w:r>
        <w:r w:rsidR="00D843BF" w:rsidRPr="001249DA" w:rsidDel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</w:p>
    <w:p w14:paraId="1C666484" w14:textId="10A39476" w:rsidR="00DB6CE6" w:rsidRPr="001249DA" w:rsidRDefault="00DB6CE6">
      <w:pPr>
        <w:pStyle w:val="2"/>
        <w:pPrChange w:id="359" w:author="Саламадина Дарья Олеговна" w:date="2016-10-19T14:27:00Z">
          <w:pPr>
            <w:pStyle w:val="2"/>
            <w:ind w:left="1286" w:hanging="576"/>
          </w:pPr>
        </w:pPrChange>
      </w:pPr>
      <w:bookmarkStart w:id="360" w:name="_Toc349652037"/>
      <w:bookmarkStart w:id="361" w:name="_Toc350962479"/>
      <w:bookmarkStart w:id="362" w:name="_Toc438199160"/>
      <w:bookmarkStart w:id="363" w:name="_Toc464653523"/>
      <w:r w:rsidRPr="001249DA">
        <w:lastRenderedPageBreak/>
        <w:t>Инструкция</w:t>
      </w:r>
      <w:bookmarkStart w:id="364" w:name="_Toc349652038"/>
      <w:bookmarkEnd w:id="360"/>
      <w:r w:rsidRPr="001249DA">
        <w:t xml:space="preserve">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361"/>
      <w:bookmarkEnd w:id="362"/>
      <w:bookmarkEnd w:id="363"/>
      <w:bookmarkEnd w:id="364"/>
    </w:p>
    <w:p w14:paraId="1F2ACE4F" w14:textId="391B5A1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довлетворяющие требованиям, предъявляемым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аботникам ППЭ. </w:t>
      </w:r>
    </w:p>
    <w:p w14:paraId="48396293" w14:textId="4A24C1E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тому учебному предмету. </w:t>
      </w:r>
    </w:p>
    <w:p w14:paraId="5C876BE1" w14:textId="4926818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14:paraId="524285B5" w14:textId="59DC6E6D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14:paraId="5D104AF7" w14:textId="1A67C0E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заблаговременно должен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5518DA3E" w14:textId="77939F6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14:paraId="357967AC" w14:textId="7BDE0EEC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удитории;</w:t>
      </w:r>
    </w:p>
    <w:p w14:paraId="0D8B0196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14:paraId="28C891A3" w14:textId="087B62C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</w:t>
      </w:r>
    </w:p>
    <w:p w14:paraId="3187F242" w14:textId="607FF4F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организатор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ППЭ должен:</w:t>
      </w:r>
    </w:p>
    <w:p w14:paraId="476591DD" w14:textId="59B86173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в 07.50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14:paraId="1E99947E" w14:textId="5865EDC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хранения личных вещей организаторов,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14:paraId="04E26B03" w14:textId="14443CE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времени;</w:t>
      </w:r>
    </w:p>
    <w:p w14:paraId="7D2FFF45" w14:textId="25470FC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удиториям ППЭ согласно форме ППЭ-07 «Список работников ППЭ».</w:t>
      </w:r>
    </w:p>
    <w:p w14:paraId="3560E836" w14:textId="553296C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уководителя ППЭ:</w:t>
      </w:r>
    </w:p>
    <w:p w14:paraId="61B93A0E" w14:textId="363978B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                                    (2 экземпляра);</w:t>
      </w:r>
    </w:p>
    <w:p w14:paraId="19F50E25" w14:textId="25EA8AA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del w:id="365" w:author="Саламадина Дарья Олеговна" w:date="2016-10-31T11:09:00Z">
        <w:r w:rsidRPr="001249DA" w:rsidDel="000C2F4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delText xml:space="preserve"> </w:delText>
        </w:r>
      </w:del>
      <w:ins w:id="366" w:author="Саламадина Дарья Олеговна" w:date="2016-10-31T11:09:00Z">
        <w:r w:rsidR="000C2F4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14:paraId="692C59DC" w14:textId="14EDE12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14:paraId="65804481" w14:textId="30F9068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14:paraId="04D1052C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ППЭ-16 «Расшифровка кодов образовательных организаций ППЭ»;</w:t>
      </w:r>
    </w:p>
    <w:p w14:paraId="61C02992" w14:textId="1F13EFF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инструкцию для участника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 перед началом экзамена; </w:t>
      </w:r>
    </w:p>
    <w:p w14:paraId="2407B5E9" w14:textId="62B188D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кзаменационными материалами (ЭМ);</w:t>
      </w:r>
    </w:p>
    <w:p w14:paraId="56DA6663" w14:textId="121EAE8F" w:rsidR="00DB6CE6" w:rsidRPr="001249DA" w:rsidRDefault="00DB6CE6" w:rsidP="00C97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омерами аудиторий;</w:t>
      </w:r>
      <w:r w:rsidR="00AA431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1396CD64" w14:textId="53E538D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ППЭ 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ыдаются);</w:t>
      </w:r>
    </w:p>
    <w:p w14:paraId="1B523E9C" w14:textId="2508321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удиторию).</w:t>
      </w:r>
    </w:p>
    <w:p w14:paraId="3D38B2E0" w14:textId="55D4816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вою аудиторию, проверить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отовность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кзамену (в том числе готовность средств видеонаблюдения), проветрить аудиторию (при необходимости)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14:paraId="43330ACD" w14:textId="010864B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Вывесить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один экземпляр формы ППЭ-05-01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83222A2" w14:textId="33663BE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 участников ЕГЭ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листа).</w:t>
      </w:r>
    </w:p>
    <w:p w14:paraId="56675141" w14:textId="598DBA6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оске образец регистрационных полей бланка регистрации участника ЕГЭ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14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подготовить необходимую информацию для заполнения бланков регистрации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полученной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формы ППЭ-16 «Расшифровка кодов образовательных организаций ППЭ».</w:t>
      </w:r>
    </w:p>
    <w:p w14:paraId="54A5117D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39E1AC1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экзамена</w:t>
      </w: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14:paraId="43E83545" w14:textId="77777777" w:rsidTr="00EB09D0">
        <w:trPr>
          <w:trHeight w:val="4330"/>
        </w:trPr>
        <w:tc>
          <w:tcPr>
            <w:tcW w:w="9781" w:type="dxa"/>
          </w:tcPr>
          <w:p w14:paraId="23752AD8" w14:textId="529E1C82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14:paraId="60F953F1" w14:textId="2F05543D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организатору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удитории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14:paraId="58163C96" w14:textId="2A71CA41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.д.; </w:t>
            </w:r>
          </w:p>
          <w:p w14:paraId="681F1FE1" w14:textId="14FB9800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14:paraId="0D16EF55" w14:textId="2F3ED9DC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 (ЭМ)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ЭМ.</w:t>
            </w:r>
          </w:p>
        </w:tc>
      </w:tr>
    </w:tbl>
    <w:p w14:paraId="3E50640B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D1ADAE1" w14:textId="3ACB18D2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Вход участников ЕГЭ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удиторию </w:t>
      </w:r>
    </w:p>
    <w:p w14:paraId="7A4BBE41" w14:textId="54F6B10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Ответственный организатор при входе участников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удиторию должен:</w:t>
      </w:r>
    </w:p>
    <w:p w14:paraId="46CEBF9F" w14:textId="7A8CA0B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сверить данные документа, удостоверяющего личность участника ЕГЭ,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del w:id="367" w:author="Саламадина Дарья Олеговна" w:date="2016-10-31T11:09:00Z">
        <w:r w:rsidRPr="001249DA" w:rsidDel="000C2F4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delText xml:space="preserve"> </w:delText>
        </w:r>
      </w:del>
      <w:ins w:id="368" w:author="Саламадина Дарья Олеговна" w:date="2016-10-31T11:09:00Z">
        <w:r w:rsidR="000C2F4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лучае расхождения персональных данных участника ЕГЭ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орме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del w:id="369" w:author="Саламадина Дарья Олеговна" w:date="2016-10-31T11:09:00Z">
        <w:r w:rsidRPr="001249DA" w:rsidDel="000C2F4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delText>ЕГЭ</w:delText>
        </w:r>
      </w:del>
      <w:ins w:id="370" w:author="Саламадина Дарья Олеговна" w:date="2016-10-31T11:09:00Z">
        <w:r w:rsidR="000C2F4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ГИА</w:t>
        </w:r>
      </w:ins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ответственный организатор заполняет форму ППЭ 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удитории»;</w:t>
      </w:r>
    </w:p>
    <w:p w14:paraId="049A01EB" w14:textId="12A2594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сообщить участнику ЕГЭ номер его места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удитории.</w:t>
      </w:r>
    </w:p>
    <w:p w14:paraId="23484EF8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14:paraId="155B34E8" w14:textId="77777777" w:rsidTr="00EB09D0">
        <w:tc>
          <w:tcPr>
            <w:tcW w:w="9781" w:type="dxa"/>
          </w:tcPr>
          <w:p w14:paraId="280A3538" w14:textId="5162F0B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ЕГЭ могут взять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удиторию только документ,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удостоверяющий личность, черную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гелевую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капиллярную ручку, специальные технические средства (для участников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ВЗ, детей-инвалидов, инвалидов), при необходимости - лекарства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итание,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акже средства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оспитания (далее - дополнительные материалы, которые можно использовать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тдельным учебным предметам).</w:t>
            </w:r>
          </w:p>
          <w:p w14:paraId="2AA876DE" w14:textId="5B04B092" w:rsidR="008E7715" w:rsidRPr="001249DA" w:rsidRDefault="00DB6CE6" w:rsidP="008E771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ЕГЭ разрешается пользоваться следующими дополнительными материалами: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атематике линейка;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изике – линейка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имии – непрограммируемый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еографии – линейка, транспортир, непрограммируемый калькулятор.</w:t>
            </w:r>
          </w:p>
          <w:p w14:paraId="1BE4EE1B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88F31EA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Непрограммируемые калькуляторы: </w:t>
            </w:r>
          </w:p>
          <w:p w14:paraId="687AA902" w14:textId="2A7BCDA0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обеспечивают выполнение арифметических вычислений (сложение, вычитание, умножение, деление, извлечение корня)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ычисление тригонометрических функций (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sin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cos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arcsin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arcos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); </w:t>
            </w:r>
          </w:p>
          <w:p w14:paraId="44B2AB1C" w14:textId="103A7138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существляют функции средства связи, хранилища базы данных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имеют доступ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етям передачи данных (в том числе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нформационно-телекоммуникационной сети «Интернет»).</w:t>
            </w:r>
          </w:p>
        </w:tc>
      </w:tr>
    </w:tbl>
    <w:p w14:paraId="670952B0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BB622C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Организатор должен:</w:t>
      </w:r>
    </w:p>
    <w:p w14:paraId="4561C56D" w14:textId="4C3E45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проследить, чтобы  участник ЕГЭ занял отведенное ему место строго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ППЭ»;</w:t>
      </w:r>
    </w:p>
    <w:p w14:paraId="52DFADDB" w14:textId="21E9B8E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следить, чтобы 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енялись местами;</w:t>
      </w:r>
    </w:p>
    <w:p w14:paraId="6A1D7A6E" w14:textId="37265AC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напомнить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запрете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ередачи информации. </w:t>
      </w:r>
    </w:p>
    <w:p w14:paraId="07EEBFEE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ЭМ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15"/>
      </w:r>
    </w:p>
    <w:p w14:paraId="6D45CB80" w14:textId="048FA66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09.45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ins w:id="371" w:author="Саламадина Дарья Олеговна" w:date="2016-10-14T11:02:00Z">
        <w:r w:rsidR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ЭМ:</w:t>
      </w:r>
    </w:p>
    <w:p w14:paraId="299CD6A0" w14:textId="6219844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(ИК);</w:t>
      </w:r>
    </w:p>
    <w:p w14:paraId="00E28BF9" w14:textId="394C4CE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14:paraId="0E208CC0" w14:textId="388597C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каждого типа бланков ЕГЭ (или возвратный доставочный пакет для упаковки всех типов бланков ЕГЭ)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аполнению).</w:t>
      </w:r>
    </w:p>
    <w:p w14:paraId="11C46B8F" w14:textId="7C0FC2A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14:paraId="375F08B5" w14:textId="7AD88E5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предупредить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видеонаблюдения;</w:t>
      </w:r>
    </w:p>
    <w:p w14:paraId="53DDC8F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инструктаж участников ЕГЭ.</w:t>
      </w:r>
    </w:p>
    <w:p w14:paraId="7E741068" w14:textId="676D0D6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вух частей.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Первая часть инструктажа проводится  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орядке проведения экзамена, правилах оформления экзаменационной работы,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продолжительности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ознакомления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ом, что  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онтрольных измерительных материалах (КИМ)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проверяются.</w:t>
      </w:r>
    </w:p>
    <w:p w14:paraId="45A67412" w14:textId="6C8BD61D" w:rsidR="00DB6CE6" w:rsidRPr="001249DA" w:rsidRDefault="00DB6CE6" w:rsidP="00DB6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проведения первой части инструктажа необходимо продемонстрировать участникам ЕГЭ целостность упаковки доставочного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14:paraId="1DBFADFC" w14:textId="7BAD06C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Вторая часть инструктажа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выполнение следующих действий. Организатору необходимо:</w:t>
      </w:r>
    </w:p>
    <w:p w14:paraId="5D824F0C" w14:textId="2A1FECE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доставочный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  <w:proofErr w:type="gramEnd"/>
    </w:p>
    <w:p w14:paraId="6B1F6988" w14:textId="549BF34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зафиксировать дату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del w:id="372" w:author="Саламадина Дарья Олеговна" w:date="2016-10-31T11:10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373" w:author="Саламадина Дарья Олеговна" w:date="2016-10-31T11:10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14:paraId="2F206F02" w14:textId="1F663C8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 всем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произвольном порядке (в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ЕГЭ находятся: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КИМ, бланк регистрации,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14:paraId="0A4F6916" w14:textId="07833CF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указание участникам ЕГЭ вскрыть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содержимое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237F1DCD" w14:textId="3ED04066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регистрационных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14:paraId="5EA70CC6" w14:textId="05CE768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обнаружения ошибочного заполнения регистрационных полей организаторы дают указание участнику ЕГЭ внести соответствующие исправления;</w:t>
      </w:r>
    </w:p>
    <w:p w14:paraId="49A1F6D3" w14:textId="32DA671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заполнения всеми участниками ЕГЭ бланков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объявить начало, продолжительность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9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14:paraId="6586CFE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Начало выполнения экзаменационной работы</w:t>
      </w:r>
    </w:p>
    <w:p w14:paraId="7FE27CD3" w14:textId="43C8A76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работы.</w:t>
      </w:r>
    </w:p>
    <w:p w14:paraId="2EDB956D" w14:textId="68B542F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14:paraId="39004A4B" w14:textId="706DB89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Во время выполнения экзаменационной работы участниками ЕГЭ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14:paraId="5B2EF4F6" w14:textId="7BA5841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орядком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допускать:</w:t>
      </w:r>
    </w:p>
    <w:p w14:paraId="337879C7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разговоров  участников ЕГЭ между собой;</w:t>
      </w:r>
    </w:p>
    <w:p w14:paraId="2FE49D29" w14:textId="5E185C4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обмена любыми материалами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редметами между участниками ЕГЭ;</w:t>
      </w:r>
    </w:p>
    <w:p w14:paraId="706E0DE0" w14:textId="2C311D23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 уведомления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кзамены (при наличии необходимо изъять), средств связи,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кроме разрешенных, которые содержатся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14:paraId="49173E5D" w14:textId="5B8989BD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переписывания участниками ЕГЭ заданий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организации;</w:t>
      </w:r>
    </w:p>
    <w:p w14:paraId="1BC05685" w14:textId="3668AFAD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произвольного выхода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без сопровождения организатора вне аудитории;</w:t>
      </w:r>
    </w:p>
    <w:p w14:paraId="3CC3F2E6" w14:textId="595F7A46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содействия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 связи,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средств 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14:paraId="444A3F71" w14:textId="05A1B27D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бумажном или электронном носителях, письменных принадлежностей,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информации, фотографирования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ассистентами, организаторами или техническими специалистами.</w:t>
      </w:r>
      <w:proofErr w:type="gramEnd"/>
    </w:p>
    <w:p w14:paraId="6F709C61" w14:textId="76A2375A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остоянием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ухудшении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амочувствия направлять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опровождении организаторов вне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пункт.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следует напомнить участнику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озможности досрочно завершить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ересдачу. </w:t>
      </w:r>
    </w:p>
    <w:p w14:paraId="4E2C1645" w14:textId="6CBAD69B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аботой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ообщать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 всех случаях неполадок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 ГЭК.</w:t>
      </w:r>
    </w:p>
    <w:p w14:paraId="0C5F379A" w14:textId="4C07933F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 предъявил претензию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одержанию задания своего КИМ, необходимо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 суть претензии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лужебной записке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 (служебная записка должна содержать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никальном номере КИМ, задании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одержании замечания).</w:t>
      </w:r>
    </w:p>
    <w:p w14:paraId="3BE4BCF4" w14:textId="6340E25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выходе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необходимо проверить комплектность оставленных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рабочем столе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черновиков.</w:t>
      </w:r>
    </w:p>
    <w:p w14:paraId="5131A459" w14:textId="7423A45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Случаи удаления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 </w:t>
      </w:r>
    </w:p>
    <w:p w14:paraId="787ABDA6" w14:textId="596F19B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установлении факта 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 средств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ЕГЭ или иного нарушения ими установленного Порядка проведения ГИА такие участники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кзамена.  </w:t>
      </w:r>
    </w:p>
    <w:p w14:paraId="17CA88E9" w14:textId="21AD1F23"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этом случае ответственный организатор совместно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леном (членами) ГЭК, руководителем ППЭ должен:</w:t>
      </w:r>
    </w:p>
    <w:p w14:paraId="3B2D0EB1" w14:textId="7DABDE21" w:rsidR="00DB6CE6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ППЭ-21 «Акт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ГИА»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14:paraId="4A996368" w14:textId="21F0AE2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ППЭ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del w:id="376" w:author="Саламадина Дарья Олеговна" w:date="2016-10-31T11:10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377" w:author="Саламадина Дарья Олеговна" w:date="2016-10-31T11:10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удитории»; </w:t>
      </w:r>
    </w:p>
    <w:p w14:paraId="79877514" w14:textId="7EF216C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аудитории поставить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Удален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 поле. </w:t>
      </w:r>
    </w:p>
    <w:p w14:paraId="5CA37A79" w14:textId="5AA4149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ожет покинуть аудиторию. Ответственный организатор должен пригласить организатора вне аудитории, который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ригласит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казанном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Ответственный организатор должен:</w:t>
      </w:r>
    </w:p>
    <w:p w14:paraId="069E57B1" w14:textId="2279AD3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del w:id="378" w:author="Саламадина Дарья Олеговна" w:date="2016-10-31T11:10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379" w:author="Саламадина Дарья Олеговна" w:date="2016-10-31T11:10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14:paraId="0396CBB7" w14:textId="253A043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поле.</w:t>
      </w:r>
    </w:p>
    <w:p w14:paraId="4B11D79D" w14:textId="4AD59ED6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дополнительных бланков ответов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атематике базового уровня)</w:t>
      </w:r>
    </w:p>
    <w:p w14:paraId="06897B5A" w14:textId="75E3EC7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 случае если участник ЕГЭ полностью заполнил бланк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2, организатор должен:</w:t>
      </w:r>
    </w:p>
    <w:p w14:paraId="634DF2F3" w14:textId="08B6155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убедиться, чтобы обе стороны бланка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были полностью заполнены,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ротивном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ответы, внесенные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 оцениваться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удут; </w:t>
      </w:r>
    </w:p>
    <w:p w14:paraId="406E4A84" w14:textId="5288486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росьбе участника ЕГЭ дополнительный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14:paraId="1857DCA7" w14:textId="6A2366F3" w:rsidR="00366440" w:rsidRPr="00366440" w:rsidRDefault="00DB6CE6" w:rsidP="00366440">
      <w:pPr>
        <w:spacing w:after="0" w:line="240" w:lineRule="auto"/>
        <w:ind w:firstLine="709"/>
        <w:jc w:val="both"/>
        <w:rPr>
          <w:ins w:id="380" w:author="Саламадина Дарья Олеговна" w:date="2016-07-14T12:47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381" w:author="Саламадина Дарья Олеговна" w:date="2016-07-14T12:47:00Z">
        <w:r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заполнить верхнее поле</w:delText>
        </w:r>
        <w:r w:rsidR="0040277E"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ополнительном бланке ответов </w:delText>
        </w:r>
        <w:r w:rsidR="0040277E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№ </w:delText>
        </w:r>
        <w:r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2 (при выдаче дополнительного бланка ответов </w:delText>
        </w:r>
        <w:r w:rsidR="0040277E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№ </w:delText>
        </w:r>
        <w:r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2</w:delText>
        </w:r>
        <w:r w:rsidR="0040277E"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оле «Дополнительный бланк ответов </w:delText>
        </w:r>
        <w:r w:rsidR="0040277E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№ </w:delText>
        </w:r>
        <w:r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2» основного бланка ответов </w:delText>
        </w:r>
        <w:r w:rsidR="0040277E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№ </w:delText>
        </w:r>
        <w:r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2 вписать номер выдаваемого дополнительного бланка ответов </w:delText>
        </w:r>
        <w:r w:rsidR="0040277E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№ </w:delText>
        </w:r>
        <w:r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2,</w:delText>
        </w:r>
        <w:r w:rsidR="0040277E"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а</w:delText>
        </w:r>
        <w:r w:rsidR="0040277E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а выданном дополнительном бланке ответов </w:delText>
        </w:r>
        <w:r w:rsidR="0040277E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№ </w:delText>
        </w:r>
        <w:r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2 проставить номер листа</w:delText>
        </w:r>
        <w:r w:rsidR="0040277E"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  <w:r w:rsidRPr="001249DA" w:rsidDel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оответствующем поле бланка);</w:delText>
        </w:r>
      </w:del>
      <w:ins w:id="382" w:author="Саламадина Дарья Олеговна" w:date="2016-07-14T12:47:00Z">
        <w:r w:rsidR="00366440" w:rsidRPr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поле «Следующий дополнител</w:t>
        </w:r>
        <w:r w:rsidR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ьный бланк ответов № 2» внести </w:t>
        </w:r>
        <w:r w:rsidR="00366440" w:rsidRPr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цифровое значение </w:t>
        </w:r>
        <w:proofErr w:type="spellStart"/>
        <w:r w:rsidR="00366440" w:rsidRPr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штрихкода</w:t>
        </w:r>
        <w:proofErr w:type="spellEnd"/>
        <w:r w:rsidR="00366440" w:rsidRPr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следующего дополнительного бланка ответов № 2 (расположенное под </w:t>
        </w:r>
        <w:proofErr w:type="spellStart"/>
        <w:r w:rsidR="00366440" w:rsidRPr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штрихкодом</w:t>
        </w:r>
        <w:proofErr w:type="spellEnd"/>
        <w:r w:rsidR="00366440" w:rsidRPr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бланка), который выдает</w:t>
        </w:r>
      </w:ins>
      <w:ins w:id="383" w:author="Саламадина Дарья Олеговна" w:date="2016-07-14T12:48:00Z">
        <w:r w:rsidR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ся</w:t>
        </w:r>
      </w:ins>
      <w:ins w:id="384" w:author="Саламадина Дарья Олеговна" w:date="2016-07-14T12:47:00Z">
        <w:r w:rsidR="00366440" w:rsidRPr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участнику ЕГЭ для заполнения; </w:t>
        </w:r>
      </w:ins>
    </w:p>
    <w:p w14:paraId="0B914E36" w14:textId="7DB8BD4B" w:rsidR="00366440" w:rsidRPr="001249DA" w:rsidRDefault="00366440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385" w:author="Саламадина Дарья Олеговна" w:date="2016-07-14T12:47:00Z">
        <w:r w:rsidRPr="003664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поле «Лист №» при выдаче дополнительного бланка ответов № 2 внести порядковый номер листа работы участника ЕГЭ (при этом листом № 1 является основной бланк ответов № 2, который участник ЕГЭ получил в составе индивидуального комплекта);</w:t>
        </w:r>
      </w:ins>
    </w:p>
    <w:p w14:paraId="0503ACFE" w14:textId="16152BC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зафиксировать количество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del w:id="386" w:author="Саламадина Дарья Олеговна" w:date="2016-10-31T11:10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387" w:author="Саламадина Дарья Олеговна" w:date="2016-10-31T11:10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рописать номера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2».</w:t>
      </w:r>
    </w:p>
    <w:p w14:paraId="79104F08" w14:textId="40027DC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Завершение выполнения экзаменационной работы участниками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рганизация сбора ЭМ </w:t>
      </w:r>
    </w:p>
    <w:p w14:paraId="01B4E00B" w14:textId="1C14F49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ЕГЭ, досрочно завершившие выполнение экзаменационной работы, могут покинуть ППЭ. Организатору необходимо 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все ЭМ. 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кончания выполнения экзаменационной работы сообщить участникам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кором завершении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апомнить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14:paraId="1303BC79" w14:textId="31B66E0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работы:</w:t>
      </w:r>
    </w:p>
    <w:p w14:paraId="11622376" w14:textId="03B55BC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(неиспользованные, испорченные и (или) имеющие полиграфические дефекты); </w:t>
      </w:r>
    </w:p>
    <w:p w14:paraId="7CF7248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черновики;</w:t>
      </w:r>
    </w:p>
    <w:p w14:paraId="3040635F" w14:textId="1D721DC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del w:id="388" w:author="Саламадина Дарья Олеговна" w:date="2016-10-31T11:10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389" w:author="Саламадина Дарья Олеговна" w:date="2016-10-31T11:10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факты неявки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проверить отметки фактов (в случае если такие факты имели место быть)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кзамена,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незавершения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экзаменационной работы, ошибок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окументах.</w:t>
      </w:r>
    </w:p>
    <w:p w14:paraId="31310CC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выполнения экзаменационной работы участниками ЕГЭ организатор должен:</w:t>
      </w:r>
    </w:p>
    <w:p w14:paraId="41C3086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видимости камер видеонаблюдения объявить, что выполнение экзаменационной работы окончено;</w:t>
      </w:r>
    </w:p>
    <w:p w14:paraId="72262B69" w14:textId="1EB9DAE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положить все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край стола (включая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ерновики);</w:t>
      </w:r>
    </w:p>
    <w:p w14:paraId="3D5C4CBC" w14:textId="15F4D8D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вложить КИМ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14:paraId="18F8B03A" w14:textId="767F4E6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Собрать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частников ЕГЭ:</w:t>
      </w:r>
    </w:p>
    <w:p w14:paraId="178D5214" w14:textId="25D067FA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(в случае если такие бланки выдавались участникам ЕГЭ);</w:t>
      </w:r>
    </w:p>
    <w:p w14:paraId="239274CD" w14:textId="0985EAF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14:paraId="4497A467" w14:textId="798E7E5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ППЭ, (в случае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спользуются);</w:t>
      </w:r>
    </w:p>
    <w:p w14:paraId="088AEBA6" w14:textId="0F4D7C28" w:rsidR="00DB6CE6" w:rsidRPr="00311A99" w:rsidRDefault="00936E6B" w:rsidP="00DB6CE6">
      <w:pPr>
        <w:spacing w:after="0" w:line="240" w:lineRule="auto"/>
        <w:ind w:firstLine="709"/>
        <w:contextualSpacing/>
        <w:jc w:val="both"/>
        <w:rPr>
          <w:ins w:id="390" w:author="Саламадина Дарья Олеговна" w:date="2016-11-01T17:26:00Z"/>
          <w:rFonts w:ascii="Times New Roman" w:eastAsia="Times New Roman" w:hAnsi="Times New Roman" w:cs="Times New Roman"/>
          <w:sz w:val="26"/>
          <w:szCs w:val="26"/>
          <w:lang w:eastAsia="ru-RU"/>
          <w:rPrChange w:id="391" w:author="Саламадина Дарья Олеговна" w:date="2016-11-01T17:27:00Z">
            <w:rPr>
              <w:ins w:id="392" w:author="Саламадина Дарья Олеговна" w:date="2016-11-01T17:26:00Z"/>
              <w:rFonts w:ascii="Times New Roman" w:eastAsia="Times New Roman" w:hAnsi="Times New Roman" w:cs="Times New Roman"/>
              <w:sz w:val="26"/>
              <w:szCs w:val="26"/>
              <w:lang w:val="en-US" w:eastAsia="ru-RU"/>
            </w:rPr>
          </w:rPrChange>
        </w:rPr>
      </w:pPr>
      <w:proofErr w:type="gramStart"/>
      <w:ins w:id="393" w:author="Саламадина Дарья Олеговна" w:date="2016-10-12T13:46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случае если</w:t>
        </w:r>
      </w:ins>
      <w:ins w:id="394" w:author="Саламадина Дарья Олеговна" w:date="2016-10-12T13:44:00Z">
        <w:r w:rsidRPr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бланки ответов </w:t>
        </w:r>
      </w:ins>
      <w:ins w:id="395" w:author="Саламадина Дарья Олеговна" w:date="2016-10-12T13:46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№ 2, предназначенные для </w:t>
        </w:r>
      </w:ins>
      <w:ins w:id="396" w:author="Саламадина Дарья Олеговна" w:date="2016-10-12T13:47:00Z">
        <w:r w:rsidRPr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записи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ответов </w:t>
        </w:r>
      </w:ins>
      <w:ins w:id="397" w:author="Саламадина Дарья Олеговна" w:date="2016-10-12T13:44:00Z">
        <w:r w:rsidRPr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на задания с развернутым ответом</w:t>
        </w:r>
      </w:ins>
      <w:ins w:id="398" w:author="Саламадина Дарья Олеговна" w:date="2016-10-12T13:4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</w:ins>
      <w:ins w:id="399" w:author="Саламадина Дарья Олеговна" w:date="2016-10-12T13:44:00Z">
        <w:r w:rsidRPr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и дополнительные бланки </w:t>
        </w:r>
      </w:ins>
      <w:ins w:id="400" w:author="Саламадина Дарья Олеговна" w:date="2016-10-12T13:4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ответов № 2 (если такие выдавались по просьбе участника ЕГЭ) </w:t>
        </w:r>
      </w:ins>
      <w:ins w:id="401" w:author="Саламадина Дарья Олеговна" w:date="2016-10-12T13:44:00Z">
        <w:r w:rsidRPr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содержат незаполненные области (за исключением регистрационных полей), то </w:t>
        </w:r>
      </w:ins>
      <w:ins w:id="402" w:author="Саламадина Дарья Олеговна" w:date="2016-10-12T13:48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необходимо</w:t>
        </w:r>
      </w:ins>
      <w:ins w:id="403" w:author="Саламадина Дарья Олеговна" w:date="2016-10-12T13:44:00Z">
        <w:r w:rsidRPr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ins w:id="404" w:author="Саламадина Дарья Олеговна" w:date="2016-10-12T13:48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погасить их</w:t>
        </w:r>
      </w:ins>
      <w:ins w:id="405" w:author="Саламадина Дарья Олеговна" w:date="2016-10-12T13:44:00Z">
        <w:r w:rsidRPr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следующим образом:</w:t>
        </w:r>
        <w:proofErr w:type="gramEnd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ins w:id="406" w:author="Саламадина Дарья Олеговна" w:date="2016-10-12T13:48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«</w:t>
        </w:r>
      </w:ins>
      <w:ins w:id="407" w:author="Саламадина Дарья Олеговна" w:date="2016-10-12T13:44:00Z">
        <w:r w:rsidRPr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Z</w:t>
        </w:r>
      </w:ins>
      <w:ins w:id="408" w:author="Саламадина Дарья Олеговна" w:date="2016-10-12T13:48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»; </w:t>
        </w:r>
      </w:ins>
      <w:del w:id="409" w:author="Саламадина Дарья Олеговна" w:date="2016-10-12T13:48:00Z"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поставить знак «</w:delText>
        </w:r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delText>Z</w:delText>
        </w:r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»</w:delText>
        </w:r>
        <w:r w:rsidR="0040277E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олях бланков ответов </w:delText>
        </w:r>
        <w:r w:rsidR="0040277E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№ </w:delText>
        </w:r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2, предназначенных для </w:delText>
        </w:r>
      </w:del>
      <w:del w:id="410" w:author="Саламадина Дарья Олеговна" w:date="2016-10-12T13:47:00Z"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записи </w:delText>
        </w:r>
      </w:del>
      <w:del w:id="411" w:author="Саламадина Дарья Олеговна" w:date="2016-10-12T13:48:00Z"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развернутых ответов,</w:delText>
        </w:r>
        <w:r w:rsidR="0040277E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но</w:delText>
        </w:r>
        <w:r w:rsidR="0040277E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</w:delText>
        </w:r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ставшихся незаполненными (в том числе</w:delText>
        </w:r>
        <w:r w:rsidR="0040277E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 оборотной стороне),</w:delText>
        </w:r>
        <w:r w:rsidR="0040277E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а</w:delText>
        </w:r>
        <w:r w:rsidR="0040277E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</w:delText>
        </w:r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акже</w:delText>
        </w:r>
        <w:r w:rsidR="0040277E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ыданных дополнительных бланках ответов </w:delText>
        </w:r>
        <w:r w:rsidR="0040277E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№ </w:delText>
        </w:r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2</w:delText>
        </w:r>
      </w:del>
      <w:ins w:id="412" w:author="Саламадина Дарья Олеговна" w:date="2016-11-01T17:27:00Z">
        <w:r w:rsidR="00311A9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  <w:del w:id="413" w:author="Саламадина Дарья Олеговна" w:date="2016-10-12T13:48:00Z">
        <w:r w:rsidR="00DB6CE6" w:rsidRPr="001249DA" w:rsidDel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;</w:delText>
        </w:r>
      </w:del>
    </w:p>
    <w:p w14:paraId="0CA2B3CA" w14:textId="725013C9" w:rsidR="00311A99" w:rsidRPr="00311A99" w:rsidRDefault="00311A99" w:rsidP="00311A99">
      <w:pPr>
        <w:spacing w:after="0" w:line="240" w:lineRule="auto"/>
        <w:ind w:firstLine="709"/>
        <w:contextualSpacing/>
        <w:jc w:val="both"/>
        <w:rPr>
          <w:ins w:id="414" w:author="Саламадина Дарья Олеговна" w:date="2016-11-01T17:27:00Z"/>
          <w:rFonts w:ascii="Times New Roman" w:eastAsia="Times New Roman" w:hAnsi="Times New Roman" w:cs="Times New Roman"/>
          <w:sz w:val="26"/>
          <w:szCs w:val="26"/>
          <w:lang w:eastAsia="ru-RU"/>
          <w:rPrChange w:id="415" w:author="Саламадина Дарья Олеговна" w:date="2016-11-01T17:27:00Z">
            <w:rPr>
              <w:ins w:id="416" w:author="Саламадина Дарья Олеговна" w:date="2016-11-01T17:27:00Z"/>
              <w:rFonts w:ascii="Times New Roman" w:eastAsia="Times New Roman" w:hAnsi="Times New Roman" w:cs="Times New Roman"/>
              <w:sz w:val="26"/>
              <w:szCs w:val="26"/>
              <w:lang w:val="en-US" w:eastAsia="ru-RU"/>
            </w:rPr>
          </w:rPrChange>
        </w:rPr>
      </w:pPr>
      <w:ins w:id="417" w:author="Саламадина Дарья Олеговна" w:date="2016-11-01T17:27:00Z">
        <w:r w:rsidRPr="00311A99">
          <w:rPr>
            <w:rFonts w:ascii="Times New Roman" w:eastAsia="Times New Roman" w:hAnsi="Times New Roman" w:cs="Times New Roman"/>
            <w:sz w:val="26"/>
            <w:szCs w:val="26"/>
            <w:lang w:eastAsia="ru-RU"/>
            <w:rPrChange w:id="418" w:author="Саламадина Дарья Олеговна" w:date="2016-11-01T17:27:00Z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rPrChange>
          </w:rPr>
          <w:t xml:space="preserve">Ответственный организатор в аудитории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также </w:t>
        </w:r>
        <w:r w:rsidRPr="00311A99">
          <w:rPr>
            <w:rFonts w:ascii="Times New Roman" w:eastAsia="Times New Roman" w:hAnsi="Times New Roman" w:cs="Times New Roman"/>
            <w:sz w:val="26"/>
            <w:szCs w:val="26"/>
            <w:lang w:eastAsia="ru-RU"/>
            <w:rPrChange w:id="419" w:author="Саламадина Дарья Олеговна" w:date="2016-11-01T17:27:00Z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rPrChange>
          </w:rPr>
          <w:t>должен проверить бланк ответов № 1 участника ЕГЭ на наличие замены ошибочных ответов на задания с кратким ответом. В случае если участник экзамена осуществлял во время выполнения экзаменационной работы замену ошибочных ответов, организатору необходимо посчитать количество замен ошибочных ответов,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отведенном месте.</w:t>
        </w:r>
      </w:ins>
    </w:p>
    <w:p w14:paraId="234E9722" w14:textId="58D7F478" w:rsidR="00311A99" w:rsidRPr="00311A99" w:rsidRDefault="00311A99" w:rsidP="00311A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:rPrChange w:id="420" w:author="Саламадина Дарья Олеговна" w:date="2016-11-01T17:27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</w:pPr>
      <w:ins w:id="421" w:author="Саламадина Дарья Олеговна" w:date="2016-11-01T17:27:00Z">
        <w:r w:rsidRPr="00311A99">
          <w:rPr>
            <w:rFonts w:ascii="Times New Roman" w:eastAsia="Times New Roman" w:hAnsi="Times New Roman" w:cs="Times New Roman"/>
            <w:sz w:val="26"/>
            <w:szCs w:val="26"/>
            <w:lang w:eastAsia="ru-RU"/>
            <w:rPrChange w:id="422" w:author="Саламадина Дарья Олеговна" w:date="2016-11-01T17:27:00Z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rPrChange>
          </w:rPr>
          <w:t>В случае если участник экзамена не использовал поле «Замена замены ошибочных ответов на задания с кратким ответом» раздел «Заполняется ответственным организатором в аудитории» не заполняется.</w:t>
        </w:r>
      </w:ins>
    </w:p>
    <w:p w14:paraId="547EE5D1" w14:textId="79DF974B" w:rsidR="00DB6CE6" w:rsidRPr="001249DA" w:rsidRDefault="00DB6CE6">
      <w:pPr>
        <w:tabs>
          <w:tab w:val="right" w:pos="97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pPrChange w:id="423" w:author="Саламадина Дарья Олеговна" w:date="2016-10-12T13:48:00Z">
          <w:pPr>
            <w:spacing w:after="0" w:line="240" w:lineRule="auto"/>
            <w:ind w:firstLine="709"/>
            <w:contextualSpacing/>
            <w:jc w:val="both"/>
          </w:pPr>
        </w:pPrChange>
      </w:pPr>
      <w:del w:id="424" w:author="Саламадина Дарья Олеговна" w:date="2016-11-01T17:27:00Z">
        <w:r w:rsidRPr="001249DA" w:rsidDel="00311A9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заполнить </w:delText>
        </w:r>
      </w:del>
      <w:ins w:id="425" w:author="Саламадина Дарья Олеговна" w:date="2016-11-01T17:27:00Z">
        <w:r w:rsidR="00311A9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</w:t>
        </w:r>
        <w:bookmarkStart w:id="426" w:name="_GoBack"/>
        <w:bookmarkEnd w:id="426"/>
        <w:r w:rsidR="00311A99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аполнить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ППЭ-05-02 «Протокол проведения </w:t>
      </w:r>
      <w:del w:id="427" w:author="Саламадина Дарья Олеговна" w:date="2016-10-31T11:10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428" w:author="Саламадина Дарья Олеговна" w:date="2016-10-31T11:10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удитории».</w:t>
      </w:r>
      <w:ins w:id="429" w:author="Саламадина Дарья Олеговна" w:date="2016-10-12T13:48:00Z">
        <w:r w:rsidR="00936E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ab/>
        </w:r>
      </w:ins>
    </w:p>
    <w:p w14:paraId="23436AB4" w14:textId="0EA5CF8C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 демонстрирует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торону одной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 видеонаблюдения каждую страницу протокола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14:paraId="6C6144D1" w14:textId="6639B1AB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возвратные доставочные пакеты (в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редложенных схем)</w:t>
      </w:r>
    </w:p>
    <w:p w14:paraId="6A9A066D" w14:textId="730900E8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оне видимости камер видеонаблюдения.</w:t>
      </w:r>
    </w:p>
    <w:p w14:paraId="31F57138" w14:textId="7B908B60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Обратить внимание,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озвратные доставочные пакеты упаковываются только использованные участниками ЕГЭ бланки ЕГЭ. </w:t>
      </w:r>
    </w:p>
    <w:p w14:paraId="30054138" w14:textId="00B3365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 «Упаковка каждого типа бланков ЕГЭ»:</w:t>
      </w:r>
    </w:p>
    <w:p w14:paraId="54A3CCF2" w14:textId="6B483E0E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бланки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14:paraId="2AFA4452" w14:textId="68FA1E19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14:paraId="5E1BC08C" w14:textId="6219DBE3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возвратный доставочный пакет.</w:t>
      </w:r>
    </w:p>
    <w:p w14:paraId="69B6B4FE" w14:textId="7A8778BC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На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рех возвратных доставочных пакетов заполнить следующую информацию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20"/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оторому проводится ЕГЭ, поставить метку «Х»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оответствующем поле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ависимости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одержимого возвратного доставочного конверта. </w:t>
      </w:r>
    </w:p>
    <w:p w14:paraId="214A50F6" w14:textId="726B16DE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 «Упаковка всех типов бланков ЕГЭ»:</w:t>
      </w:r>
    </w:p>
    <w:p w14:paraId="3B10BB4B" w14:textId="23B9B809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все типы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пакет. Заполнить 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0BEE027E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этом 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запрещается:</w:t>
      </w:r>
    </w:p>
    <w:p w14:paraId="44E251DF" w14:textId="3C2C7BD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использовать какие-либо иные пакеты (конверты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.д.) вместо выданных возвратных доставочных пакетов;</w:t>
      </w:r>
    </w:p>
    <w:p w14:paraId="396BB765" w14:textId="61780258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вкладывать вместе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ЕГЭ какие-либо другие материалы;</w:t>
      </w:r>
    </w:p>
    <w:p w14:paraId="7467804B" w14:textId="38503DF1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скреплять бланки ЕГЭ (скрепками, </w:t>
      </w:r>
      <w:proofErr w:type="spell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степлерами</w:t>
      </w:r>
      <w:proofErr w:type="spellEnd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.п.);</w:t>
      </w:r>
    </w:p>
    <w:p w14:paraId="41B1BEF2" w14:textId="5302DC6F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менять ориентацию бланков ЕГЭ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озвратных доставочных </w:t>
      </w:r>
      <w:proofErr w:type="gram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пакетах</w:t>
      </w:r>
      <w:proofErr w:type="gramEnd"/>
      <w:r w:rsidRPr="001249DA" w:rsidDel="0097092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(верх-низ, лицевая-оборотная сторона).</w:t>
      </w:r>
    </w:p>
    <w:p w14:paraId="5AF733F0" w14:textId="2674A8A9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еиспользованные черновики необходимо пересчитать. Использованные черновики необходимо упаковать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онверте необходимо указать: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онверте. </w:t>
      </w:r>
    </w:p>
    <w:p w14:paraId="589058D9" w14:textId="15EF9443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завершении сбора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паковки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ins w:id="430" w:author="Саламадина Дарья Олеговна" w:date="2016-10-14T11:02:00Z">
        <w:r w:rsidR="00686FB3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ентре видимости камеры видеонаблюдения объявляет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кончании экзамена. 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громко объявляет все данные протокола,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наименование предмета, количество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ЭМ (использованных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еиспользованных),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время подписания протокола. Ответственный организатор также должен продемонстрировать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 участников ЕГЭ.</w:t>
      </w:r>
    </w:p>
    <w:p w14:paraId="34AD74CB" w14:textId="0FC67AD6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соответствующих процедур пройти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ins w:id="431" w:author="Саламадина Дарья Олеговна" w:date="2016-10-14T11:03:00Z">
        <w:r w:rsidR="00686FB3" w:rsidRPr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за специально подготовленным столом, находящимся в зоне видимости камер </w:t>
        </w:r>
        <w:r w:rsidR="00686FB3" w:rsidRPr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lastRenderedPageBreak/>
          <w:t xml:space="preserve">видеонаблюдения, </w:t>
        </w:r>
      </w:ins>
      <w:del w:id="432" w:author="Саламадина Дарья Олеговна" w:date="2016-10-14T11:03:00Z">
        <w:r w:rsidRPr="001249DA" w:rsidDel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передают</w:delText>
        </w:r>
      </w:del>
      <w:ins w:id="433" w:author="Саламадина Дарья Олеговна" w:date="2016-10-14T11:03:00Z">
        <w:r w:rsidR="00686FB3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передать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ins w:id="434" w:author="Саламадина Дарья Олеговна" w:date="2016-10-14T11:03:00Z">
        <w:r w:rsidR="00686F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14:paraId="7D66622A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которые организаторы передают руководителю ППЭ:</w:t>
      </w:r>
    </w:p>
    <w:p w14:paraId="5BD0DDF7" w14:textId="76B223A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14:paraId="76E03E8B" w14:textId="25D154B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14:paraId="13CC5754" w14:textId="33E6330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1);</w:t>
      </w:r>
    </w:p>
    <w:p w14:paraId="213EFCAC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>или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</w:p>
    <w:p w14:paraId="08700D15" w14:textId="7D85780A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           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14:paraId="4DB293C1" w14:textId="3954D365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ЕГЭ, вложенные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К;</w:t>
      </w:r>
    </w:p>
    <w:p w14:paraId="56DB24A2" w14:textId="1170481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конверт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спользованными черновиками;</w:t>
      </w:r>
    </w:p>
    <w:p w14:paraId="30194CAB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14:paraId="559F1296" w14:textId="29C9C08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del w:id="435" w:author="Саламадина Дарья Олеговна" w:date="2016-10-31T11:10:00Z">
        <w:r w:rsidRPr="001249DA" w:rsidDel="000C2F4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delText xml:space="preserve"> </w:delText>
        </w:r>
      </w:del>
      <w:ins w:id="436" w:author="Саламадина Дарья Олеговна" w:date="2016-10-31T11:10:00Z">
        <w:r w:rsidR="000C2F4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14:paraId="5298F5DC" w14:textId="59CB2A8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14:paraId="511CCBF1" w14:textId="350D45B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14:paraId="58C8C047" w14:textId="722E9E1C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proofErr w:type="gramEnd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частников ЕГЭ;</w:t>
      </w:r>
    </w:p>
    <w:p w14:paraId="28855AEE" w14:textId="798AC15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14:paraId="1EFE2EF6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ИК;</w:t>
      </w:r>
    </w:p>
    <w:p w14:paraId="185C4652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служебные записки (при наличии).</w:t>
      </w:r>
    </w:p>
    <w:p w14:paraId="27027F0C" w14:textId="3E1FDF4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покидают ППЭ после передачи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разрешения руководителя ППЭ.</w:t>
      </w:r>
    </w:p>
    <w:p w14:paraId="25D0BF3C" w14:textId="21049871" w:rsidR="00DB6CE6" w:rsidRPr="001249DA" w:rsidRDefault="00DB6CE6">
      <w:pPr>
        <w:pStyle w:val="2"/>
        <w:pPrChange w:id="437" w:author="Саламадина Дарья Олеговна" w:date="2016-10-19T14:27:00Z">
          <w:pPr>
            <w:pStyle w:val="2"/>
            <w:ind w:left="1286" w:hanging="576"/>
          </w:pPr>
        </w:pPrChange>
      </w:pPr>
      <w:bookmarkStart w:id="438" w:name="_Toc349652039"/>
      <w:bookmarkStart w:id="439" w:name="_Toc350962480"/>
      <w:bookmarkStart w:id="440" w:name="_Toc438199161"/>
      <w:bookmarkStart w:id="441" w:name="_Toc464653524"/>
      <w:r w:rsidRPr="001249DA">
        <w:t>Инструкция для организатора вне аудитории</w:t>
      </w:r>
      <w:bookmarkEnd w:id="438"/>
      <w:bookmarkEnd w:id="439"/>
      <w:bookmarkEnd w:id="440"/>
      <w:bookmarkEnd w:id="441"/>
    </w:p>
    <w:p w14:paraId="54452C66" w14:textId="1D7D5A4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 вне аудитории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довлетворяющие требованиям,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предъявляемым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аботникам ППЭ.</w:t>
      </w:r>
    </w:p>
    <w:p w14:paraId="7CC52975" w14:textId="1589A80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тому учебному предмету. </w:t>
      </w:r>
    </w:p>
    <w:p w14:paraId="14AE224D" w14:textId="3B244A07" w:rsidR="00C77E8F" w:rsidRPr="001249DA" w:rsidDel="00C77E8F" w:rsidRDefault="00DB6CE6">
      <w:pPr>
        <w:spacing w:after="0" w:line="240" w:lineRule="auto"/>
        <w:ind w:firstLine="709"/>
        <w:jc w:val="both"/>
        <w:rPr>
          <w:del w:id="442" w:author="Саламадина Дарья Олеговна" w:date="2016-10-19T14:27:00Z"/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14:paraId="170C3256" w14:textId="0FD9655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14:paraId="49F3CA89" w14:textId="7C0DF63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вне аудитории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28ADB393" w14:textId="7A773D2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14:paraId="2ACEE50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 вне аудитории.</w:t>
      </w:r>
    </w:p>
    <w:p w14:paraId="5E34C9C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ЕГЭ организатор вне аудитории ППЭ должен:</w:t>
      </w:r>
    </w:p>
    <w:p w14:paraId="2A2CE242" w14:textId="2A6ECC4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арегистрироваться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 вне аудитории, уполномоченного руководителем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6F0BC18" w14:textId="21B14F6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2C6CAE73" w14:textId="2539289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времени; </w:t>
      </w:r>
    </w:p>
    <w:p w14:paraId="606D416D" w14:textId="2466FE3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дежурства.</w:t>
      </w:r>
    </w:p>
    <w:p w14:paraId="5A73CFA8" w14:textId="5A14CAB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позднее 08.45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естному времени:</w:t>
      </w:r>
    </w:p>
    <w:p w14:paraId="27F250CD" w14:textId="1F58344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уководителя ППЭ формы </w:t>
      </w:r>
      <w:del w:id="443" w:author="Саламадина Дарья Олеговна" w:date="2016-07-14T13:32:00Z">
        <w:r w:rsidR="0041512B" w:rsidRPr="001249DA" w:rsidDel="0040429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ППЭ-05-01, 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del w:id="444" w:author="Саламадина Дарья Олеговна" w:date="2016-10-31T11:14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445" w:author="Саламадина Дарья Олеговна" w:date="2016-10-31T11:14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16128A1D" w14:textId="6978C11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вое место дежурства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14:paraId="60493281" w14:textId="77777777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14:paraId="30135003" w14:textId="77777777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14:paraId="73237300" w14:textId="46A1414D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14:paraId="31FFB5AC" w14:textId="778A0D62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запрещается: </w:t>
            </w:r>
          </w:p>
          <w:p w14:paraId="39E945E6" w14:textId="2A51CD65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.д.;</w:t>
            </w:r>
          </w:p>
          <w:p w14:paraId="452B6E28" w14:textId="0032FEFF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обучающимся, выпускникам прошлых лет,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14:paraId="2E2DDA0F" w14:textId="3992153A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14:paraId="6FF13F68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151A5B1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Организатор вне аудитории должен:</w:t>
      </w:r>
    </w:p>
    <w:p w14:paraId="2F2540D2" w14:textId="272C9469" w:rsidR="00DB6CE6" w:rsidRPr="001249DA" w:rsidRDefault="00DB6CE6" w:rsidP="00CE284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Обеспечить организацию входа участников ЕГЭ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ПЭ.</w:t>
      </w:r>
    </w:p>
    <w:p w14:paraId="43348C5C" w14:textId="224FEE1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(начиная с 09.00) организатор должен:</w:t>
      </w:r>
    </w:p>
    <w:p w14:paraId="51F9779E" w14:textId="720C0DA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запрещенные средства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месте для личных вещей (указанное место для личных вещей участников ЕГЭ организуется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становленной рамки стационарного металлоискателя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проведения уполномоченными лицами работ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переносного металлоискателя).</w:t>
      </w:r>
      <w:proofErr w:type="gramEnd"/>
    </w:p>
    <w:p w14:paraId="6A6ECC33" w14:textId="2368170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lastRenderedPageBreak/>
        <w:t>При входе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организатор должен:</w:t>
      </w:r>
    </w:p>
    <w:p w14:paraId="379CBEA2" w14:textId="21565EB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проверить документы, удостоверяющие личность участников ЕГЭ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34A1B3B" w14:textId="4421A74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переносных металлоискателей проверить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4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5"/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средств. При появлении сигнала металлоискателя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средство связи,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D0359C3" w14:textId="14875E2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организатор вне аудитории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разъясняет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унктом 45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ень проведения экзамена (в период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 окончания экзамена)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ауди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информации. Таким образом, такой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ожет быть допущен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24975194" w14:textId="35868F8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В этом случае организатор вне аудитории приглашает 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вободной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14:paraId="5C215608" w14:textId="77777777"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проведения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: </w:t>
      </w:r>
    </w:p>
    <w:p w14:paraId="05EE64C0" w14:textId="4EF0BE6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помогать участникам ЕГЭ ориентироваться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омещениях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ППЭ, указывать местонахождение нужной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осуществлять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14:paraId="259BC62F" w14:textId="2C7733E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тишины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640EC7E6" w14:textId="367A0C6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порядка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допускать следующих нарушений порядка участниками ЕГЭ,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(вне аудиторий),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оридорах, туалетных комнатах, медицинском пункте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.д.:</w:t>
      </w:r>
    </w:p>
    <w:p w14:paraId="26179FB1" w14:textId="6D53A1E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казанных лиц средств связи, электронно-вычислительной техники,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14:paraId="73561AAC" w14:textId="3BACE8D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выноса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бумажном или электронном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носителях, фотографирования ЭМ;</w:t>
      </w:r>
    </w:p>
    <w:p w14:paraId="494A1C5D" w14:textId="6C483760" w:rsidR="000D3BCD" w:rsidRDefault="000D3BCD" w:rsidP="000D3BCD">
      <w:pPr>
        <w:spacing w:after="0" w:line="240" w:lineRule="auto"/>
        <w:ind w:firstLine="709"/>
        <w:jc w:val="both"/>
        <w:rPr>
          <w:ins w:id="446" w:author="Саламадина Дарья Олеговна" w:date="2016-07-14T13:17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сопровождать участников ЕГЭ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экзамена.</w:t>
      </w:r>
    </w:p>
    <w:p w14:paraId="096164E5" w14:textId="30670C5F" w:rsidR="002C7128" w:rsidRPr="001249DA" w:rsidRDefault="002C7128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ins w:id="447" w:author="Саламадина Дарья Олеговна" w:date="2016-07-14T13:17:00Z">
        <w:r>
          <w:rPr>
            <w:rFonts w:ascii="Times New Roman" w:eastAsia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В</w:t>
        </w:r>
        <w:r w:rsidRPr="002C7128">
          <w:rPr>
            <w:rFonts w:ascii="Times New Roman" w:eastAsia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 xml:space="preserve"> случае сопровождения  участника ЕГЭ к медицинскому работнику пригласить члена (членов) ГЭК в медицинский кабинет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.</w:t>
        </w:r>
      </w:ins>
    </w:p>
    <w:p w14:paraId="3B2EFA92" w14:textId="6EE6C32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порядка проведения ЕГЭ следует незамедлительно обратиться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лену ГЭК (руководителю ППЭ).</w:t>
      </w:r>
    </w:p>
    <w:p w14:paraId="144F8444" w14:textId="77777777"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завершения 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14:paraId="4991D448" w14:textId="199A937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контролировать организованный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ЕГЭ, завершивших экзамен;</w:t>
      </w:r>
    </w:p>
    <w:p w14:paraId="7A89B51B" w14:textId="2EB0DB6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все указания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ГЭК, оказывать содействие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редусмотренных настоящей Инструкцией.</w:t>
      </w:r>
    </w:p>
    <w:p w14:paraId="61541A07" w14:textId="7F668771" w:rsidR="00DB6CE6" w:rsidRDefault="00DB6CE6" w:rsidP="001249DA">
      <w:pPr>
        <w:spacing w:after="0" w:line="240" w:lineRule="auto"/>
        <w:ind w:firstLine="709"/>
        <w:jc w:val="both"/>
        <w:rPr>
          <w:ins w:id="448" w:author="Саламадина Дарья Олеговна" w:date="2016-10-19T14:26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организаторы вне аудитории покидают ППЭ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казанию руководителя ППЭ.</w:t>
      </w:r>
    </w:p>
    <w:p w14:paraId="755F9153" w14:textId="77777777" w:rsidR="00C77E8F" w:rsidRDefault="00C77E8F" w:rsidP="001249DA">
      <w:pPr>
        <w:spacing w:after="0" w:line="240" w:lineRule="auto"/>
        <w:ind w:firstLine="709"/>
        <w:jc w:val="both"/>
        <w:rPr>
          <w:ins w:id="449" w:author="Саламадина Дарья Олеговна" w:date="2016-10-19T14:26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426985" w14:textId="1C8208D7" w:rsidR="00C77E8F" w:rsidRPr="001249DA" w:rsidRDefault="00C77E8F">
      <w:pPr>
        <w:pStyle w:val="2"/>
        <w:rPr>
          <w:ins w:id="450" w:author="Саламадина Дарья Олеговна" w:date="2016-10-19T14:26:00Z"/>
        </w:rPr>
        <w:pPrChange w:id="451" w:author="Саламадина Дарья Олеговна" w:date="2016-10-19T14:27:00Z">
          <w:pPr>
            <w:pStyle w:val="2"/>
            <w:ind w:left="1286" w:hanging="576"/>
          </w:pPr>
        </w:pPrChange>
      </w:pPr>
      <w:bookmarkStart w:id="452" w:name="_Toc464653525"/>
      <w:ins w:id="453" w:author="Саламадина Дарья Олеговна" w:date="2016-10-19T14:26:00Z">
        <w:r w:rsidRPr="001249DA">
          <w:t xml:space="preserve">Инструкция </w:t>
        </w:r>
      </w:ins>
      <w:ins w:id="454" w:author="Саламадина Дарья Олеговна" w:date="2016-10-19T14:48:00Z">
        <w:r w:rsidR="00AD4F70">
          <w:t xml:space="preserve">для </w:t>
        </w:r>
      </w:ins>
      <w:ins w:id="455" w:author="Саламадина Дарья Олеговна" w:date="2016-10-19T14:27:00Z">
        <w:r w:rsidRPr="00C77E8F">
          <w:t>работник</w:t>
        </w:r>
        <w:r>
          <w:t>ов</w:t>
        </w:r>
        <w:r w:rsidRPr="00C77E8F">
          <w:t xml:space="preserve"> по обеспечению охр</w:t>
        </w:r>
        <w:r w:rsidR="00AD4F70">
          <w:t>аны образовательных организаций</w:t>
        </w:r>
        <w:r>
          <w:t xml:space="preserve"> при организации входа участников ЕГЭ в ППЭ</w:t>
        </w:r>
      </w:ins>
      <w:bookmarkEnd w:id="452"/>
    </w:p>
    <w:p w14:paraId="1D9F1826" w14:textId="3DF9F2C8" w:rsidR="00C1188C" w:rsidRDefault="00C1188C" w:rsidP="00C77E8F">
      <w:pPr>
        <w:spacing w:after="0" w:line="240" w:lineRule="auto"/>
        <w:ind w:firstLine="709"/>
        <w:jc w:val="both"/>
        <w:rPr>
          <w:ins w:id="456" w:author="Саламадина Дарья Олеговна" w:date="2016-10-19T14:3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457" w:author="Саламадина Дарья Олеговна" w:date="2016-10-19T14:28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Настоящая инструкция разработана в </w:t>
        </w:r>
        <w:proofErr w:type="gramStart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соответствии</w:t>
        </w:r>
        <w:proofErr w:type="gramEnd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с </w:t>
        </w:r>
      </w:ins>
      <w:ins w:id="458" w:author="Саламадина Дарья Олеговна" w:date="2016-10-19T14:29:00Z">
        <w:r w:rsidRPr="00C1188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приказ</w:t>
        </w:r>
      </w:ins>
      <w:ins w:id="459" w:author="Саламадина Дарья Олеговна" w:date="2016-10-19T14:30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ом</w:t>
        </w:r>
      </w:ins>
      <w:ins w:id="460" w:author="Саламадина Дарья Олеговна" w:date="2016-10-19T14:29:00Z">
        <w:r w:rsidRPr="00C1188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Минтруда России от 11.12.2015 № 1010н «Об утверждении профессионального стандарта «Работник по обеспечению охраны образовательных организаций» (зарегистрирован в Минюсте России 31.12.2015, регистрационный № 40478)</w:t>
        </w:r>
      </w:ins>
      <w:ins w:id="461" w:author="Саламадина Дарья Олеговна" w:date="2016-10-19T14:31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(далее – Приказ).</w:t>
        </w:r>
      </w:ins>
    </w:p>
    <w:p w14:paraId="253EEE75" w14:textId="77777777" w:rsidR="00C1188C" w:rsidRDefault="00C1188C" w:rsidP="00C77E8F">
      <w:pPr>
        <w:spacing w:after="0" w:line="240" w:lineRule="auto"/>
        <w:ind w:firstLine="709"/>
        <w:jc w:val="both"/>
        <w:rPr>
          <w:ins w:id="462" w:author="Саламадина Дарья Олеговна" w:date="2016-10-19T14:32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463" w:author="Саламадина Дарья Олеговна" w:date="2016-10-19T14:31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 соответствии с Приказом к </w:t>
        </w:r>
      </w:ins>
      <w:ins w:id="464" w:author="Саламадина Дарья Олеговна" w:date="2016-10-19T14:32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трудовым функциям </w:t>
        </w:r>
        <w:r w:rsidRPr="00C1188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работников по обеспечению охраны образовательных организаций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относятся:</w:t>
        </w:r>
      </w:ins>
    </w:p>
    <w:p w14:paraId="0D205221" w14:textId="5B3BFEDF" w:rsidR="00C1188C" w:rsidRDefault="00C1188C" w:rsidP="00C77E8F">
      <w:pPr>
        <w:spacing w:after="0" w:line="240" w:lineRule="auto"/>
        <w:ind w:firstLine="709"/>
        <w:jc w:val="both"/>
        <w:rPr>
          <w:ins w:id="465" w:author="Саламадина Дарья Олеговна" w:date="2016-10-19T14:32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466" w:author="Саламадина Дарья Олеговна" w:date="2016-10-19T14:32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</w:t>
        </w:r>
        <w:r w:rsidRPr="00C1188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одготовка мероприятий по безопасному проведению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ГИА;</w:t>
        </w:r>
      </w:ins>
    </w:p>
    <w:p w14:paraId="3DF008AE" w14:textId="5C075EF3" w:rsidR="00AD4F70" w:rsidRDefault="00AD4F70" w:rsidP="00C77E8F">
      <w:pPr>
        <w:spacing w:after="0" w:line="240" w:lineRule="auto"/>
        <w:ind w:firstLine="709"/>
        <w:jc w:val="both"/>
        <w:rPr>
          <w:ins w:id="467" w:author="Саламадина Дарья Олеговна" w:date="2016-10-19T14:46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468" w:author="Саламадина Дарья Олеговна" w:date="2016-10-19T14:4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</w:t>
        </w:r>
        <w:r w:rsidRPr="00AD4F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ровер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ка</w:t>
        </w:r>
        <w:r w:rsidRPr="00AD4F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техническ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ой</w:t>
        </w:r>
        <w:r w:rsidRPr="00AD4F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готовност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</w:t>
        </w:r>
        <w:r w:rsidRPr="00AD4F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и использова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ние</w:t>
        </w:r>
        <w:r w:rsidRPr="00AD4F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технически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х</w:t>
        </w:r>
        <w:r w:rsidRPr="00AD4F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средств обнаружения запрещенных к проносу предметов</w:t>
        </w:r>
      </w:ins>
      <w:ins w:id="469" w:author="Саламадина Дарья Олеговна" w:date="2016-10-19T14:48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</w:ins>
      <w:ins w:id="470" w:author="Саламадина Дарья Олеговна" w:date="2016-10-19T14:47:00Z">
        <w:r w:rsidRPr="00AD4F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</w:p>
    <w:p w14:paraId="192EADBD" w14:textId="733AA2D8" w:rsidR="00C77E8F" w:rsidRPr="00F75A2A" w:rsidRDefault="00AD4F70">
      <w:pPr>
        <w:spacing w:after="0" w:line="240" w:lineRule="auto"/>
        <w:ind w:firstLine="709"/>
        <w:jc w:val="both"/>
        <w:rPr>
          <w:ins w:id="471" w:author="Саламадина Дарья Олеговна" w:date="2016-10-19T14:26:00Z"/>
          <w:rFonts w:ascii="Times New Roman" w:eastAsia="Times New Roman" w:hAnsi="Times New Roman" w:cs="Times New Roman"/>
          <w:sz w:val="26"/>
          <w:szCs w:val="26"/>
          <w:lang w:eastAsia="ru-RU"/>
          <w:rPrChange w:id="472" w:author="Саламадина Дарья Олеговна" w:date="2016-11-01T11:47:00Z">
            <w:rPr>
              <w:ins w:id="473" w:author="Саламадина Дарья Олеговна" w:date="2016-10-19T14:26:00Z"/>
              <w:rFonts w:ascii="Times New Roman" w:eastAsia="Times New Roman" w:hAnsi="Times New Roman" w:cs="Times New Roman"/>
              <w:b/>
              <w:color w:val="000000"/>
              <w:sz w:val="26"/>
              <w:szCs w:val="26"/>
              <w:lang w:eastAsia="ru-RU"/>
            </w:rPr>
          </w:rPrChange>
        </w:rPr>
        <w:pPrChange w:id="474" w:author="Саламадина Дарья Олеговна" w:date="2016-11-01T11:47:00Z">
          <w:pPr>
            <w:spacing w:after="0" w:line="240" w:lineRule="auto"/>
            <w:jc w:val="both"/>
          </w:pPr>
        </w:pPrChange>
      </w:pPr>
      <w:ins w:id="475" w:author="Саламадина Дарья Олеговна" w:date="2016-10-19T14:46:00Z">
        <w:r w:rsidRPr="00AD4F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ins w:id="476" w:author="Саламадина Дарья Олеговна" w:date="2016-10-19T14:33:00Z">
        <w:r w:rsidR="00C1188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</w:t>
        </w:r>
        <w:r w:rsidR="00C1188C" w:rsidRPr="00C1188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частие в </w:t>
        </w:r>
        <w:proofErr w:type="gramStart"/>
        <w:r w:rsidR="00C1188C" w:rsidRPr="00C1188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обеспечении</w:t>
        </w:r>
        <w:proofErr w:type="gramEnd"/>
        <w:r w:rsidR="00C1188C" w:rsidRPr="00C1188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пропускного режима в ходе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</w:ins>
      <w:ins w:id="477" w:author="Саламадина Дарья Олеговна" w:date="2016-10-19T14:48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</w:p>
    <w:p w14:paraId="609A9819" w14:textId="0521F423" w:rsidR="00C77E8F" w:rsidRPr="001249DA" w:rsidRDefault="00AD4F70">
      <w:pPr>
        <w:spacing w:after="0" w:line="240" w:lineRule="auto"/>
        <w:jc w:val="both"/>
        <w:rPr>
          <w:ins w:id="478" w:author="Саламадина Дарья Олеговна" w:date="2016-10-19T14:26:00Z"/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pPrChange w:id="479" w:author="Саламадина Дарья Олеговна" w:date="2016-10-19T14:50:00Z">
          <w:pPr>
            <w:numPr>
              <w:numId w:val="9"/>
            </w:numPr>
            <w:spacing w:after="0" w:line="240" w:lineRule="auto"/>
            <w:ind w:left="928" w:hanging="360"/>
            <w:contextualSpacing/>
            <w:jc w:val="both"/>
          </w:pPr>
        </w:pPrChange>
      </w:pPr>
      <w:ins w:id="480" w:author="Саламадина Дарья Олеговна" w:date="2016-10-19T14:50:00Z">
        <w:r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 xml:space="preserve">В рамках обеспечения организации </w:t>
        </w:r>
      </w:ins>
      <w:ins w:id="481" w:author="Саламадина Дарья Олеговна" w:date="2016-10-19T14:26:00Z">
        <w:r w:rsidR="00C77E8F" w:rsidRPr="00AD4F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  <w:rPrChange w:id="482" w:author="Саламадина Дарья Олеговна" w:date="2016-10-19T14:50:00Z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rPrChange>
          </w:rPr>
          <w:t>входа участников ЕГЭ в ППЭ</w:t>
        </w:r>
      </w:ins>
      <w:ins w:id="483" w:author="Саламадина Дарья Олеговна" w:date="2016-10-19T14:50:00Z">
        <w:r w:rsidRPr="00AD4F70">
          <w:t xml:space="preserve"> </w:t>
        </w:r>
        <w:r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р</w:t>
        </w:r>
        <w:r w:rsidRPr="00AD4F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аботник по обеспечению охраны образовательных организаций </w:t>
        </w:r>
      </w:ins>
      <w:ins w:id="484" w:author="Саламадина Дарья Олеговна" w:date="2016-10-19T14:51:00Z">
        <w:r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должен:</w:t>
        </w:r>
      </w:ins>
      <w:ins w:id="485" w:author="Саламадина Дарья Олеговна" w:date="2016-10-19T14:50:00Z">
        <w:r w:rsidRPr="00AD4F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 </w:t>
        </w:r>
      </w:ins>
    </w:p>
    <w:p w14:paraId="25C9DD49" w14:textId="3FC4A24D" w:rsidR="00C77E8F" w:rsidRPr="001249DA" w:rsidRDefault="00C77E8F" w:rsidP="00C77E8F">
      <w:pPr>
        <w:spacing w:after="0" w:line="240" w:lineRule="auto"/>
        <w:ind w:firstLine="709"/>
        <w:jc w:val="both"/>
        <w:rPr>
          <w:ins w:id="486" w:author="Саламадина Дарья Олеговна" w:date="2016-10-19T14:26:00Z"/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ins w:id="487" w:author="Саламадина Дарья Олеговна" w:date="2016-10-19T14:26:00Z"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u w:val="single"/>
            <w:lang w:eastAsia="ru-RU"/>
          </w:rPr>
          <w:t>До входа в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u w:val="single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u w:val="single"/>
            <w:lang w:eastAsia="ru-RU"/>
          </w:rPr>
          <w:t>ППЭ (начиная с 09.00):</w:t>
        </w:r>
      </w:ins>
    </w:p>
    <w:p w14:paraId="4C3B0A11" w14:textId="77777777" w:rsidR="00C77E8F" w:rsidRPr="001249DA" w:rsidRDefault="00C77E8F" w:rsidP="00C77E8F">
      <w:pPr>
        <w:spacing w:after="0" w:line="240" w:lineRule="auto"/>
        <w:ind w:firstLine="709"/>
        <w:jc w:val="both"/>
        <w:rPr>
          <w:ins w:id="488" w:author="Саламадина Дарья Олеговна" w:date="2016-10-19T14:26:00Z"/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ins w:id="489" w:author="Саламадина Дарья Олеговна" w:date="2016-10-19T14:26:00Z"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указать участникам ЕГЭ на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необходимость оставить личные вещи (уведомление о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регистрации на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ЕГЭ, средства связи и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иные запрещенные средства и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материалы и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др.) в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специально выделенном до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входа в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ППЭ месте для личных вещей (указанное место для личных вещей участников ЕГЭ организуется до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установленной рамки стационарного металлоискателя или до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места проведения уполномоченными лицами работ с</w:t>
        </w:r>
        <w:r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использованием переносного металлоискателя).</w:t>
        </w:r>
        <w:proofErr w:type="gramEnd"/>
      </w:ins>
    </w:p>
    <w:p w14:paraId="0FFE1222" w14:textId="35B36805" w:rsidR="00C77E8F" w:rsidRPr="001249DA" w:rsidRDefault="00C77E8F" w:rsidP="00C77E8F">
      <w:pPr>
        <w:spacing w:after="0" w:line="240" w:lineRule="auto"/>
        <w:ind w:firstLine="709"/>
        <w:jc w:val="both"/>
        <w:rPr>
          <w:ins w:id="490" w:author="Саламадина Дарья Олеговна" w:date="2016-10-19T14:26:00Z"/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ins w:id="491" w:author="Саламадина Дарья Олеговна" w:date="2016-10-19T14:26:00Z"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u w:val="single"/>
            <w:lang w:eastAsia="ru-RU"/>
          </w:rPr>
          <w:t>При входе в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u w:val="single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u w:val="single"/>
            <w:lang w:eastAsia="ru-RU"/>
          </w:rPr>
          <w:t>ППЭ:</w:t>
        </w:r>
      </w:ins>
    </w:p>
    <w:p w14:paraId="210A61AB" w14:textId="6E6CE303" w:rsidR="00C77E8F" w:rsidRPr="001249DA" w:rsidRDefault="00C77E8F" w:rsidP="00C77E8F">
      <w:pPr>
        <w:spacing w:after="0" w:line="240" w:lineRule="auto"/>
        <w:ind w:firstLine="709"/>
        <w:jc w:val="both"/>
        <w:rPr>
          <w:ins w:id="492" w:author="Саламадина Дарья Олеговна" w:date="2016-10-19T14:26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493" w:author="Саламадина Дарья Олеговна" w:date="2016-10-19T14:26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проверить документы, удостоверяющие личность участников ЕГЭ, и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наличие их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списках распределения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proofErr w:type="gramStart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данный</w:t>
        </w:r>
        <w:proofErr w:type="gramEnd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ППЭ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vertAlign w:val="superscript"/>
            <w:lang w:eastAsia="ru-RU"/>
          </w:rPr>
          <w:footnoteReference w:id="27"/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</w:ins>
    </w:p>
    <w:p w14:paraId="2651A342" w14:textId="4FF731CF" w:rsidR="00C77E8F" w:rsidRPr="001249DA" w:rsidRDefault="00C77E8F" w:rsidP="00C77E8F">
      <w:pPr>
        <w:spacing w:after="0" w:line="240" w:lineRule="auto"/>
        <w:ind w:firstLine="709"/>
        <w:jc w:val="both"/>
        <w:rPr>
          <w:ins w:id="496" w:author="Саламадина Дарья Олеговна" w:date="2016-10-19T14:26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497" w:author="Саламадина Дарья Олеговна" w:date="2016-10-19T14:26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с помощью стационарных и (или) переносных металлоискателей проверить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vertAlign w:val="superscript"/>
            <w:lang w:eastAsia="ru-RU"/>
          </w:rPr>
          <w:footnoteReference w:id="28"/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у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участников ЕГЭ наличие запрещенных средств. При появлении сигнала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lastRenderedPageBreak/>
          <w:t xml:space="preserve">металлоискателя </w:t>
        </w:r>
        <w:r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предл</w:t>
        </w:r>
      </w:ins>
      <w:ins w:id="500" w:author="Саламадина Дарья Олеговна" w:date="2016-10-19T14:53:00Z">
        <w:r w:rsidR="00AD4F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ожить</w:t>
        </w:r>
      </w:ins>
      <w:ins w:id="501" w:author="Саламадина Дарья Олеговна" w:date="2016-10-19T14:26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участнику ЕГЭ показать предмет, вызывающий сигнал. Если этим предметом является запрещенное средство,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том числе средство связи, </w:t>
        </w:r>
        <w:r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предл</w:t>
        </w:r>
      </w:ins>
      <w:ins w:id="502" w:author="Саламадина Дарья Олеговна" w:date="2016-10-19T14:53:00Z">
        <w:r w:rsidR="00AD4F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ожить</w:t>
        </w:r>
      </w:ins>
      <w:ins w:id="503" w:author="Саламадина Дарья Олеговна" w:date="2016-10-19T14:26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участнику ЕГЭ сдать данное средство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место хранения личных вещей участников ЕГЭ или сопровождающему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vertAlign w:val="superscript"/>
            <w:lang w:eastAsia="ru-RU"/>
          </w:rPr>
          <w:footnoteReference w:id="29"/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</w:ins>
    </w:p>
    <w:p w14:paraId="24F0CF0E" w14:textId="66EE09C9" w:rsidR="00C77E8F" w:rsidRPr="001249DA" w:rsidRDefault="00C77E8F" w:rsidP="00C77E8F">
      <w:pPr>
        <w:spacing w:after="0" w:line="240" w:lineRule="auto"/>
        <w:ind w:firstLine="709"/>
        <w:jc w:val="both"/>
        <w:rPr>
          <w:ins w:id="508" w:author="Саламадина Дарья Олеговна" w:date="2016-10-19T14:26:00Z"/>
          <w:rFonts w:ascii="Times New Roman" w:eastAsia="Calibri" w:hAnsi="Times New Roman" w:cs="Times New Roman"/>
          <w:sz w:val="26"/>
          <w:szCs w:val="26"/>
        </w:rPr>
      </w:pPr>
      <w:ins w:id="509" w:author="Саламадина Дарья Олеговна" w:date="2016-10-19T14:26:00Z">
        <w:r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в случае если участник ЕГЭ отказывается сдавать запрещенное средство, </w:t>
        </w:r>
      </w:ins>
      <w:ins w:id="510" w:author="Саламадина Дарья Олеговна" w:date="2016-10-19T14:53:00Z">
        <w:r w:rsidR="00AD4F70">
          <w:rPr>
            <w:rFonts w:ascii="Times New Roman" w:eastAsia="Calibri" w:hAnsi="Times New Roman" w:cs="Times New Roman"/>
            <w:sz w:val="26"/>
            <w:szCs w:val="26"/>
          </w:rPr>
          <w:t>=</w:t>
        </w:r>
      </w:ins>
      <w:ins w:id="511" w:author="Саламадина Дарья Олеговна" w:date="2016-10-19T14:26:00Z">
        <w:r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 </w:t>
        </w:r>
        <w:r w:rsidRPr="001249DA">
          <w:rPr>
            <w:rFonts w:ascii="Times New Roman" w:eastAsia="Calibri" w:hAnsi="Times New Roman" w:cs="Times New Roman"/>
            <w:b/>
            <w:sz w:val="26"/>
            <w:szCs w:val="26"/>
          </w:rPr>
          <w:t>повторно разъясн</w:t>
        </w:r>
      </w:ins>
      <w:ins w:id="512" w:author="Саламадина Дарья Олеговна" w:date="2016-10-19T14:53:00Z">
        <w:r w:rsidR="00AD4F70">
          <w:rPr>
            <w:rFonts w:ascii="Times New Roman" w:eastAsia="Calibri" w:hAnsi="Times New Roman" w:cs="Times New Roman"/>
            <w:b/>
            <w:sz w:val="26"/>
            <w:szCs w:val="26"/>
          </w:rPr>
          <w:t>ить</w:t>
        </w:r>
      </w:ins>
      <w:ins w:id="513" w:author="Саламадина Дарья Олеговна" w:date="2016-10-19T14:26:00Z">
        <w:r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 ему, что в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соответствии с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пунктом 45 Порядка проведения ГИА в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день проведения экзамена (в период с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момента входа в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ППЭ и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до окончания экзамена) в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ППЭ запрещается иметь при себе средства связи, электронно-вычислительную технику, фото-, ауди</w:t>
        </w:r>
        <w:proofErr w:type="gramStart"/>
        <w:r w:rsidRPr="001249DA">
          <w:rPr>
            <w:rFonts w:ascii="Times New Roman" w:eastAsia="Calibri" w:hAnsi="Times New Roman" w:cs="Times New Roman"/>
            <w:sz w:val="26"/>
            <w:szCs w:val="26"/>
          </w:rPr>
          <w:t>о-</w:t>
        </w:r>
        <w:proofErr w:type="gramEnd"/>
        <w:r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 и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видеоаппаратуру, справочные материалы, письменные заметки и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иные средства хранения и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передачи информации. Таким образом, такой участник ЕГЭ </w:t>
        </w:r>
        <w:r w:rsidRPr="001249DA">
          <w:rPr>
            <w:rFonts w:ascii="Times New Roman" w:eastAsia="Calibri" w:hAnsi="Times New Roman" w:cs="Times New Roman"/>
            <w:b/>
            <w:sz w:val="26"/>
            <w:szCs w:val="26"/>
          </w:rPr>
          <w:t>не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b/>
            <w:sz w:val="26"/>
            <w:szCs w:val="26"/>
          </w:rPr>
          <w:t>может быть допущен в</w:t>
        </w:r>
        <w:r>
          <w:rPr>
            <w:rFonts w:ascii="Times New Roman" w:eastAsia="Calibri" w:hAnsi="Times New Roman" w:cs="Times New Roman"/>
            <w:b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b/>
            <w:sz w:val="26"/>
            <w:szCs w:val="26"/>
          </w:rPr>
          <w:t>ППЭ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.</w:t>
        </w:r>
      </w:ins>
    </w:p>
    <w:p w14:paraId="454408C7" w14:textId="2B862FC2" w:rsidR="00C77E8F" w:rsidRPr="001249DA" w:rsidRDefault="00C77E8F" w:rsidP="00F75A2A">
      <w:pPr>
        <w:spacing w:after="0" w:line="240" w:lineRule="auto"/>
        <w:ind w:firstLine="709"/>
        <w:jc w:val="both"/>
        <w:rPr>
          <w:ins w:id="514" w:author="Саламадина Дарья Олеговна" w:date="2016-10-19T14:26:00Z"/>
          <w:rFonts w:ascii="Times New Roman" w:eastAsia="Calibri" w:hAnsi="Times New Roman" w:cs="Times New Roman"/>
          <w:sz w:val="26"/>
          <w:szCs w:val="26"/>
        </w:rPr>
      </w:pPr>
      <w:ins w:id="515" w:author="Саламадина Дарья Олеговна" w:date="2016-10-19T14:26:00Z">
        <w:r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В этом случае </w:t>
        </w:r>
      </w:ins>
      <w:ins w:id="516" w:author="Саламадина Дарья Олеговна" w:date="2016-11-01T11:48:00Z">
        <w:r w:rsidR="00F75A2A">
          <w:rPr>
            <w:rFonts w:ascii="Times New Roman" w:eastAsia="Calibri" w:hAnsi="Times New Roman" w:cs="Times New Roman"/>
            <w:sz w:val="26"/>
            <w:szCs w:val="26"/>
          </w:rPr>
          <w:t xml:space="preserve">с помощью организаторов вне аудитории </w:t>
        </w:r>
      </w:ins>
      <w:ins w:id="517" w:author="Саламадина Дарья Олеговна" w:date="2016-10-19T14:54:00Z">
        <w:r w:rsidR="00AD4F70">
          <w:rPr>
            <w:rFonts w:ascii="Times New Roman" w:eastAsia="Calibri" w:hAnsi="Times New Roman" w:cs="Times New Roman"/>
            <w:sz w:val="26"/>
            <w:szCs w:val="26"/>
          </w:rPr>
          <w:t>необходимо</w:t>
        </w:r>
      </w:ins>
      <w:ins w:id="518" w:author="Саламадина Дарья Олеговна" w:date="2016-10-19T14:26:00Z">
        <w:r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 пригла</w:t>
        </w:r>
      </w:ins>
      <w:ins w:id="519" w:author="Саламадина Дарья Олеговна" w:date="2016-10-19T14:54:00Z">
        <w:r w:rsidR="00AD4F70">
          <w:rPr>
            <w:rFonts w:ascii="Times New Roman" w:eastAsia="Calibri" w:hAnsi="Times New Roman" w:cs="Times New Roman"/>
            <w:sz w:val="26"/>
            <w:szCs w:val="26"/>
          </w:rPr>
          <w:t>сить</w:t>
        </w:r>
      </w:ins>
      <w:ins w:id="520" w:author="Саламадина Дарья Олеговна" w:date="2016-10-19T14:26:00Z">
        <w:r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 руководителя ППЭ и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</w:ins>
      <w:ins w:id="521" w:author="Саламадина Дарья Олеговна" w:date="2016-10-19T14:54:00Z">
        <w:r w:rsidR="00AD4F70">
          <w:rPr>
            <w:rFonts w:ascii="Times New Roman" w:eastAsia="Calibri" w:hAnsi="Times New Roman" w:cs="Times New Roman"/>
            <w:sz w:val="26"/>
            <w:szCs w:val="26"/>
          </w:rPr>
          <w:t xml:space="preserve"> </w:t>
        </w:r>
      </w:ins>
      <w:ins w:id="522" w:author="Саламадина Дарья Олеговна" w:date="2016-10-19T14:26:00Z">
        <w:r w:rsidRPr="001249DA">
          <w:rPr>
            <w:rFonts w:ascii="Times New Roman" w:eastAsia="Calibri" w:hAnsi="Times New Roman" w:cs="Times New Roman"/>
            <w:sz w:val="26"/>
            <w:szCs w:val="26"/>
          </w:rPr>
          <w:t>члена ГЭК. Руководитель ППЭ в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proofErr w:type="gramStart"/>
        <w:r w:rsidRPr="001249DA">
          <w:rPr>
            <w:rFonts w:ascii="Times New Roman" w:eastAsia="Calibri" w:hAnsi="Times New Roman" w:cs="Times New Roman"/>
            <w:sz w:val="26"/>
            <w:szCs w:val="26"/>
          </w:rPr>
          <w:t>присутствии</w:t>
        </w:r>
        <w:proofErr w:type="gramEnd"/>
        <w:r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 члена ГЭК составляет акт о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</w:rPr>
          <w:t>недопуске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 участника ЕГЭ, отказавшегося от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сдачи запрещенного средства. Указанный акт подписывают член ГЭК, руководитель ППЭ и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участник ЕГЭ, отказавшийся от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сдачи запрещенного средства. Акт составляется в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двух экземплярах в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proofErr w:type="gramStart"/>
        <w:r w:rsidRPr="001249DA">
          <w:rPr>
            <w:rFonts w:ascii="Times New Roman" w:eastAsia="Calibri" w:hAnsi="Times New Roman" w:cs="Times New Roman"/>
            <w:sz w:val="26"/>
            <w:szCs w:val="26"/>
          </w:rPr>
          <w:t>свободной</w:t>
        </w:r>
        <w:proofErr w:type="gramEnd"/>
        <w:r w:rsidRPr="001249DA">
          <w:rPr>
            <w:rFonts w:ascii="Times New Roman" w:eastAsia="Calibri" w:hAnsi="Times New Roman" w:cs="Times New Roman"/>
            <w:sz w:val="26"/>
            <w:szCs w:val="26"/>
          </w:rPr>
          <w:t xml:space="preserve"> форме. Первый экземпляр оставляет член ГЭК для передачи председателю ГЭК, второй – участнику ЕГЭ. Повторно к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участию в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ЕГЭ по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данному учебному предмету в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дополнительные сроки указанный участник ЕГЭ может быть допущен только по</w:t>
        </w:r>
        <w:r>
          <w:rPr>
            <w:rFonts w:ascii="Times New Roman" w:eastAsia="Calibri" w:hAnsi="Times New Roman" w:cs="Times New Roman"/>
            <w:sz w:val="26"/>
            <w:szCs w:val="26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</w:rPr>
          <w:t>решению председателя ГЭК.</w:t>
        </w:r>
      </w:ins>
    </w:p>
    <w:p w14:paraId="6E570407" w14:textId="3A7DF94C" w:rsidR="00C77E8F" w:rsidRPr="00F75A2A" w:rsidRDefault="00C77E8F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ins w:id="523" w:author="Саламадина Дарья Олеговна" w:date="2016-10-19T14:55:00Z"/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  <w:rPrChange w:id="524" w:author="Саламадина Дарья Олеговна" w:date="2016-11-01T11:49:00Z">
            <w:rPr>
              <w:ins w:id="525" w:author="Саламадина Дарья Олеговна" w:date="2016-10-19T14:55:00Z"/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pPrChange w:id="526" w:author="Саламадина Дарья Олеговна" w:date="2016-11-01T11:49:00Z">
          <w:pPr>
            <w:spacing w:after="0" w:line="240" w:lineRule="auto"/>
            <w:ind w:firstLine="709"/>
            <w:jc w:val="both"/>
          </w:pPr>
        </w:pPrChange>
      </w:pPr>
      <w:ins w:id="527" w:author="Саламадина Дарья Олеговна" w:date="2016-10-19T14:26:00Z">
        <w:r w:rsidRPr="001249DA">
          <w:rPr>
            <w:rFonts w:ascii="Times New Roman" w:eastAsia="Times New Roman" w:hAnsi="Times New Roman" w:cs="Times New Roman"/>
            <w:b/>
            <w:i/>
            <w:sz w:val="26"/>
            <w:szCs w:val="26"/>
            <w:lang w:eastAsia="ru-RU"/>
          </w:rPr>
          <w:t xml:space="preserve">На этапе проведения </w:t>
        </w:r>
      </w:ins>
      <w:ins w:id="528" w:author="Саламадина Дарья Олеговна" w:date="2016-10-19T14:55:00Z">
        <w:r w:rsidR="00AD4F70">
          <w:rPr>
            <w:rFonts w:ascii="Times New Roman" w:eastAsia="Times New Roman" w:hAnsi="Times New Roman" w:cs="Times New Roman"/>
            <w:b/>
            <w:i/>
            <w:sz w:val="26"/>
            <w:szCs w:val="26"/>
            <w:lang w:eastAsia="ru-RU"/>
          </w:rPr>
          <w:t xml:space="preserve">и завершения </w:t>
        </w:r>
      </w:ins>
      <w:ins w:id="529" w:author="Саламадина Дарья Олеговна" w:date="2016-10-19T14:26:00Z">
        <w:r w:rsidRPr="001249DA">
          <w:rPr>
            <w:rFonts w:ascii="Times New Roman" w:eastAsia="Times New Roman" w:hAnsi="Times New Roman" w:cs="Times New Roman"/>
            <w:b/>
            <w:i/>
            <w:sz w:val="26"/>
            <w:szCs w:val="26"/>
            <w:lang w:eastAsia="ru-RU"/>
          </w:rPr>
          <w:t>ЕГЭ</w:t>
        </w:r>
        <w:r w:rsidRPr="001249DA">
          <w:rPr>
            <w:rFonts w:ascii="Times New Roman" w:hAnsi="Times New Roman" w:cs="Times New Roman"/>
          </w:rPr>
          <w:t xml:space="preserve"> </w:t>
        </w:r>
        <w:r w:rsidRPr="001249DA">
          <w:rPr>
            <w:rFonts w:ascii="Times New Roman" w:eastAsia="Times New Roman" w:hAnsi="Times New Roman" w:cs="Times New Roman"/>
            <w:b/>
            <w:i/>
            <w:sz w:val="26"/>
            <w:szCs w:val="26"/>
            <w:lang w:eastAsia="ru-RU"/>
          </w:rPr>
          <w:t>организатор должен</w:t>
        </w:r>
      </w:ins>
      <w:ins w:id="530" w:author="Саламадина Дарья Олеговна" w:date="2016-11-01T11:49:00Z">
        <w:r w:rsidR="00F75A2A">
          <w:rPr>
            <w:rFonts w:ascii="Times New Roman" w:eastAsia="Times New Roman" w:hAnsi="Times New Roman" w:cs="Times New Roman"/>
            <w:b/>
            <w:i/>
            <w:sz w:val="26"/>
            <w:szCs w:val="26"/>
            <w:lang w:eastAsia="ru-RU"/>
          </w:rPr>
          <w:t xml:space="preserve"> </w:t>
        </w:r>
      </w:ins>
      <w:ins w:id="531" w:author="Саламадина Дарья Олеговна" w:date="2016-10-19T14:26:00Z">
        <w:r w:rsidRPr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контролировать организованный выход из ППЭ участников ЕГЭ, завершивших экзамен</w:t>
        </w:r>
      </w:ins>
      <w:ins w:id="532" w:author="Саламадина Дарья Олеговна" w:date="2016-10-19T14:55:00Z">
        <w:r w:rsidR="00AD4F70" w:rsidRPr="00F75A2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</w:p>
    <w:p w14:paraId="459FEFDF" w14:textId="77777777" w:rsidR="00AD4F70" w:rsidRDefault="00AD4F70">
      <w:pPr>
        <w:spacing w:after="0" w:line="240" w:lineRule="auto"/>
        <w:ind w:firstLine="709"/>
        <w:jc w:val="both"/>
        <w:rPr>
          <w:ins w:id="533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C21036" w14:textId="77777777" w:rsidR="00AD4F70" w:rsidRDefault="00AD4F70">
      <w:pPr>
        <w:spacing w:after="0" w:line="240" w:lineRule="auto"/>
        <w:ind w:firstLine="709"/>
        <w:jc w:val="both"/>
        <w:rPr>
          <w:ins w:id="534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F4A50E" w14:textId="77777777" w:rsidR="00AD4F70" w:rsidRDefault="00AD4F70">
      <w:pPr>
        <w:spacing w:after="0" w:line="240" w:lineRule="auto"/>
        <w:ind w:firstLine="709"/>
        <w:jc w:val="both"/>
        <w:rPr>
          <w:ins w:id="535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6D0830" w14:textId="77777777" w:rsidR="00AD4F70" w:rsidRDefault="00AD4F70">
      <w:pPr>
        <w:spacing w:after="0" w:line="240" w:lineRule="auto"/>
        <w:ind w:firstLine="709"/>
        <w:jc w:val="both"/>
        <w:rPr>
          <w:ins w:id="536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E00E2D" w14:textId="77777777" w:rsidR="00AD4F70" w:rsidRDefault="00AD4F70">
      <w:pPr>
        <w:spacing w:after="0" w:line="240" w:lineRule="auto"/>
        <w:ind w:firstLine="709"/>
        <w:jc w:val="both"/>
        <w:rPr>
          <w:ins w:id="537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8CAE0A" w14:textId="77777777" w:rsidR="00AD4F70" w:rsidRDefault="00AD4F70">
      <w:pPr>
        <w:spacing w:after="0" w:line="240" w:lineRule="auto"/>
        <w:ind w:firstLine="709"/>
        <w:jc w:val="both"/>
        <w:rPr>
          <w:ins w:id="538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FD795E" w14:textId="77777777" w:rsidR="00AD4F70" w:rsidRDefault="00AD4F70">
      <w:pPr>
        <w:spacing w:after="0" w:line="240" w:lineRule="auto"/>
        <w:ind w:firstLine="709"/>
        <w:jc w:val="both"/>
        <w:rPr>
          <w:ins w:id="539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25ECC7" w14:textId="77777777" w:rsidR="00AD4F70" w:rsidRDefault="00AD4F70">
      <w:pPr>
        <w:spacing w:after="0" w:line="240" w:lineRule="auto"/>
        <w:ind w:firstLine="709"/>
        <w:jc w:val="both"/>
        <w:rPr>
          <w:ins w:id="540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F98222" w14:textId="77777777" w:rsidR="00AD4F70" w:rsidRDefault="00AD4F70">
      <w:pPr>
        <w:spacing w:after="0" w:line="240" w:lineRule="auto"/>
        <w:ind w:firstLine="709"/>
        <w:jc w:val="both"/>
        <w:rPr>
          <w:ins w:id="541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022526" w14:textId="77777777" w:rsidR="00AD4F70" w:rsidRDefault="00AD4F70">
      <w:pPr>
        <w:spacing w:after="0" w:line="240" w:lineRule="auto"/>
        <w:ind w:firstLine="709"/>
        <w:jc w:val="both"/>
        <w:rPr>
          <w:ins w:id="542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57F1A2" w14:textId="77777777" w:rsidR="00AD4F70" w:rsidRDefault="00AD4F70">
      <w:pPr>
        <w:spacing w:after="0" w:line="240" w:lineRule="auto"/>
        <w:ind w:firstLine="709"/>
        <w:jc w:val="both"/>
        <w:rPr>
          <w:ins w:id="543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DD8AA0" w14:textId="77777777" w:rsidR="00AD4F70" w:rsidRDefault="00AD4F70">
      <w:pPr>
        <w:spacing w:after="0" w:line="240" w:lineRule="auto"/>
        <w:ind w:firstLine="709"/>
        <w:jc w:val="both"/>
        <w:rPr>
          <w:ins w:id="544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1BED7F" w14:textId="77777777" w:rsidR="00AD4F70" w:rsidRDefault="00AD4F70">
      <w:pPr>
        <w:spacing w:after="0" w:line="240" w:lineRule="auto"/>
        <w:ind w:firstLine="709"/>
        <w:jc w:val="both"/>
        <w:rPr>
          <w:ins w:id="545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730504" w14:textId="77777777" w:rsidR="00AD4F70" w:rsidRDefault="00AD4F70">
      <w:pPr>
        <w:spacing w:after="0" w:line="240" w:lineRule="auto"/>
        <w:ind w:firstLine="709"/>
        <w:jc w:val="both"/>
        <w:rPr>
          <w:ins w:id="546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94492A" w14:textId="77777777" w:rsidR="00AD4F70" w:rsidRDefault="00AD4F70">
      <w:pPr>
        <w:spacing w:after="0" w:line="240" w:lineRule="auto"/>
        <w:ind w:firstLine="709"/>
        <w:jc w:val="both"/>
        <w:rPr>
          <w:ins w:id="547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C79A82" w14:textId="77777777" w:rsidR="00AD4F70" w:rsidRDefault="00AD4F70">
      <w:pPr>
        <w:spacing w:after="0" w:line="240" w:lineRule="auto"/>
        <w:ind w:firstLine="709"/>
        <w:jc w:val="both"/>
        <w:rPr>
          <w:ins w:id="548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7F6DA7" w14:textId="77777777" w:rsidR="00AD4F70" w:rsidRDefault="00AD4F70">
      <w:pPr>
        <w:spacing w:after="0" w:line="240" w:lineRule="auto"/>
        <w:ind w:firstLine="709"/>
        <w:jc w:val="both"/>
        <w:rPr>
          <w:ins w:id="549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9E863F" w14:textId="77777777" w:rsidR="00AD4F70" w:rsidRDefault="00AD4F70">
      <w:pPr>
        <w:spacing w:after="0" w:line="240" w:lineRule="auto"/>
        <w:ind w:firstLine="709"/>
        <w:jc w:val="both"/>
        <w:rPr>
          <w:ins w:id="550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90EBFD" w14:textId="77777777" w:rsidR="00AD4F70" w:rsidRDefault="00AD4F70">
      <w:pPr>
        <w:spacing w:after="0" w:line="240" w:lineRule="auto"/>
        <w:ind w:firstLine="709"/>
        <w:jc w:val="both"/>
        <w:rPr>
          <w:ins w:id="551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D20293" w14:textId="77777777" w:rsidR="007A0AAE" w:rsidRDefault="007A0AAE">
      <w:pPr>
        <w:spacing w:after="0" w:line="240" w:lineRule="auto"/>
        <w:ind w:firstLine="709"/>
        <w:jc w:val="both"/>
        <w:rPr>
          <w:ins w:id="552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B9A68F" w14:textId="77777777" w:rsidR="007A0AAE" w:rsidRDefault="007A0AAE">
      <w:pPr>
        <w:spacing w:after="0" w:line="240" w:lineRule="auto"/>
        <w:ind w:firstLine="709"/>
        <w:jc w:val="both"/>
        <w:rPr>
          <w:ins w:id="553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3777AB" w14:textId="77777777" w:rsidR="007A0AAE" w:rsidRDefault="007A0AAE">
      <w:pPr>
        <w:spacing w:after="0" w:line="240" w:lineRule="auto"/>
        <w:ind w:firstLine="709"/>
        <w:jc w:val="both"/>
        <w:rPr>
          <w:ins w:id="554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F6AC0B" w14:textId="77777777" w:rsidR="007A0AAE" w:rsidRDefault="007A0AAE">
      <w:pPr>
        <w:spacing w:after="0" w:line="240" w:lineRule="auto"/>
        <w:ind w:firstLine="709"/>
        <w:jc w:val="both"/>
        <w:rPr>
          <w:ins w:id="555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33026F" w14:textId="77777777" w:rsidR="007A0AAE" w:rsidRDefault="007A0AAE">
      <w:pPr>
        <w:spacing w:after="0" w:line="240" w:lineRule="auto"/>
        <w:ind w:firstLine="709"/>
        <w:jc w:val="both"/>
        <w:rPr>
          <w:ins w:id="556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F10708" w14:textId="77777777" w:rsidR="007A0AAE" w:rsidRDefault="007A0AAE">
      <w:pPr>
        <w:spacing w:after="0" w:line="240" w:lineRule="auto"/>
        <w:ind w:firstLine="709"/>
        <w:jc w:val="both"/>
        <w:rPr>
          <w:ins w:id="557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A7AC46" w14:textId="77777777" w:rsidR="007A0AAE" w:rsidRDefault="007A0AAE">
      <w:pPr>
        <w:spacing w:after="0" w:line="240" w:lineRule="auto"/>
        <w:ind w:firstLine="709"/>
        <w:jc w:val="both"/>
        <w:rPr>
          <w:ins w:id="558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88E8B3" w14:textId="77777777" w:rsidR="007A0AAE" w:rsidRDefault="007A0AAE">
      <w:pPr>
        <w:spacing w:after="0" w:line="240" w:lineRule="auto"/>
        <w:ind w:firstLine="709"/>
        <w:jc w:val="both"/>
        <w:rPr>
          <w:ins w:id="559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53EAC1" w14:textId="77777777" w:rsidR="007A0AAE" w:rsidRDefault="007A0AAE">
      <w:pPr>
        <w:spacing w:after="0" w:line="240" w:lineRule="auto"/>
        <w:ind w:firstLine="709"/>
        <w:jc w:val="both"/>
        <w:rPr>
          <w:ins w:id="560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61ABC7" w14:textId="77777777" w:rsidR="007A0AAE" w:rsidRDefault="007A0AAE">
      <w:pPr>
        <w:spacing w:after="0" w:line="240" w:lineRule="auto"/>
        <w:ind w:firstLine="709"/>
        <w:jc w:val="both"/>
        <w:rPr>
          <w:ins w:id="561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07DDF1" w14:textId="77777777" w:rsidR="007A0AAE" w:rsidRDefault="007A0AAE">
      <w:pPr>
        <w:spacing w:after="0" w:line="240" w:lineRule="auto"/>
        <w:ind w:firstLine="709"/>
        <w:jc w:val="both"/>
        <w:rPr>
          <w:ins w:id="562" w:author="Саламадина Дарья Олеговна" w:date="2016-11-01T11:49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DA2890" w14:textId="77777777" w:rsidR="007A0AAE" w:rsidRDefault="007A0AAE">
      <w:pPr>
        <w:spacing w:after="0" w:line="240" w:lineRule="auto"/>
        <w:ind w:firstLine="709"/>
        <w:jc w:val="both"/>
        <w:rPr>
          <w:ins w:id="563" w:author="Саламадина Дарья Олеговна" w:date="2016-10-19T14:55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BA1F3A" w14:textId="77777777" w:rsidR="00AD4F70" w:rsidRPr="001249DA" w:rsidRDefault="00AD4F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E7B258" w14:textId="2736B031" w:rsidR="00DB6CE6" w:rsidRPr="001249DA" w:rsidRDefault="00DB6CE6">
      <w:pPr>
        <w:pStyle w:val="2"/>
        <w:rPr>
          <w:color w:val="404040"/>
        </w:rPr>
        <w:pPrChange w:id="564" w:author="Саламадина Дарья Олеговна" w:date="2016-10-19T14:27:00Z">
          <w:pPr>
            <w:pStyle w:val="2"/>
            <w:ind w:left="1286" w:hanging="576"/>
          </w:pPr>
        </w:pPrChange>
      </w:pPr>
      <w:bookmarkStart w:id="565" w:name="_Toc438199162"/>
      <w:bookmarkStart w:id="566" w:name="_Toc464653526"/>
      <w:r w:rsidRPr="001249DA">
        <w:t>Инструкция для медицинского работника, привлекаемого</w:t>
      </w:r>
      <w:r w:rsidR="0040277E" w:rsidRPr="001249DA">
        <w:t xml:space="preserve"> в</w:t>
      </w:r>
      <w:r w:rsidR="0040277E">
        <w:t> </w:t>
      </w:r>
      <w:r w:rsidR="0040277E" w:rsidRPr="001249DA">
        <w:t>д</w:t>
      </w:r>
      <w:r w:rsidRPr="001249DA">
        <w:t>ни проведения ЕГЭ</w:t>
      </w:r>
      <w:bookmarkEnd w:id="565"/>
      <w:bookmarkEnd w:id="566"/>
    </w:p>
    <w:p w14:paraId="55B1CCFC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медицинский работник ППЭ должен:</w:t>
      </w:r>
    </w:p>
    <w:p w14:paraId="2111B27F" w14:textId="166D0EA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08.30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естному времени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proofErr w:type="gramEnd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14:paraId="3EF96889" w14:textId="06F63DA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14:paraId="012C24AB" w14:textId="53383DE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или руководителя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азе которого расположен ППЭ, указанную инструкцию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Журнал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едицинскому работнику (далее – Журнал) (см. приложение 18);</w:t>
      </w:r>
    </w:p>
    <w:p w14:paraId="15875FE2" w14:textId="316EFEA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запросить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анный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ППЭ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граниченными возможностями здоровья, детей-инвалидов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нвалидов;</w:t>
      </w:r>
    </w:p>
    <w:p w14:paraId="05761794" w14:textId="361EA60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тведенное для него помещение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14:paraId="1E7349C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14:paraId="33633A12" w14:textId="77777777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14:paraId="47E1C0DA" w14:textId="07CD04B0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ПЭ медицинскому работнику запрещается: </w:t>
            </w:r>
          </w:p>
          <w:p w14:paraId="3AB048D2" w14:textId="45B33148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а) иметь при себе средства связи (в случае необходимости вызова бригады скорой помощи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табе ППЭ есть </w:t>
            </w:r>
            <w:del w:id="567" w:author="Саламадина Дарья Олеговна" w:date="2016-07-13T15:34:00Z">
              <w:r w:rsidRPr="001249DA" w:rsidDel="00712089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delText xml:space="preserve">стационарный </w:delText>
              </w:r>
            </w:del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телефон),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.д.;</w:t>
            </w:r>
          </w:p>
          <w:p w14:paraId="17E66560" w14:textId="0B859A29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 передавать (получать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средства связи)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принадлежности,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информации;</w:t>
            </w:r>
          </w:p>
          <w:p w14:paraId="7CCBD97B" w14:textId="0E6497AA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14:paraId="1F38416E" w14:textId="2499418F" w:rsidR="00DB6CE6" w:rsidRPr="001249DA" w:rsidRDefault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pPrChange w:id="568" w:author="Саламадина Дарья Олеговна" w:date="2016-10-19T15:18:00Z">
          <w:pPr>
            <w:spacing w:after="0" w:line="240" w:lineRule="auto"/>
            <w:ind w:firstLine="709"/>
            <w:jc w:val="both"/>
          </w:pPr>
        </w:pPrChange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Учет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едицинский пункт,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оставление акта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бъективным причинам</w:t>
      </w:r>
    </w:p>
    <w:p w14:paraId="4C32DC79" w14:textId="0EBE4A3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Медицинский работник должен вести Журнал. Все поля Журнала обязательны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аполнению. Участник ЕГЭ, получивший должную медицинскую помощь, вправе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отказаться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оставлении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ернуться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 проведения экзамена для продолжения выполнения экзаменационной работы.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</w:p>
    <w:p w14:paraId="0A4CDCE5" w14:textId="66B88BD1" w:rsidR="00A32B1F" w:rsidRDefault="00DB6CE6" w:rsidP="0079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если участник ЕГЭ хочет досрочно завершить экзамен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медицинский работник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подтверждает ухудшение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 помощи организаторов вне аудитории приглашает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едицинский кабинет для составления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ППЭ-22 «Акт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причинам», выданной членом ГЭК, заполнить информацию «Досрочно завершил экзамен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ледующим причинам»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месте.</w:t>
      </w:r>
    </w:p>
    <w:p w14:paraId="41C2E1FB" w14:textId="0777BC68" w:rsidR="00DB6CE6" w:rsidRPr="001249DA" w:rsidRDefault="00DB6CE6" w:rsidP="00790F81">
      <w:pPr>
        <w:pStyle w:val="11"/>
        <w:rPr>
          <w:noProof/>
        </w:rPr>
      </w:pPr>
      <w:bookmarkStart w:id="569" w:name="_Toc438199163"/>
      <w:bookmarkStart w:id="570" w:name="_Toc464653527"/>
      <w:r w:rsidRPr="001249DA">
        <w:t xml:space="preserve">Приложение 1.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перед началом экзамена</w:t>
      </w:r>
      <w:bookmarkEnd w:id="569"/>
      <w:bookmarkEnd w:id="570"/>
    </w:p>
    <w:p w14:paraId="6C643B2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41B32" wp14:editId="553405E2">
                <wp:simplePos x="0" y="0"/>
                <wp:positionH relativeFrom="column">
                  <wp:posOffset>18415</wp:posOffset>
                </wp:positionH>
                <wp:positionV relativeFrom="paragraph">
                  <wp:posOffset>97789</wp:posOffset>
                </wp:positionV>
                <wp:extent cx="6084570" cy="1209675"/>
                <wp:effectExtent l="0" t="0" r="11430" b="28575"/>
                <wp:wrapNone/>
                <wp:docPr id="10" name="Прямоугольни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8457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373C6" w14:textId="77777777" w:rsidR="002A65BC" w:rsidRPr="00C06354" w:rsidRDefault="002A65BC" w:rsidP="00DB6CE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635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Текст, который выделен жирным шрифтом, должен быть прочитан участникам ЕГЭ 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>слово в слово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Комментарии, </w:t>
                            </w:r>
                            <w:r w:rsidRPr="006744EE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выделенные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курсивом, не читаются участникам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ЕГЭ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. Они даны в помощь организатору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. Инструктаж и экзамен проводятся в спокойной и доброжелательной обстановке.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left:0;text-align:left;margin-left:1.45pt;margin-top:7.7pt;width:479.1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">
                <o:lock v:ext="edit" aspectratio="t"/>
                <v:textbox>
                  <w:txbxContent>
                    <w:p w14:paraId="2A8373C6" w14:textId="77777777" w:rsidR="002A65BC" w:rsidRPr="00C06354" w:rsidRDefault="002A65BC" w:rsidP="00DB6CE6">
                      <w:pPr>
                        <w:jc w:val="both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0635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Текст, который выделен жирным шрифтом, должен быть прочитан участникам ЕГЭ </w:t>
                      </w:r>
                      <w:r w:rsidRPr="00C06354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>слово в слово</w:t>
                      </w:r>
                      <w:r w:rsidRPr="00C0635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. Это делается для стандартизации процедуры проведения ЕГЭ. </w:t>
                      </w:r>
                      <w:r w:rsidRPr="00C06354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 xml:space="preserve">Комментарии, </w:t>
                      </w:r>
                      <w:r w:rsidRPr="006744EE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выделенные</w:t>
                      </w:r>
                      <w:r w:rsidRPr="00C0635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C06354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курсивом, не читаются участникам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 xml:space="preserve"> ЕГЭ</w:t>
                      </w:r>
                      <w:r w:rsidRPr="00C06354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. Они даны в помощь организатору</w:t>
                      </w:r>
                      <w:r w:rsidRPr="00C0635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. Инструктаж и экзамен проводятся в спокойной и доброжелательной обстановке.</w:t>
                      </w:r>
                    </w:p>
                  </w:txbxContent>
                </v:textbox>
              </v:rect>
            </w:pict>
          </mc:Fallback>
        </mc:AlternateContent>
      </w:r>
    </w:p>
    <w:p w14:paraId="5C3DAF90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851F4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1F0D92D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66C7878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0FA7AAE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2E5322E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466DBA8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14:paraId="7A989325" w14:textId="14586750" w:rsidR="00D843BF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D29C32" wp14:editId="75BF15FC">
                <wp:simplePos x="0" y="0"/>
                <wp:positionH relativeFrom="column">
                  <wp:posOffset>-25400</wp:posOffset>
                </wp:positionH>
                <wp:positionV relativeFrom="paragraph">
                  <wp:posOffset>1897380</wp:posOffset>
                </wp:positionV>
                <wp:extent cx="6221730" cy="2233930"/>
                <wp:effectExtent l="0" t="0" r="26670" b="13970"/>
                <wp:wrapSquare wrapText="bothSides"/>
                <wp:docPr id="12" name="Прямоугольни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221730" cy="22339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157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80"/>
                              <w:gridCol w:w="601"/>
                              <w:gridCol w:w="202"/>
                              <w:gridCol w:w="417"/>
                              <w:gridCol w:w="415"/>
                              <w:gridCol w:w="414"/>
                              <w:gridCol w:w="412"/>
                              <w:gridCol w:w="411"/>
                              <w:gridCol w:w="411"/>
                              <w:gridCol w:w="399"/>
                              <w:gridCol w:w="411"/>
                              <w:gridCol w:w="409"/>
                              <w:gridCol w:w="407"/>
                              <w:gridCol w:w="147"/>
                              <w:gridCol w:w="421"/>
                              <w:gridCol w:w="415"/>
                              <w:gridCol w:w="413"/>
                              <w:gridCol w:w="412"/>
                              <w:gridCol w:w="208"/>
                              <w:gridCol w:w="418"/>
                              <w:gridCol w:w="413"/>
                              <w:gridCol w:w="411"/>
                              <w:gridCol w:w="410"/>
                            </w:tblGrid>
                            <w:tr w:rsidR="002A65BC" w:rsidRPr="006220F9" w14:paraId="1E85C0A1" w14:textId="77777777" w:rsidTr="00EB09D0">
                              <w:trPr>
                                <w:cantSplit/>
                                <w:trHeight w:val="245"/>
                              </w:trPr>
                              <w:tc>
                                <w:tcPr>
                                  <w:tcW w:w="864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7EE22800" w14:textId="76590BCE" w:rsidR="002A65BC" w:rsidRPr="00EA1FCE" w:rsidRDefault="002A65BC" w:rsidP="00DD3DF5">
                                  <w:pPr>
                                    <w:keepNext/>
                                    <w:keepLines/>
                                    <w:spacing w:before="200"/>
                                    <w:jc w:val="center"/>
                                    <w:outlineLvl w:val="5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ins w:id="571" w:author="Саламадина Дарья Олеговна" w:date="2016-10-14T13:05:00Z"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Код </w:t>
                                    </w:r>
                                  </w:ins>
                                  <w:del w:id="572" w:author="Саламадина Дарья Олеговна" w:date="2016-10-14T13:05:00Z">
                                    <w:r w:rsidRPr="00EA1FCE" w:rsidDel="00DD3DF5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delText>Регион</w:delText>
                                    </w:r>
                                  </w:del>
                                  <w:ins w:id="573" w:author="Саламадина Дарья Олеговна" w:date="2016-10-14T13:05:00Z"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р</w:t>
                                    </w:r>
                                    <w:r w:rsidRPr="00EA1FCE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егион</w:t>
                                    </w: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а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21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258129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5" w:type="dxa"/>
                                  <w:gridSpan w:val="6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4AD8D0CB" w14:textId="77777777" w:rsidR="002A65BC" w:rsidRPr="00EA1FCE" w:rsidRDefault="002A65BC" w:rsidP="00EB09D0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Код образовательной организации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CEDFD9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7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5126CED4" w14:textId="77777777" w:rsidR="002A65BC" w:rsidRDefault="002A65BC" w:rsidP="00EB09D0">
                                  <w:pPr>
                                    <w:jc w:val="center"/>
                                    <w:rPr>
                                      <w:ins w:id="574" w:author="Саламадина Дарья Олеговна" w:date="2016-10-14T13:05:00Z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Класс</w:t>
                                  </w:r>
                                </w:p>
                                <w:p w14:paraId="6D6E7B72" w14:textId="58D9718E" w:rsidR="002A65BC" w:rsidRPr="00EA1FCE" w:rsidRDefault="002A65BC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ins w:id="575" w:author="Саламадина Дарья Олеговна" w:date="2016-10-14T13:05:00Z"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Номер  Буква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5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282A8BE" w14:textId="77777777" w:rsidR="002A65BC" w:rsidRPr="006220F9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9906342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Код пункта проведения ЕГЭ</w:t>
                                  </w: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33C9379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5F26125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Номер аудитории</w:t>
                                  </w:r>
                                </w:p>
                              </w:tc>
                            </w:tr>
                            <w:tr w:rsidR="002A65BC" w:rsidRPr="006220F9" w14:paraId="1819D93A" w14:textId="77777777" w:rsidTr="00EB09D0">
                              <w:trPr>
                                <w:cantSplit/>
                                <w:trHeight w:val="634"/>
                              </w:trPr>
                              <w:tc>
                                <w:tcPr>
                                  <w:tcW w:w="0" w:type="auto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0C3BA174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6ADA51F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6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EA48921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2D7BEB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3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0F7EAC5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F65FE9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03CA270B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D4889B7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2D81E93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A65BC" w:rsidRPr="006220F9" w14:paraId="0B90C547" w14:textId="77777777" w:rsidTr="00EB09D0">
                              <w:trPr>
                                <w:trHeight w:val="302"/>
                              </w:trPr>
                              <w:tc>
                                <w:tcPr>
                                  <w:tcW w:w="43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32AF4829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09700851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9FBC07A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A13D2E0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58DAAF3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6E4025F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43BC50A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402D1E4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B3B200D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6494EE5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5645533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5254D3C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310CA1E" w14:textId="77777777" w:rsidR="002A65BC" w:rsidRPr="006220F9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220F9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626BA23" w14:textId="77777777" w:rsidR="002A65BC" w:rsidRPr="006220F9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6BFB75E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3EA654B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23CC76A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0BAE6D4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D362B21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02218236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A8CF056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BECFF37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E07C801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A65BC" w:rsidRPr="006220F9" w14:paraId="25052CB7" w14:textId="77777777" w:rsidTr="00EB09D0">
                              <w:trPr>
                                <w:trHeight w:val="198"/>
                              </w:trPr>
                              <w:tc>
                                <w:tcPr>
                                  <w:tcW w:w="4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BECF275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C1E5F26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4351D2F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4AD4886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6C41C37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C7B3428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D8CDBFE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FE063AF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E5D0432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176C0E9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3D3A72C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9C13EFE" w14:textId="77777777" w:rsidR="002A65BC" w:rsidRPr="00EA1FCE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59A616E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E98738E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995EA13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741AC6C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D809D0D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A15D244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2304CAC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1FA57BF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C051E91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B7274E6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0FB5553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A65BC" w:rsidRPr="006220F9" w14:paraId="28A59947" w14:textId="77777777" w:rsidTr="00EB09D0">
                              <w:trPr>
                                <w:trHeight w:val="561"/>
                              </w:trPr>
                              <w:tc>
                                <w:tcPr>
                                  <w:tcW w:w="86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29140F8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Код предмета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7657CA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2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C12B73A" w14:textId="77777777" w:rsidR="002A65BC" w:rsidRPr="00EA1FCE" w:rsidRDefault="002A65BC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Название предмета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0BF38E" w14:textId="77777777" w:rsidR="002A65BC" w:rsidRPr="00EA1FC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8B4D01" w14:textId="77777777" w:rsidR="002A65BC" w:rsidRPr="006220F9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4915DE9A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67099F79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737C383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315481A3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11FE063C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941F23A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1F69162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B342F2B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C028B45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A65BC" w:rsidRPr="006220F9" w14:paraId="7681CCE5" w14:textId="77777777" w:rsidTr="00EB09D0">
                              <w:trPr>
                                <w:trHeight w:val="317"/>
                              </w:trPr>
                              <w:tc>
                                <w:tcPr>
                                  <w:tcW w:w="43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3F61002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41D1070D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084DF9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58A41189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941AAEF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57475775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6F30C07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521514C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3A38818A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4CE5610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FFFFF" w:themeFill="background1"/>
                                </w:tcPr>
                                <w:p w14:paraId="1AC86FDE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6785923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00641D" w14:textId="77777777" w:rsidR="002A65BC" w:rsidRPr="00EA1FC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0D828F" w14:textId="77777777" w:rsidR="002A65BC" w:rsidRPr="006220F9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15564925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2A40D5D4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1457E123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0A64BB42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57087A6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910DFBE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7646033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0CB7F1C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9D8354D" w14:textId="77777777" w:rsidR="002A65BC" w:rsidRPr="006220F9" w:rsidRDefault="002A65BC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9E6C31" w14:textId="77777777" w:rsidR="002A65BC" w:rsidRPr="00401CBE" w:rsidRDefault="002A65BC" w:rsidP="00DB6CE6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14A98F83" w14:textId="77777777" w:rsidR="002A65BC" w:rsidRDefault="002A65BC" w:rsidP="00DB6CE6">
                            <w:pPr>
                              <w:jc w:val="both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47F343DF" w14:textId="77777777" w:rsidR="002A65BC" w:rsidRDefault="002A65BC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left:0;text-align:left;margin-left:-2pt;margin-top:149.4pt;width:489.9pt;height:17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" fillcolor="silver">
                <o:lock v:ext="edit" aspectratio="t"/>
                <v:textbox>
                  <w:txbxContent>
                    <w:tbl>
                      <w:tblPr>
                        <w:tblW w:w="9157" w:type="dxa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80"/>
                        <w:gridCol w:w="601"/>
                        <w:gridCol w:w="202"/>
                        <w:gridCol w:w="417"/>
                        <w:gridCol w:w="415"/>
                        <w:gridCol w:w="414"/>
                        <w:gridCol w:w="412"/>
                        <w:gridCol w:w="411"/>
                        <w:gridCol w:w="411"/>
                        <w:gridCol w:w="399"/>
                        <w:gridCol w:w="411"/>
                        <w:gridCol w:w="409"/>
                        <w:gridCol w:w="407"/>
                        <w:gridCol w:w="147"/>
                        <w:gridCol w:w="421"/>
                        <w:gridCol w:w="415"/>
                        <w:gridCol w:w="413"/>
                        <w:gridCol w:w="412"/>
                        <w:gridCol w:w="208"/>
                        <w:gridCol w:w="418"/>
                        <w:gridCol w:w="413"/>
                        <w:gridCol w:w="411"/>
                        <w:gridCol w:w="410"/>
                      </w:tblGrid>
                      <w:tr w:rsidR="002A65BC" w:rsidRPr="006220F9" w14:paraId="1E85C0A1" w14:textId="77777777" w:rsidTr="00EB09D0">
                        <w:trPr>
                          <w:cantSplit/>
                          <w:trHeight w:val="245"/>
                        </w:trPr>
                        <w:tc>
                          <w:tcPr>
                            <w:tcW w:w="864" w:type="dxa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7EE22800" w14:textId="76590BCE" w:rsidR="002A65BC" w:rsidRPr="00EA1FCE" w:rsidRDefault="002A65BC" w:rsidP="00DD3DF5">
                            <w:pPr>
                              <w:keepNext/>
                              <w:keepLines/>
                              <w:spacing w:before="200"/>
                              <w:jc w:val="center"/>
                              <w:outlineLvl w:val="5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ins w:id="576" w:author="Саламадина Дарья Олеговна" w:date="2016-10-14T13:05:00Z"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Код </w:t>
                              </w:r>
                            </w:ins>
                            <w:del w:id="577" w:author="Саламадина Дарья Олеговна" w:date="2016-10-14T13:05:00Z">
                              <w:r w:rsidRPr="00EA1FCE" w:rsidDel="00DD3DF5">
                                <w:rPr>
                                  <w:b/>
                                  <w:sz w:val="18"/>
                                  <w:szCs w:val="18"/>
                                </w:rPr>
                                <w:delText>Регион</w:delText>
                              </w:r>
                            </w:del>
                            <w:ins w:id="578" w:author="Саламадина Дарья Олеговна" w:date="2016-10-14T13:05:00Z"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р</w:t>
                              </w:r>
                              <w:r w:rsidRPr="00EA1FCE">
                                <w:rPr>
                                  <w:b/>
                                  <w:sz w:val="18"/>
                                  <w:szCs w:val="18"/>
                                </w:rPr>
                                <w:t>егион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а</w:t>
                              </w:r>
                            </w:ins>
                          </w:p>
                        </w:tc>
                        <w:tc>
                          <w:tcPr>
                            <w:tcW w:w="216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258129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75" w:type="dxa"/>
                            <w:gridSpan w:val="6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4AD8D0CB" w14:textId="77777777" w:rsidR="002A65BC" w:rsidRPr="00EA1FCE" w:rsidRDefault="002A65BC" w:rsidP="00EB09D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Код образовательной организации</w:t>
                            </w:r>
                          </w:p>
                        </w:tc>
                        <w:tc>
                          <w:tcPr>
                            <w:tcW w:w="429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CEDFD9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87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5126CED4" w14:textId="77777777" w:rsidR="002A65BC" w:rsidRDefault="002A65BC" w:rsidP="00EB09D0">
                            <w:pPr>
                              <w:jc w:val="center"/>
                              <w:rPr>
                                <w:ins w:id="579" w:author="Саламадина Дарья Олеговна" w:date="2016-10-14T13:05:00Z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Класс</w:t>
                            </w:r>
                          </w:p>
                          <w:p w14:paraId="6D6E7B72" w14:textId="58D9718E" w:rsidR="002A65BC" w:rsidRPr="00EA1FCE" w:rsidRDefault="002A65BC" w:rsidP="00EB09D0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ins w:id="580" w:author="Саламадина Дарья Олеговна" w:date="2016-10-14T13:05:00Z"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Номер  Буква</w:t>
                              </w:r>
                            </w:ins>
                          </w:p>
                        </w:tc>
                        <w:tc>
                          <w:tcPr>
                            <w:tcW w:w="156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282A8BE" w14:textId="77777777" w:rsidR="002A65BC" w:rsidRPr="006220F9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9906342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Код пункта проведения ЕГЭ</w:t>
                            </w: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33C9379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5F26125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Номер аудитории</w:t>
                            </w:r>
                          </w:p>
                        </w:tc>
                      </w:tr>
                      <w:tr w:rsidR="002A65BC" w:rsidRPr="006220F9" w14:paraId="1819D93A" w14:textId="77777777" w:rsidTr="00EB09D0">
                        <w:trPr>
                          <w:cantSplit/>
                          <w:trHeight w:val="634"/>
                        </w:trPr>
                        <w:tc>
                          <w:tcPr>
                            <w:tcW w:w="0" w:type="auto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0C3BA174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6ADA51F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6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EA48921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2D7BEB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3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0F7EAC5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F65FE9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03CA270B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D4889B7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2D81E93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A65BC" w:rsidRPr="006220F9" w14:paraId="0B90C547" w14:textId="77777777" w:rsidTr="00EB09D0">
                        <w:trPr>
                          <w:trHeight w:val="302"/>
                        </w:trPr>
                        <w:tc>
                          <w:tcPr>
                            <w:tcW w:w="43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32AF4829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09700851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9FBC07A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A13D2E0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58DAAF3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6E4025F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43BC50A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402D1E4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B3B200D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6494EE5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5645533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5254D3C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310CA1E" w14:textId="77777777" w:rsidR="002A65BC" w:rsidRPr="006220F9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6220F9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626BA23" w14:textId="77777777" w:rsidR="002A65BC" w:rsidRPr="006220F9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6BFB75E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3EA654B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23CC76A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0BAE6D4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D362B21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02218236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A8CF056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BECFF37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E07C801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2A65BC" w:rsidRPr="006220F9" w14:paraId="25052CB7" w14:textId="77777777" w:rsidTr="00EB09D0">
                        <w:trPr>
                          <w:trHeight w:val="198"/>
                        </w:trPr>
                        <w:tc>
                          <w:tcPr>
                            <w:tcW w:w="4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BECF275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C1E5F26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4351D2F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4AD4886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6C41C37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C7B3428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D8CDBFE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FE063AF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E5D0432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176C0E9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3D3A72C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9C13EFE" w14:textId="77777777" w:rsidR="002A65BC" w:rsidRPr="00EA1FCE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59A616E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E98738E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995EA13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741AC6C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D809D0D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A15D244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2304CAC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1FA57BF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C051E91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B7274E6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0FB5553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A65BC" w:rsidRPr="006220F9" w14:paraId="28A59947" w14:textId="77777777" w:rsidTr="00EB09D0">
                        <w:trPr>
                          <w:trHeight w:val="561"/>
                        </w:trPr>
                        <w:tc>
                          <w:tcPr>
                            <w:tcW w:w="86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529140F8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Код предмета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7657CA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862" w:type="dxa"/>
                            <w:gridSpan w:val="9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C12B73A" w14:textId="77777777" w:rsidR="002A65BC" w:rsidRPr="00EA1FCE" w:rsidRDefault="002A65BC" w:rsidP="00EB09D0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Название предмета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0BF38E" w14:textId="77777777" w:rsidR="002A65BC" w:rsidRPr="00EA1FCE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8B4D01" w14:textId="77777777" w:rsidR="002A65BC" w:rsidRPr="006220F9" w:rsidRDefault="002A65B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4915DE9A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67099F79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737C383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315481A3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11FE063C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941F23A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1F69162" w14:textId="77777777" w:rsidR="002A65BC" w:rsidRPr="006220F9" w:rsidRDefault="002A65BC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B342F2B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C028B45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A65BC" w:rsidRPr="006220F9" w14:paraId="7681CCE5" w14:textId="77777777" w:rsidTr="00EB09D0">
                        <w:trPr>
                          <w:trHeight w:val="317"/>
                        </w:trPr>
                        <w:tc>
                          <w:tcPr>
                            <w:tcW w:w="43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3F61002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41D1070D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084DF9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58A41189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941AAEF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57475775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6F30C07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1521514C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3A38818A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4CE5610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FFFFF" w:themeFill="background1"/>
                          </w:tcPr>
                          <w:p w14:paraId="1AC86FDE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16785923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00641D" w14:textId="77777777" w:rsidR="002A65BC" w:rsidRPr="00EA1FCE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0D828F" w14:textId="77777777" w:rsidR="002A65BC" w:rsidRPr="006220F9" w:rsidRDefault="002A65BC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15564925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2A40D5D4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1457E123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0A64BB42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57087A6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910DFBE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7646033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0CB7F1C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9D8354D" w14:textId="77777777" w:rsidR="002A65BC" w:rsidRPr="006220F9" w:rsidRDefault="002A65BC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6C9E6C31" w14:textId="77777777" w:rsidR="002A65BC" w:rsidRPr="00401CBE" w:rsidRDefault="002A65BC" w:rsidP="00DB6CE6">
                      <w:pPr>
                        <w:jc w:val="both"/>
                        <w:rPr>
                          <w:i/>
                        </w:rPr>
                      </w:pPr>
                    </w:p>
                    <w:p w14:paraId="14A98F83" w14:textId="77777777" w:rsidR="002A65BC" w:rsidRDefault="002A65BC" w:rsidP="00DB6CE6">
                      <w:pPr>
                        <w:jc w:val="both"/>
                        <w:rPr>
                          <w:i/>
                          <w:lang w:val="en-US"/>
                        </w:rPr>
                      </w:pPr>
                    </w:p>
                    <w:p w14:paraId="47F343DF" w14:textId="77777777" w:rsidR="002A65BC" w:rsidRDefault="002A65BC" w:rsidP="00DB6CE6"/>
                  </w:txbxContent>
                </v:textbox>
                <w10:wrap type="square"/>
              </v:rect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footnoteReference w:id="30"/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 Заполнить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поля: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«Р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егион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пункта проведения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ЕГЭ», «Н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омер аудитории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предмета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», «Название предмета», «Дата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проведения ЕГЭ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Код образовательной организации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ормой ППЭ-16,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ласс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участники ЕГЭ заполняют самостоятельно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ФИО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данные документа, удостоверяющего личность, пол участники ЕГЭ заполняют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окументом, удостоверяющим личность.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«Регион», «Код предмета», «Код пункта проведения ЕГЭ», «Номер аудитории» следует заполнять,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EBB4CFF" wp14:editId="3285B492">
                <wp:simplePos x="0" y="0"/>
                <wp:positionH relativeFrom="column">
                  <wp:posOffset>-19050</wp:posOffset>
                </wp:positionH>
                <wp:positionV relativeFrom="paragraph">
                  <wp:posOffset>2596515</wp:posOffset>
                </wp:positionV>
                <wp:extent cx="2495550" cy="8191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Прямоугольни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95550" cy="8191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87"/>
                              <w:gridCol w:w="388"/>
                              <w:gridCol w:w="387"/>
                              <w:gridCol w:w="387"/>
                              <w:gridCol w:w="387"/>
                              <w:gridCol w:w="388"/>
                              <w:gridCol w:w="387"/>
                              <w:gridCol w:w="390"/>
                            </w:tblGrid>
                            <w:tr w:rsidR="002A65BC" w14:paraId="478C6094" w14:textId="77777777">
                              <w:trPr>
                                <w:cantSplit/>
                                <w:trHeight w:val="356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548558" w14:textId="77777777" w:rsidR="002A65BC" w:rsidRPr="006220F9" w:rsidRDefault="002A65BC">
                                  <w:pPr>
                                    <w:jc w:val="center"/>
                                  </w:pPr>
                                  <w:r w:rsidRPr="006220F9">
                                    <w:t>Дата проведения ЕГЭ</w:t>
                                  </w:r>
                                </w:p>
                              </w:tc>
                            </w:tr>
                            <w:tr w:rsidR="002A65BC" w14:paraId="593E4367" w14:textId="77777777" w:rsidTr="00EB09D0">
                              <w:trPr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6F61DEE9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FFFFFF" w:themeFill="background1"/>
                                </w:tcPr>
                                <w:p w14:paraId="18B185FC" w14:textId="77777777" w:rsidR="002A65BC" w:rsidRDefault="002A65BC" w:rsidP="00EB09D0"/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6DD967" w14:textId="77777777" w:rsidR="002A65BC" w:rsidRDefault="002A65B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2A3A41D9" w14:textId="77777777" w:rsidR="002A65BC" w:rsidRDefault="002A65BC"/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17FCFE5F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B74280" w14:textId="77777777" w:rsidR="002A65BC" w:rsidRDefault="002A65B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147F06FD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shd w:val="clear" w:color="auto" w:fill="FFFFFF" w:themeFill="background1"/>
                                </w:tcPr>
                                <w:p w14:paraId="683BCD42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2A65BC" w14:paraId="2F4A619B" w14:textId="77777777">
                              <w:trPr>
                                <w:cantSplit/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ACABDF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538F37BF" w14:textId="77777777" w:rsidR="002A65BC" w:rsidRDefault="002A65BC" w:rsidP="00DB6CE6"/>
                          <w:p w14:paraId="385A7C52" w14:textId="77777777" w:rsidR="002A65BC" w:rsidRDefault="002A65BC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8" style="position:absolute;left:0;text-align:left;margin-left:-1.5pt;margin-top:204.45pt;width:196.5pt;height:64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" fillcolor="silver">
                <o:lock v:ext="edit" aspectratio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87"/>
                        <w:gridCol w:w="388"/>
                        <w:gridCol w:w="387"/>
                        <w:gridCol w:w="387"/>
                        <w:gridCol w:w="387"/>
                        <w:gridCol w:w="388"/>
                        <w:gridCol w:w="387"/>
                        <w:gridCol w:w="390"/>
                      </w:tblGrid>
                      <w:tr w:rsidR="002A65BC" w14:paraId="478C6094" w14:textId="77777777">
                        <w:trPr>
                          <w:cantSplit/>
                          <w:trHeight w:val="356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548558" w14:textId="77777777" w:rsidR="002A65BC" w:rsidRPr="006220F9" w:rsidRDefault="002A65BC">
                            <w:pPr>
                              <w:jc w:val="center"/>
                            </w:pPr>
                            <w:r w:rsidRPr="006220F9">
                              <w:t>Дата проведения ЕГЭ</w:t>
                            </w:r>
                          </w:p>
                        </w:tc>
                      </w:tr>
                      <w:tr w:rsidR="002A65BC" w14:paraId="593E4367" w14:textId="77777777" w:rsidTr="00EB09D0">
                        <w:trPr>
                          <w:trHeight w:val="162"/>
                          <w:jc w:val="center"/>
                        </w:trPr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6F61DEE9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shd w:val="clear" w:color="auto" w:fill="FFFFFF" w:themeFill="background1"/>
                          </w:tcPr>
                          <w:p w14:paraId="18B185FC" w14:textId="77777777" w:rsidR="002A65BC" w:rsidRDefault="002A65BC" w:rsidP="00EB09D0"/>
                        </w:tc>
                        <w:tc>
                          <w:tcPr>
                            <w:tcW w:w="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6DD967" w14:textId="77777777" w:rsidR="002A65BC" w:rsidRDefault="002A65B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2A3A41D9" w14:textId="77777777" w:rsidR="002A65BC" w:rsidRDefault="002A65BC"/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17FCFE5F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B74280" w14:textId="77777777" w:rsidR="002A65BC" w:rsidRDefault="002A65B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147F06FD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0" w:type="dxa"/>
                            <w:shd w:val="clear" w:color="auto" w:fill="FFFFFF" w:themeFill="background1"/>
                          </w:tcPr>
                          <w:p w14:paraId="683BCD42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</w:tr>
                      <w:tr w:rsidR="002A65BC" w14:paraId="2F4A619B" w14:textId="77777777">
                        <w:trPr>
                          <w:cantSplit/>
                          <w:trHeight w:val="162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ACABDF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538F37BF" w14:textId="77777777" w:rsidR="002A65BC" w:rsidRDefault="002A65BC" w:rsidP="00DB6CE6"/>
                    <w:p w14:paraId="385A7C52" w14:textId="77777777" w:rsidR="002A65BC" w:rsidRDefault="002A65BC" w:rsidP="00DB6CE6"/>
                  </w:txbxContent>
                </v:textbox>
                <w10:wrap type="tight"/>
              </v:rect>
            </w:pict>
          </mc:Fallback>
        </mc:AlternateContent>
      </w:r>
    </w:p>
    <w:p w14:paraId="4A51D9B1" w14:textId="77777777"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4E6D0806" wp14:editId="41DDDB41">
                <wp:simplePos x="0" y="0"/>
                <wp:positionH relativeFrom="column">
                  <wp:posOffset>370840</wp:posOffset>
                </wp:positionH>
                <wp:positionV relativeFrom="paragraph">
                  <wp:posOffset>2533650</wp:posOffset>
                </wp:positionV>
                <wp:extent cx="2495550" cy="6858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95550" cy="685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87"/>
                              <w:gridCol w:w="388"/>
                              <w:gridCol w:w="387"/>
                              <w:gridCol w:w="387"/>
                              <w:gridCol w:w="387"/>
                              <w:gridCol w:w="388"/>
                              <w:gridCol w:w="387"/>
                              <w:gridCol w:w="390"/>
                            </w:tblGrid>
                            <w:tr w:rsidR="002A65BC" w14:paraId="02BEA6A3" w14:textId="77777777">
                              <w:trPr>
                                <w:cantSplit/>
                                <w:trHeight w:val="356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A34C9B" w14:textId="77777777" w:rsidR="002A65BC" w:rsidRPr="006220F9" w:rsidRDefault="002A65BC">
                                  <w:pPr>
                                    <w:jc w:val="center"/>
                                  </w:pPr>
                                  <w:r w:rsidRPr="006220F9">
                                    <w:t>Дата проведения ЕГЭ</w:t>
                                  </w:r>
                                </w:p>
                              </w:tc>
                            </w:tr>
                            <w:tr w:rsidR="002A65BC" w14:paraId="79C07925" w14:textId="77777777" w:rsidTr="00EB09D0">
                              <w:trPr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670B7AE7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FFFFFF" w:themeFill="background1"/>
                                </w:tcPr>
                                <w:p w14:paraId="3E76D8E5" w14:textId="77777777" w:rsidR="002A65BC" w:rsidRDefault="002A65BC" w:rsidP="00EB09D0"/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6BA606" w14:textId="77777777" w:rsidR="002A65BC" w:rsidRDefault="002A65B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6CCD3667" w14:textId="77777777" w:rsidR="002A65BC" w:rsidRDefault="002A65BC"/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17AD01EF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2FF2AE" w14:textId="77777777" w:rsidR="002A65BC" w:rsidRDefault="002A65B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417DFAA4" w14:textId="77311E0F" w:rsidR="002A65BC" w:rsidRDefault="002A65BC">
                                  <w:pPr>
                                    <w:jc w:val="center"/>
                                  </w:pPr>
                                  <w:ins w:id="581" w:author="Саламадина Дарья Олеговна" w:date="2016-10-14T13:06:00Z">
                                    <w:r>
                                      <w:t>1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390" w:type="dxa"/>
                                  <w:shd w:val="clear" w:color="auto" w:fill="FFFFFF" w:themeFill="background1"/>
                                </w:tcPr>
                                <w:p w14:paraId="190541F8" w14:textId="325B104C" w:rsidR="002A65BC" w:rsidRDefault="002A65BC">
                                  <w:pPr>
                                    <w:jc w:val="center"/>
                                  </w:pPr>
                                  <w:ins w:id="582" w:author="Саламадина Дарья Олеговна" w:date="2016-10-14T13:06:00Z">
                                    <w:r>
                                      <w:t>7</w:t>
                                    </w:r>
                                  </w:ins>
                                </w:p>
                              </w:tc>
                            </w:tr>
                            <w:tr w:rsidR="002A65BC" w14:paraId="2626B7A9" w14:textId="77777777">
                              <w:trPr>
                                <w:cantSplit/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F4672A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6609C79" w14:textId="77777777" w:rsidR="002A65BC" w:rsidRDefault="002A65BC" w:rsidP="006744EE"/>
                          <w:p w14:paraId="335F8BC6" w14:textId="77777777" w:rsidR="002A65BC" w:rsidRDefault="002A65BC" w:rsidP="006744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9" style="position:absolute;left:0;text-align:left;margin-left:29.2pt;margin-top:199.5pt;width:196.5pt;height:54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" fillcolor="silver">
                <o:lock v:ext="edit" aspectratio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87"/>
                        <w:gridCol w:w="388"/>
                        <w:gridCol w:w="387"/>
                        <w:gridCol w:w="387"/>
                        <w:gridCol w:w="387"/>
                        <w:gridCol w:w="388"/>
                        <w:gridCol w:w="387"/>
                        <w:gridCol w:w="390"/>
                      </w:tblGrid>
                      <w:tr w:rsidR="002A65BC" w14:paraId="02BEA6A3" w14:textId="77777777">
                        <w:trPr>
                          <w:cantSplit/>
                          <w:trHeight w:val="356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A34C9B" w14:textId="77777777" w:rsidR="002A65BC" w:rsidRPr="006220F9" w:rsidRDefault="002A65BC">
                            <w:pPr>
                              <w:jc w:val="center"/>
                            </w:pPr>
                            <w:r w:rsidRPr="006220F9">
                              <w:t>Дата проведения ЕГЭ</w:t>
                            </w:r>
                          </w:p>
                        </w:tc>
                      </w:tr>
                      <w:tr w:rsidR="002A65BC" w14:paraId="79C07925" w14:textId="77777777" w:rsidTr="00EB09D0">
                        <w:trPr>
                          <w:trHeight w:val="162"/>
                          <w:jc w:val="center"/>
                        </w:trPr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670B7AE7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shd w:val="clear" w:color="auto" w:fill="FFFFFF" w:themeFill="background1"/>
                          </w:tcPr>
                          <w:p w14:paraId="3E76D8E5" w14:textId="77777777" w:rsidR="002A65BC" w:rsidRDefault="002A65BC" w:rsidP="00EB09D0"/>
                        </w:tc>
                        <w:tc>
                          <w:tcPr>
                            <w:tcW w:w="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6BA606" w14:textId="77777777" w:rsidR="002A65BC" w:rsidRDefault="002A65B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6CCD3667" w14:textId="77777777" w:rsidR="002A65BC" w:rsidRDefault="002A65BC"/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17AD01EF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2FF2AE" w14:textId="77777777" w:rsidR="002A65BC" w:rsidRDefault="002A65B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417DFAA4" w14:textId="77311E0F" w:rsidR="002A65BC" w:rsidRDefault="002A65BC">
                            <w:pPr>
                              <w:jc w:val="center"/>
                            </w:pPr>
                            <w:ins w:id="583" w:author="Саламадина Дарья Олеговна" w:date="2016-10-14T13:06:00Z">
                              <w:r>
                                <w:t>1</w:t>
                              </w:r>
                            </w:ins>
                          </w:p>
                        </w:tc>
                        <w:tc>
                          <w:tcPr>
                            <w:tcW w:w="390" w:type="dxa"/>
                            <w:shd w:val="clear" w:color="auto" w:fill="FFFFFF" w:themeFill="background1"/>
                          </w:tcPr>
                          <w:p w14:paraId="190541F8" w14:textId="325B104C" w:rsidR="002A65BC" w:rsidRDefault="002A65BC">
                            <w:pPr>
                              <w:jc w:val="center"/>
                            </w:pPr>
                            <w:ins w:id="584" w:author="Саламадина Дарья Олеговна" w:date="2016-10-14T13:06:00Z">
                              <w:r>
                                <w:t>7</w:t>
                              </w:r>
                            </w:ins>
                          </w:p>
                        </w:tc>
                      </w:tr>
                      <w:tr w:rsidR="002A65BC" w14:paraId="2626B7A9" w14:textId="77777777">
                        <w:trPr>
                          <w:cantSplit/>
                          <w:trHeight w:val="162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F4672A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36609C79" w14:textId="77777777" w:rsidR="002A65BC" w:rsidRDefault="002A65BC" w:rsidP="006744EE"/>
                    <w:p w14:paraId="335F8BC6" w14:textId="77777777" w:rsidR="002A65BC" w:rsidRDefault="002A65BC" w:rsidP="006744EE"/>
                  </w:txbxContent>
                </v:textbox>
                <w10:wrap type="tight"/>
              </v:rect>
            </w:pict>
          </mc:Fallback>
        </mc:AlternateContent>
      </w:r>
    </w:p>
    <w:p w14:paraId="411940D4" w14:textId="77777777"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0D8E394" w14:textId="77777777"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B9F6116" w14:textId="77777777"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C5C44F0" w14:textId="77777777"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ACD7628" w14:textId="52DC725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ЭМ, могут находиться:</w:t>
      </w:r>
    </w:p>
    <w:p w14:paraId="073A98ED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черная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ручка;</w:t>
      </w:r>
    </w:p>
    <w:p w14:paraId="6E097F02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14:paraId="7D5A516E" w14:textId="6E941022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14:paraId="0CF2E3C6" w14:textId="2C89E81B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</w:t>
      </w:r>
      <w:r w:rsidRPr="001249DA" w:rsidDel="00B3215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14:paraId="5D18CB51" w14:textId="57C84D64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ВЗ, детей-инвалидов, инвалидов);</w:t>
      </w:r>
    </w:p>
    <w:p w14:paraId="1B3CB899" w14:textId="2E5F89B3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ыдаются).</w:t>
      </w:r>
    </w:p>
    <w:p w14:paraId="038274B7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EC44D9F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Кодировка учебных предметов</w:t>
      </w:r>
    </w:p>
    <w:p w14:paraId="0BE2AEFF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374"/>
      </w:tblGrid>
      <w:tr w:rsidR="00DB6CE6" w:rsidRPr="001249DA" w14:paraId="1B687EBC" w14:textId="77777777" w:rsidTr="00EB09D0">
        <w:trPr>
          <w:trHeight w:val="461"/>
        </w:trPr>
        <w:tc>
          <w:tcPr>
            <w:tcW w:w="2518" w:type="dxa"/>
          </w:tcPr>
          <w:p w14:paraId="1260252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14:paraId="0D7D618C" w14:textId="77777777"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</w:t>
            </w:r>
          </w:p>
          <w:p w14:paraId="1E13E352" w14:textId="77777777"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предмета</w:t>
            </w:r>
          </w:p>
        </w:tc>
        <w:tc>
          <w:tcPr>
            <w:tcW w:w="2839" w:type="dxa"/>
          </w:tcPr>
          <w:p w14:paraId="7C0481C0" w14:textId="77777777"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374" w:type="dxa"/>
          </w:tcPr>
          <w:p w14:paraId="53F28F18" w14:textId="77777777"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14:paraId="4400CEF5" w14:textId="77777777" w:rsidTr="00EB09D0">
        <w:tc>
          <w:tcPr>
            <w:tcW w:w="2518" w:type="dxa"/>
          </w:tcPr>
          <w:p w14:paraId="12D2C52C" w14:textId="77777777" w:rsidR="00DB6CE6" w:rsidRPr="001249DA" w:rsidRDefault="00DB6CE6" w:rsidP="00DB6C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14:paraId="3AE2D86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14:paraId="2B953386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374" w:type="dxa"/>
          </w:tcPr>
          <w:p w14:paraId="15E66D6E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14:paraId="2C28818E" w14:textId="77777777" w:rsidTr="00EB09D0">
        <w:tc>
          <w:tcPr>
            <w:tcW w:w="2518" w:type="dxa"/>
          </w:tcPr>
          <w:p w14:paraId="6E10571B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14:paraId="03EA994E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14:paraId="5A07E76D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374" w:type="dxa"/>
          </w:tcPr>
          <w:p w14:paraId="7C46333C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14:paraId="6ACBE7AD" w14:textId="77777777" w:rsidTr="00EB09D0">
        <w:tc>
          <w:tcPr>
            <w:tcW w:w="2518" w:type="dxa"/>
          </w:tcPr>
          <w:p w14:paraId="28FEE8B3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14:paraId="5631D2C6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14:paraId="506FD52A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374" w:type="dxa"/>
          </w:tcPr>
          <w:p w14:paraId="6D5180E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14:paraId="0A0FCDAE" w14:textId="77777777" w:rsidTr="00EB09D0">
        <w:tc>
          <w:tcPr>
            <w:tcW w:w="2518" w:type="dxa"/>
          </w:tcPr>
          <w:p w14:paraId="2B83C12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14:paraId="7894A40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14:paraId="7966156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374" w:type="dxa"/>
          </w:tcPr>
          <w:p w14:paraId="5C5027B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14:paraId="1BCFD0EA" w14:textId="77777777" w:rsidTr="00EB09D0">
        <w:tc>
          <w:tcPr>
            <w:tcW w:w="2518" w:type="dxa"/>
          </w:tcPr>
          <w:p w14:paraId="1B5242E9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14:paraId="3DDDAF0C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14:paraId="7C91475B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14:paraId="6C6B72C1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14:paraId="711E4A53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374" w:type="dxa"/>
          </w:tcPr>
          <w:p w14:paraId="321647DE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14:paraId="793F3069" w14:textId="77777777" w:rsidTr="00EB09D0">
        <w:tc>
          <w:tcPr>
            <w:tcW w:w="2518" w:type="dxa"/>
          </w:tcPr>
          <w:p w14:paraId="0E8E5C81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14:paraId="067F7CE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14:paraId="63E6B08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14:paraId="240F47B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14:paraId="6645FC5E" w14:textId="77777777" w:rsidTr="00EB09D0">
        <w:tc>
          <w:tcPr>
            <w:tcW w:w="2518" w:type="dxa"/>
          </w:tcPr>
          <w:p w14:paraId="083132CB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14:paraId="627658F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14:paraId="713F863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374" w:type="dxa"/>
          </w:tcPr>
          <w:p w14:paraId="2D0CFCAB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14:paraId="48A2ADB9" w14:textId="77777777" w:rsidTr="00EB09D0">
        <w:tc>
          <w:tcPr>
            <w:tcW w:w="2518" w:type="dxa"/>
          </w:tcPr>
          <w:p w14:paraId="25EF909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14:paraId="728AE70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14:paraId="55CD6F73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14:paraId="4539774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14:paraId="1167BDF4" w14:textId="77777777" w:rsidTr="00EB09D0">
        <w:tc>
          <w:tcPr>
            <w:tcW w:w="2518" w:type="dxa"/>
          </w:tcPr>
          <w:p w14:paraId="23EF698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14:paraId="32AF1E6E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14:paraId="032F2E0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374" w:type="dxa"/>
          </w:tcPr>
          <w:p w14:paraId="440510F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14:paraId="6B6254A7" w14:textId="77777777" w:rsidTr="00EB09D0">
        <w:tc>
          <w:tcPr>
            <w:tcW w:w="2518" w:type="dxa"/>
          </w:tcPr>
          <w:p w14:paraId="53EF004C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14:paraId="12EB4877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14:paraId="6747C37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374" w:type="dxa"/>
          </w:tcPr>
          <w:p w14:paraId="4721811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14:paraId="365669D4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2C26B7DE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p w14:paraId="64688EEC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1249DA" w14:paraId="2F0449B9" w14:textId="77777777" w:rsidTr="00EB09D0">
        <w:tc>
          <w:tcPr>
            <w:tcW w:w="3190" w:type="dxa"/>
          </w:tcPr>
          <w:p w14:paraId="1A3FD452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lastRenderedPageBreak/>
              <w:t>Продолжительность выполнения экзаменационной работы</w:t>
            </w:r>
          </w:p>
        </w:tc>
        <w:tc>
          <w:tcPr>
            <w:tcW w:w="3190" w:type="dxa"/>
          </w:tcPr>
          <w:p w14:paraId="1DC10670" w14:textId="712997F6"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 участниками ЕГЭ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с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О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нвалидами</w:t>
            </w:r>
          </w:p>
        </w:tc>
        <w:tc>
          <w:tcPr>
            <w:tcW w:w="3191" w:type="dxa"/>
          </w:tcPr>
          <w:p w14:paraId="1120B674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Название учебного предмета</w:t>
            </w:r>
          </w:p>
        </w:tc>
      </w:tr>
      <w:tr w:rsidR="00DB6CE6" w:rsidRPr="001249DA" w14:paraId="699F328B" w14:textId="77777777" w:rsidTr="00EB09D0">
        <w:tc>
          <w:tcPr>
            <w:tcW w:w="3190" w:type="dxa"/>
          </w:tcPr>
          <w:p w14:paraId="528CFFEB" w14:textId="77777777" w:rsidR="00DB6CE6" w:rsidRPr="001249DA" w:rsidRDefault="00DB6CE6" w:rsidP="00DB6CE6">
            <w:pPr>
              <w:spacing w:line="360" w:lineRule="auto"/>
              <w:jc w:val="both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15 минут</w:t>
            </w:r>
          </w:p>
        </w:tc>
        <w:tc>
          <w:tcPr>
            <w:tcW w:w="3190" w:type="dxa"/>
          </w:tcPr>
          <w:p w14:paraId="0642BFAE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45 минут</w:t>
            </w:r>
          </w:p>
        </w:tc>
        <w:tc>
          <w:tcPr>
            <w:tcW w:w="3191" w:type="dxa"/>
          </w:tcPr>
          <w:p w14:paraId="49C01980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 (раздел «Говорение»)</w:t>
            </w:r>
          </w:p>
        </w:tc>
      </w:tr>
      <w:tr w:rsidR="00DB6CE6" w:rsidRPr="001249DA" w14:paraId="32375927" w14:textId="77777777" w:rsidTr="00EB09D0">
        <w:tc>
          <w:tcPr>
            <w:tcW w:w="3190" w:type="dxa"/>
            <w:vMerge w:val="restart"/>
          </w:tcPr>
          <w:p w14:paraId="1B62DFAE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3 часа </w:t>
            </w:r>
            <w:r w:rsidR="008E7715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(180 минут)</w:t>
            </w:r>
          </w:p>
        </w:tc>
        <w:tc>
          <w:tcPr>
            <w:tcW w:w="3190" w:type="dxa"/>
            <w:vMerge w:val="restart"/>
          </w:tcPr>
          <w:p w14:paraId="3B2BE03E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 часа 30 минут</w:t>
            </w:r>
          </w:p>
        </w:tc>
        <w:tc>
          <w:tcPr>
            <w:tcW w:w="3191" w:type="dxa"/>
          </w:tcPr>
          <w:p w14:paraId="1D466FAF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</w:t>
            </w:r>
          </w:p>
        </w:tc>
      </w:tr>
      <w:tr w:rsidR="00DB6CE6" w:rsidRPr="001249DA" w14:paraId="01335AB4" w14:textId="77777777" w:rsidTr="00EB09D0">
        <w:tc>
          <w:tcPr>
            <w:tcW w:w="3190" w:type="dxa"/>
            <w:vMerge/>
          </w:tcPr>
          <w:p w14:paraId="1063F913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66570173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32DF97C8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Математика </w:t>
            </w:r>
          </w:p>
          <w:p w14:paraId="46CEA8ED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(базовый уровень)</w:t>
            </w:r>
          </w:p>
        </w:tc>
      </w:tr>
      <w:tr w:rsidR="00DB6CE6" w:rsidRPr="001249DA" w14:paraId="1EC92266" w14:textId="77777777" w:rsidTr="00EB09D0">
        <w:tc>
          <w:tcPr>
            <w:tcW w:w="3190" w:type="dxa"/>
            <w:vMerge/>
          </w:tcPr>
          <w:p w14:paraId="2A2B4D43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5A3FBAB6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59EAC65F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География</w:t>
            </w:r>
          </w:p>
        </w:tc>
      </w:tr>
      <w:tr w:rsidR="00DB6CE6" w:rsidRPr="001249DA" w14:paraId="2D626D25" w14:textId="77777777" w:rsidTr="00EB09D0">
        <w:tc>
          <w:tcPr>
            <w:tcW w:w="3190" w:type="dxa"/>
            <w:vMerge/>
          </w:tcPr>
          <w:p w14:paraId="25396E82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275147B2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743842AA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Биология</w:t>
            </w:r>
          </w:p>
        </w:tc>
      </w:tr>
      <w:tr w:rsidR="00DB6CE6" w:rsidRPr="001249DA" w14:paraId="78F065F4" w14:textId="77777777" w:rsidTr="00EB09D0">
        <w:tc>
          <w:tcPr>
            <w:tcW w:w="3190" w:type="dxa"/>
            <w:vMerge w:val="restart"/>
          </w:tcPr>
          <w:p w14:paraId="3401E1CF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30 минут (210 минут)</w:t>
            </w:r>
          </w:p>
        </w:tc>
        <w:tc>
          <w:tcPr>
            <w:tcW w:w="3190" w:type="dxa"/>
            <w:vMerge w:val="restart"/>
          </w:tcPr>
          <w:p w14:paraId="474092F9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</w:t>
            </w:r>
          </w:p>
        </w:tc>
        <w:tc>
          <w:tcPr>
            <w:tcW w:w="3191" w:type="dxa"/>
          </w:tcPr>
          <w:p w14:paraId="13532CF5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Русский язык</w:t>
            </w:r>
          </w:p>
        </w:tc>
      </w:tr>
      <w:tr w:rsidR="00DB6CE6" w:rsidRPr="001249DA" w14:paraId="6A93FC6C" w14:textId="77777777" w:rsidTr="00EB09D0">
        <w:tc>
          <w:tcPr>
            <w:tcW w:w="3190" w:type="dxa"/>
            <w:vMerge/>
          </w:tcPr>
          <w:p w14:paraId="39842F43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1F15ED4A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273D0275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Химия</w:t>
            </w:r>
          </w:p>
        </w:tc>
      </w:tr>
      <w:tr w:rsidR="00DB6CE6" w:rsidRPr="001249DA" w14:paraId="2A00775A" w14:textId="77777777" w:rsidTr="00EB09D0">
        <w:tc>
          <w:tcPr>
            <w:tcW w:w="3190" w:type="dxa"/>
            <w:vMerge w:val="restart"/>
          </w:tcPr>
          <w:p w14:paraId="4A47A4BC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55 минут (235 минут)</w:t>
            </w:r>
          </w:p>
        </w:tc>
        <w:tc>
          <w:tcPr>
            <w:tcW w:w="3190" w:type="dxa"/>
            <w:vMerge w:val="restart"/>
          </w:tcPr>
          <w:p w14:paraId="3987908C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 25 минут</w:t>
            </w:r>
          </w:p>
        </w:tc>
        <w:tc>
          <w:tcPr>
            <w:tcW w:w="3191" w:type="dxa"/>
          </w:tcPr>
          <w:p w14:paraId="20C112F1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Математика (профильный уровень)</w:t>
            </w:r>
          </w:p>
        </w:tc>
      </w:tr>
      <w:tr w:rsidR="00DB6CE6" w:rsidRPr="001249DA" w14:paraId="651F51D6" w14:textId="77777777" w:rsidTr="00EB09D0">
        <w:tc>
          <w:tcPr>
            <w:tcW w:w="3190" w:type="dxa"/>
            <w:vMerge/>
          </w:tcPr>
          <w:p w14:paraId="6EEF7C54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74818B0A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28BFE776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Физика</w:t>
            </w:r>
          </w:p>
        </w:tc>
      </w:tr>
      <w:tr w:rsidR="00DB6CE6" w:rsidRPr="001249DA" w14:paraId="6BB6358D" w14:textId="77777777" w:rsidTr="00EB09D0">
        <w:tc>
          <w:tcPr>
            <w:tcW w:w="3190" w:type="dxa"/>
            <w:vMerge/>
          </w:tcPr>
          <w:p w14:paraId="7D9372E1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1CAB1069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69A14A8F" w14:textId="3D3C47BD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КТ</w:t>
            </w:r>
          </w:p>
        </w:tc>
      </w:tr>
      <w:tr w:rsidR="00DB6CE6" w:rsidRPr="001249DA" w14:paraId="6807316F" w14:textId="77777777" w:rsidTr="00EB09D0">
        <w:tc>
          <w:tcPr>
            <w:tcW w:w="3190" w:type="dxa"/>
            <w:vMerge/>
          </w:tcPr>
          <w:p w14:paraId="483147C0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259A6F63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30AFEC40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Обществознание</w:t>
            </w:r>
          </w:p>
        </w:tc>
      </w:tr>
      <w:tr w:rsidR="00DB6CE6" w:rsidRPr="001249DA" w14:paraId="48280ABF" w14:textId="77777777" w:rsidTr="00EB09D0">
        <w:tc>
          <w:tcPr>
            <w:tcW w:w="3190" w:type="dxa"/>
            <w:vMerge/>
          </w:tcPr>
          <w:p w14:paraId="77005586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62DDEC97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76CA40E2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История</w:t>
            </w:r>
          </w:p>
        </w:tc>
      </w:tr>
      <w:tr w:rsidR="00DB6CE6" w:rsidRPr="001249DA" w14:paraId="32A37B7A" w14:textId="77777777" w:rsidTr="00EB09D0">
        <w:tc>
          <w:tcPr>
            <w:tcW w:w="3190" w:type="dxa"/>
            <w:vMerge/>
          </w:tcPr>
          <w:p w14:paraId="433129E9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5021B865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38ABD1FC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Литература</w:t>
            </w:r>
          </w:p>
        </w:tc>
      </w:tr>
    </w:tbl>
    <w:p w14:paraId="44C4C35F" w14:textId="77777777" w:rsidR="00DB6CE6" w:rsidRPr="001249DA" w:rsidRDefault="00DB6CE6" w:rsidP="005E075D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4B87FB5D" w14:textId="77777777"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3AC2EF2F" w14:textId="77777777"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14:paraId="635EB417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432FC447" w14:textId="042C879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14:paraId="1A899D2E" w14:textId="40D05AA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14:paraId="2C5FA8D5" w14:textId="1D3FF5D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14:paraId="6CDCB2EA" w14:textId="156EF33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14:paraId="69C8BC68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 время проведения экзамена вам необходимо соблюдать порядок проведения ГИА. </w:t>
      </w:r>
    </w:p>
    <w:p w14:paraId="54F0D64B" w14:textId="35391F9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экзамена) запрещается: </w:t>
      </w:r>
    </w:p>
    <w:p w14:paraId="3659E665" w14:textId="47E5390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о-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14:paraId="31E880CA" w14:textId="1C4FAAE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 (при наличии – необходимо сдать его нам);</w:t>
      </w:r>
    </w:p>
    <w:p w14:paraId="3FA1A5E4" w14:textId="1B47E2F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или электронном носителях, фотографировать экзаменационные материалы;</w:t>
      </w:r>
    </w:p>
    <w:p w14:paraId="3765F3DF" w14:textId="5EC0A5E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контрольных измерительных материалов (КИМ);</w:t>
      </w:r>
    </w:p>
    <w:p w14:paraId="5D4975E5" w14:textId="678B9AE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14:paraId="663CC1C2" w14:textId="4269790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14:paraId="43E21B13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14:paraId="54357B72" w14:textId="5BBFFBB4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удиторий письменные принадлежности; </w:t>
      </w:r>
    </w:p>
    <w:p w14:paraId="22CDB290" w14:textId="1B691134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14:paraId="4847F23D" w14:textId="10D4B582"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лучае нарушения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кзамена.</w:t>
      </w:r>
    </w:p>
    <w:p w14:paraId="0B24E348" w14:textId="5935E2D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14:paraId="213001D2" w14:textId="2E42B72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14:paraId="49C2A5C3" w14:textId="71AB59B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14:paraId="4B5E06D3" w14:textId="2AE7E86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объявления результатов ЕГЭ. </w:t>
      </w:r>
    </w:p>
    <w:p w14:paraId="7138B673" w14:textId="75F93DA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места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определенны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регионом.</w:t>
      </w:r>
    </w:p>
    <w:p w14:paraId="27BC45E7" w14:textId="75785C0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14:paraId="7CD26696" w14:textId="58E83E1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14:paraId="2EB6871F" w14:textId="625F79C0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14:paraId="2B6A8934" w14:textId="777777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14:paraId="311E5AAC" w14:textId="1425E93E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азе, которой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ППЭ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14:paraId="74893699" w14:textId="3FBC414D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14:paraId="4F007BAD" w14:textId="1783708E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тдельным учебным предметам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60956B7F" w14:textId="2D9CF6D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14:paraId="5F49C432" w14:textId="359AD24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Упаковка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14:paraId="2BF8A2EF" w14:textId="6DD4931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14:paraId="7C8F6C75" w14:textId="6355DB2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Продемонстрировать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14:paraId="2540C934" w14:textId="749CCC6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14:paraId="41739DBE" w14:textId="34E635CE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порядке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).</w:t>
      </w:r>
    </w:p>
    <w:p w14:paraId="0B77514D" w14:textId="146E25F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14:paraId="7B76B130" w14:textId="26329DB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14:paraId="137883D0" w14:textId="712F668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 находятся: </w:t>
      </w:r>
    </w:p>
    <w:p w14:paraId="11658254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14:paraId="7E459A17" w14:textId="04E862B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14:paraId="4F3572CB" w14:textId="126B186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</w:p>
    <w:p w14:paraId="5081BB2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КИМ.</w:t>
      </w:r>
    </w:p>
    <w:p w14:paraId="1BF48B40" w14:textId="2FB572D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14:paraId="6E6EC3D3" w14:textId="3394ACCB" w:rsidR="00FF12F2" w:rsidRDefault="00FF12F2" w:rsidP="00DB6CE6">
      <w:pPr>
        <w:suppressAutoHyphens/>
        <w:spacing w:after="0" w:line="240" w:lineRule="auto"/>
        <w:ind w:firstLine="709"/>
        <w:jc w:val="both"/>
        <w:rPr>
          <w:ins w:id="585" w:author="Саламадина Дарья Олеговна" w:date="2016-09-16T10:09:00Z"/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ins w:id="586" w:author="Саламадина Дарья Олеговна" w:date="2016-09-16T10:09:00Z">
        <w:r w:rsidRPr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Проверьте, совпадает ли </w:t>
        </w:r>
      </w:ins>
      <w:ins w:id="587" w:author="Саламадина Дарья Олеговна" w:date="2016-10-14T13:22:00Z">
        <w:r w:rsidR="00860A42" w:rsidRPr="00860A4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цифровое значение</w:t>
        </w:r>
      </w:ins>
      <w:ins w:id="588" w:author="Саламадина Дарья Олеговна" w:date="2016-09-16T10:09:00Z">
        <w:r w:rsidRPr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 штрих-кода на бланке регистрации со </w:t>
        </w:r>
        <w:proofErr w:type="gramStart"/>
        <w:r w:rsidRPr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штрих-кодом</w:t>
        </w:r>
        <w:proofErr w:type="gramEnd"/>
        <w:r w:rsidRPr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 на конверте индивидуального комплекта. Номер бланка регистрации находится в нижнем правом углу конверта с подписью «БР».</w:t>
        </w:r>
      </w:ins>
    </w:p>
    <w:p w14:paraId="0F8EDAD0" w14:textId="188EF503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ins w:id="589" w:author="Саламадина Дарья Олеговна" w:date="2016-10-14T13:22:00Z">
        <w:r w:rsidR="00860A42" w:rsidRPr="00860A4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цифровое значение</w:t>
        </w:r>
      </w:ins>
      <w:del w:id="590" w:author="Саламадина Дарья Олеговна" w:date="2016-10-14T13:22:00Z">
        <w:r w:rsidR="0040277E" w:rsidRPr="001249DA" w:rsidDel="00860A4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н</w:delText>
        </w:r>
        <w:r w:rsidRPr="001249DA" w:rsidDel="00860A4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омер</w:delText>
        </w:r>
      </w:del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ins w:id="591" w:author="Саламадина Дарья Олеговна" w:date="2016-10-14T13:22:00Z">
        <w:r w:rsidR="00860A4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Ц</w:t>
        </w:r>
        <w:r w:rsidR="00860A42" w:rsidRPr="00860A4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ифровое значение</w:t>
        </w:r>
      </w:ins>
      <w:del w:id="592" w:author="Саламадина Дарья Олеговна" w:date="2016-10-14T13:22:00Z">
        <w:r w:rsidRPr="001249DA" w:rsidDel="00860A4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Номер</w:delText>
        </w:r>
      </w:del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«КИМ».</w:t>
      </w:r>
    </w:p>
    <w:p w14:paraId="766D18C1" w14:textId="6A272ED4" w:rsidR="00DB6CE6" w:rsidRPr="001249DA" w:rsidDel="00FF12F2" w:rsidRDefault="00DB6CE6" w:rsidP="00DB6CE6">
      <w:pPr>
        <w:suppressAutoHyphens/>
        <w:spacing w:after="0" w:line="240" w:lineRule="auto"/>
        <w:ind w:firstLine="709"/>
        <w:jc w:val="both"/>
        <w:rPr>
          <w:del w:id="593" w:author="Саламадина Дарья Олеговна" w:date="2016-09-16T10:09:00Z"/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del w:id="594" w:author="Саламадина Дарья Олеговна" w:date="2016-09-16T10:09:00Z">
        <w:r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Проверьте, совпадает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 xml:space="preserve"> ли</w:delText>
        </w:r>
        <w:r w:rsidR="0040277E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 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н</w:delText>
        </w:r>
        <w:r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омер штрих-кода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 xml:space="preserve"> на</w:delText>
        </w:r>
        <w:r w:rsidR="0040277E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 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б</w:delText>
        </w:r>
        <w:r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ланке регистрации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 xml:space="preserve"> со</w:delText>
        </w:r>
        <w:r w:rsidR="0040277E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 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ш</w:delText>
        </w:r>
        <w:r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трих-кодом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 xml:space="preserve"> на</w:delText>
        </w:r>
        <w:r w:rsidR="0040277E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 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к</w:delText>
        </w:r>
        <w:r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онверте индивидуального комплекта. Номер бланка регистрации находится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 xml:space="preserve"> в</w:delText>
        </w:r>
        <w:r w:rsidR="0040277E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 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н</w:delText>
        </w:r>
        <w:r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ижнем правом углу конверта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 xml:space="preserve"> с</w:delText>
        </w:r>
        <w:r w:rsidR="0040277E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 </w:delText>
        </w:r>
        <w:r w:rsidR="0040277E"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п</w:delText>
        </w:r>
        <w:r w:rsidRPr="001249DA" w:rsidDel="00FF12F2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одписью «БР».</w:delText>
        </w:r>
      </w:del>
    </w:p>
    <w:p w14:paraId="525B90FC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Внимательно просмотрите текст КИМ, проверьте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наличие полиграфических дефектов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количество страниц КИМ. </w:t>
      </w:r>
    </w:p>
    <w:p w14:paraId="1DD5EA8B" w14:textId="23C06E73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несовпадения,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14:paraId="3293858D" w14:textId="498759D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типографских дефектов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овый.</w:t>
      </w:r>
    </w:p>
    <w:p w14:paraId="60774EC2" w14:textId="77777777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14:paraId="5C154ED4" w14:textId="018E57BC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14:paraId="387DF980" w14:textId="08D061A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регистрации.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14:paraId="53D97F36" w14:textId="480D1FD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черной ручкой. При отсутствии такой ручки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иной ручкой,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 проверяются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</w:p>
    <w:p w14:paraId="59F2210B" w14:textId="08610E1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14:paraId="38EA8873" w14:textId="149BF9DC" w:rsidR="008B6548" w:rsidRPr="001249DA" w:rsidRDefault="008B6548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Заполните поля: «</w:t>
      </w:r>
      <w:ins w:id="595" w:author="Саламадина Дарья Олеговна" w:date="2016-10-14T13:07:00Z">
        <w:r w:rsidR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 xml:space="preserve">Код </w:t>
        </w:r>
        <w:proofErr w:type="gramStart"/>
        <w:r w:rsidR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>р</w:t>
        </w:r>
      </w:ins>
      <w:proofErr w:type="gramEnd"/>
      <w:del w:id="596" w:author="Саламадина Дарья Олеговна" w:date="2016-10-14T13:07:00Z">
        <w:r w:rsidRPr="001249DA" w:rsidDel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delText>Р</w:delText>
        </w:r>
      </w:del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егион</w:t>
      </w:r>
      <w:ins w:id="597" w:author="Саламадина Дарья Олеговна" w:date="2016-10-14T13:07:00Z">
        <w:r w:rsidR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>а</w:t>
        </w:r>
      </w:ins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», «Код пункта проведения ЕГЭ», «Номер аудитории», «Код предмета», «Название предмета», «Дата проведения ЕГЭ». При заполнении поля «Код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ам, поле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«Класс» заполняйте самостоятельно.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аполняются.</w:t>
      </w:r>
    </w:p>
    <w:p w14:paraId="18817B5F" w14:textId="5D4FA703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ебе: фамилия, имя, отчество</w:t>
      </w:r>
      <w:ins w:id="598" w:author="Саламадина Дарья Олеговна" w:date="2016-10-14T13:08:00Z">
        <w:r w:rsidR="00DD3DF5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 (при наличии)</w:t>
        </w:r>
      </w:ins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данные документа, удостоверяющего личность</w:t>
      </w:r>
      <w:del w:id="599" w:author="Саламадина Дарья Олеговна" w:date="2016-10-14T13:08:00Z">
        <w:r w:rsidRPr="001249DA" w:rsidDel="00DD3DF5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, пол</w:delText>
        </w:r>
      </w:del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. </w:t>
      </w:r>
    </w:p>
    <w:p w14:paraId="3A66ABF3" w14:textId="77777777" w:rsidR="00DB6CE6" w:rsidRPr="001249DA" w:rsidRDefault="00DB6CE6" w:rsidP="00DB6CE6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14:paraId="0FDF6B36" w14:textId="4ED5E02A" w:rsidR="00DB6CE6" w:rsidRPr="001249DA" w:rsidDel="00DD3DF5" w:rsidRDefault="00DB6CE6" w:rsidP="00DB6CE6">
      <w:pPr>
        <w:spacing w:after="0" w:line="240" w:lineRule="auto"/>
        <w:ind w:firstLine="720"/>
        <w:jc w:val="both"/>
        <w:rPr>
          <w:del w:id="600" w:author="Саламадина Дарья Олеговна" w:date="2016-10-14T13:10:00Z"/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del w:id="601" w:author="Саламадина Дарья Олеговна" w:date="2016-10-14T13:10:00Z">
        <w:r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Организаторы проверяют правильность заполнения регистрационных полей</w:delText>
        </w:r>
        <w:r w:rsidR="0040277E"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на</w:delText>
        </w:r>
        <w:r w:rsidR="0040277E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в</w:delText>
        </w:r>
        <w:r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сех бланках ЕГЭ</w:delText>
        </w:r>
        <w:r w:rsidR="0040277E"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у</w:delText>
        </w:r>
        <w:r w:rsidR="0040277E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к</w:delText>
        </w:r>
        <w:r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аждого участника ЕГЭ</w:delText>
        </w:r>
        <w:r w:rsidR="0040277E"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и</w:delText>
        </w:r>
        <w:r w:rsidR="0040277E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с</w:delText>
        </w:r>
        <w:r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оответствие данных участника ЕГЭ</w:delText>
        </w:r>
        <w:r w:rsidR="0040277E"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в</w:delText>
        </w:r>
        <w:r w:rsidR="0040277E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д</w:delText>
        </w:r>
        <w:r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окументе, удостоверяющем личность,</w:delText>
        </w:r>
        <w:r w:rsidR="0040277E"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и</w:delText>
        </w:r>
        <w:r w:rsidR="0040277E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в</w:delText>
        </w:r>
        <w:r w:rsidRPr="001249DA" w:rsidDel="00DD3DF5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бланке регистрации.</w:delText>
        </w:r>
      </w:del>
    </w:p>
    <w:p w14:paraId="0920B99B" w14:textId="5887A84E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14:paraId="477D319F" w14:textId="401659D6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="008B6548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.</w:t>
      </w:r>
    </w:p>
    <w:p w14:paraId="28E57116" w14:textId="1ED19695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14:paraId="0530280C" w14:textId="5F745685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 строго внутри окошка «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14:paraId="237CF9AD" w14:textId="57E57EBD" w:rsidR="00DB6CE6" w:rsidRDefault="00DB6CE6" w:rsidP="00DB6CE6">
      <w:pPr>
        <w:suppressAutoHyphens/>
        <w:spacing w:after="0" w:line="240" w:lineRule="auto"/>
        <w:ind w:firstLine="709"/>
        <w:jc w:val="both"/>
        <w:rPr>
          <w:ins w:id="602" w:author="Саламадина Дарья Олеговна" w:date="2016-10-14T13:11:00Z"/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ins w:id="603" w:author="Саламадина Дарья Олеговна" w:date="2016-10-14T13:10:00Z">
        <w:r w:rsidR="00DD3DF5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-4</w:t>
        </w:r>
      </w:ins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ins w:id="604" w:author="Саламадина Дарья Олеговна" w:date="2016-10-14T13:11:00Z">
        <w:r w:rsidR="00DD3DF5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и «Резерв-5» </w:t>
        </w:r>
      </w:ins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14:paraId="3864D880" w14:textId="0DA4C879" w:rsidR="00DD3DF5" w:rsidRPr="00DD3DF5" w:rsidRDefault="00DD3D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  <w:rPrChange w:id="605" w:author="Саламадина Дарья Олеговна" w:date="2016-10-14T13:11:00Z">
            <w:rPr>
              <w:rFonts w:ascii="Times New Roman" w:eastAsia="Times New Roman" w:hAnsi="Times New Roman" w:cs="Times New Roman"/>
              <w:b/>
              <w:sz w:val="26"/>
              <w:szCs w:val="26"/>
              <w:lang w:eastAsia="zh-CN"/>
            </w:rPr>
          </w:rPrChange>
        </w:rPr>
        <w:pPrChange w:id="606" w:author="Саламадина Дарья Олеговна" w:date="2016-10-14T13:11:00Z">
          <w:pPr>
            <w:suppressAutoHyphens/>
            <w:spacing w:after="0" w:line="240" w:lineRule="auto"/>
            <w:ind w:firstLine="709"/>
            <w:jc w:val="both"/>
          </w:pPr>
        </w:pPrChange>
      </w:pPr>
      <w:ins w:id="607" w:author="Саламадина Дарья Олеговна" w:date="2016-10-14T13:11:00Z"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Организаторы проверяют правильность заполнения регистрационных полей на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всех бланках ЕГЭ у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каждого участника ЕГЭ и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соответствие данных участника ЕГЭ в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документе, удостоверяющем личность, и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в бланке регистрации.</w:t>
        </w:r>
      </w:ins>
    </w:p>
    <w:p w14:paraId="0C8326DC" w14:textId="3D913404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14:paraId="1E768490" w14:textId="4AE91633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ервой клетки,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14:paraId="43C85C75" w14:textId="536CDF1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необходимо записывать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14:paraId="788FCDAA" w14:textId="2143907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14:paraId="3FD1F8CE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14:paraId="7542CF06" w14:textId="53970F1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оле «Замена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del w:id="608" w:author="Саламадина Дарья Олеговна" w:date="2016-10-14T13:12:00Z">
        <w:r w:rsidR="0040277E" w:rsidRPr="001249DA" w:rsidDel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delText>о</w:delText>
        </w:r>
        <w:r w:rsidRPr="001249DA" w:rsidDel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delText>тветом</w:delText>
        </w:r>
      </w:del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del w:id="609" w:author="Саламадина Дарья Олеговна" w:date="2016-10-14T13:12:00Z">
        <w:r w:rsidR="0040277E" w:rsidRPr="001249DA" w:rsidDel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delText>в</w:delText>
        </w:r>
        <w:r w:rsidR="0040277E" w:rsidDel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delText> </w:delText>
        </w:r>
        <w:r w:rsidR="0040277E" w:rsidRPr="001249DA" w:rsidDel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delText>к</w:delText>
        </w:r>
        <w:r w:rsidRPr="001249DA" w:rsidDel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delText xml:space="preserve">раткой </w:delText>
        </w:r>
      </w:del>
      <w:ins w:id="610" w:author="Саламадина Дарья Олеговна" w:date="2016-10-14T13:12:00Z">
        <w:r w:rsidR="00DD3DF5" w:rsidRPr="001249DA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>кратк</w:t>
        </w:r>
        <w:r w:rsidR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>им</w:t>
        </w:r>
        <w:r w:rsidR="00DD3DF5" w:rsidRPr="001249DA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 xml:space="preserve"> </w:t>
        </w:r>
      </w:ins>
      <w:del w:id="611" w:author="Саламадина Дарья Олеговна" w:date="2016-10-14T13:12:00Z">
        <w:r w:rsidRPr="001249DA" w:rsidDel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delText>форме</w:delText>
        </w:r>
      </w:del>
      <w:ins w:id="612" w:author="Саламадина Дарья Олеговна" w:date="2016-10-14T13:12:00Z">
        <w:r w:rsidR="00DD3DF5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>ответом</w:t>
        </w:r>
      </w:ins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14:paraId="1F0D115E" w14:textId="4C5333B1" w:rsidR="00DB6CE6" w:rsidRDefault="00DB6CE6" w:rsidP="00DB6CE6">
      <w:pPr>
        <w:spacing w:after="0" w:line="240" w:lineRule="auto"/>
        <w:ind w:firstLine="709"/>
        <w:jc w:val="both"/>
        <w:rPr>
          <w:ins w:id="613" w:author="Саламадина Дарья Олеговна" w:date="2016-10-14T13:35:00Z"/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14:paraId="7845243C" w14:textId="15416410" w:rsidR="004E7050" w:rsidRPr="001249DA" w:rsidRDefault="004E7050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ins w:id="614" w:author="Саламадина Дарья Олеговна" w:date="2016-10-14T13:35:00Z">
        <w:r w:rsidRPr="004E7050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 xml:space="preserve">В случае нехватки места в бланке ответов </w:t>
        </w:r>
        <w:r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 xml:space="preserve">№ 2 </w:t>
        </w:r>
      </w:ins>
      <w:ins w:id="615" w:author="Саламадина Дарья Олеговна" w:date="2016-10-14T13:36:00Z">
        <w:r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>Вы можете обратиться к нам за дополнительным бланком № 2</w:t>
        </w:r>
      </w:ins>
      <w:ins w:id="616" w:author="Саламадина Дарья Олеговна" w:date="2016-10-14T13:35:00Z">
        <w:r w:rsidRPr="004E7050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>.</w:t>
        </w:r>
      </w:ins>
    </w:p>
    <w:p w14:paraId="5360041C" w14:textId="5ED4E22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. Организатор проверит комплектность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оставленных вами экзаменационных материалов, после чего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выйти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14:paraId="258A9285" w14:textId="6401285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экзамен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14:paraId="5023C4D1" w14:textId="419D8282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14:paraId="0742713A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начала)</w:t>
      </w:r>
    </w:p>
    <w:p w14:paraId="1AFE75BF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</w:t>
      </w:r>
    </w:p>
    <w:p w14:paraId="2EF7D24A" w14:textId="7B27B8CC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работы.</w:t>
      </w:r>
    </w:p>
    <w:p w14:paraId="744B39AC" w14:textId="0CEC04CA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полей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14:paraId="04F05EB2" w14:textId="08A461F0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 черной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ручкой.</w:t>
      </w:r>
    </w:p>
    <w:p w14:paraId="7C1C8F1F" w14:textId="66925838" w:rsidR="006A265E" w:rsidRPr="001249DA" w:rsidRDefault="00DB6CE6" w:rsidP="006A26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приступать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ыполнению заданий.</w:t>
      </w:r>
      <w:r w:rsidR="00120CE5" w:rsidRPr="001249DA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6A265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14:paraId="33478596" w14:textId="5AACD35C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14:paraId="59DC9226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30 минут. </w:t>
      </w:r>
    </w:p>
    <w:p w14:paraId="7DDFA0A8" w14:textId="51C397C8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черной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ручкой.</w:t>
      </w:r>
    </w:p>
    <w:p w14:paraId="0723399B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6D65AA6D" w14:textId="6E2DE19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14:paraId="7047FD7F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До окончания выполнения экзаменационной работы осталось 5 минут.</w:t>
      </w:r>
    </w:p>
    <w:p w14:paraId="14D4F28A" w14:textId="4BE1CF93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все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еренесли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14:paraId="48696648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0E85C34F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объявить:</w:t>
      </w:r>
    </w:p>
    <w:p w14:paraId="3CA2576F" w14:textId="58BE59AE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 индивидуального комплекта. Остальные экзаменационные материалы положите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рай стола. 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Забрать.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Мы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ройдем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оберем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ваши экзаменационные материалы.</w:t>
      </w:r>
    </w:p>
    <w:p w14:paraId="3B011DD5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34E24C6C" w14:textId="2F5FDBE4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рганизованном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порядке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.</w:t>
      </w:r>
    </w:p>
    <w:p w14:paraId="283E4E28" w14:textId="77777777" w:rsidR="00A32B1F" w:rsidRDefault="00A32B1F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617" w:name="_Toc438199164"/>
      <w:r>
        <w:br w:type="page"/>
      </w:r>
    </w:p>
    <w:p w14:paraId="184CD5B4" w14:textId="04877684" w:rsidR="00DB6CE6" w:rsidRPr="001249DA" w:rsidRDefault="00DB6CE6">
      <w:pPr>
        <w:pStyle w:val="11"/>
        <w:pPrChange w:id="618" w:author="Саламадина Дарья Олеговна" w:date="2016-10-14T13:13:00Z">
          <w:pPr>
            <w:spacing w:after="0" w:line="240" w:lineRule="auto"/>
            <w:ind w:firstLine="720"/>
            <w:jc w:val="both"/>
          </w:pPr>
        </w:pPrChange>
      </w:pPr>
      <w:bookmarkStart w:id="619" w:name="_Toc464653528"/>
      <w:r w:rsidRPr="001249DA">
        <w:lastRenderedPageBreak/>
        <w:t>Приложение 2. Памятка</w:t>
      </w:r>
      <w:r w:rsidR="0040277E" w:rsidRPr="001249DA">
        <w:t xml:space="preserve"> о</w:t>
      </w:r>
      <w:r w:rsidR="0040277E">
        <w:t> </w:t>
      </w:r>
      <w:r w:rsidR="0040277E" w:rsidRPr="001249DA">
        <w:t>п</w:t>
      </w:r>
      <w:r w:rsidRPr="001249DA">
        <w:t>равилах проведения ЕГЭ в 2016 году (для ознакомления участников ЕГЭ/ родителей (законных представителей) под роспись)</w:t>
      </w:r>
      <w:bookmarkEnd w:id="617"/>
      <w:bookmarkEnd w:id="619"/>
    </w:p>
    <w:p w14:paraId="75E39D8E" w14:textId="77777777" w:rsidR="00276C70" w:rsidRPr="00276C70" w:rsidRDefault="00276C70" w:rsidP="00276C70">
      <w:pPr>
        <w:spacing w:after="0" w:line="240" w:lineRule="auto"/>
        <w:rPr>
          <w:ins w:id="620" w:author="Саламадина Дарья Олеговна" w:date="2016-10-19T15:11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ins w:id="621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Общая информация о порядке проведении ЕГЭ:</w:t>
        </w:r>
      </w:ins>
    </w:p>
    <w:p w14:paraId="38205669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22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9FBD5B" w14:textId="77777777"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ins w:id="623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24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субъекта Российской Федерации (ГЭК) ППЭ оборудуются системами подавления сигналов подвижной связи.</w:t>
        </w:r>
      </w:ins>
    </w:p>
    <w:p w14:paraId="4A302346" w14:textId="77777777"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ins w:id="625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26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ЕГЭ по всем учебным предметам начинается в 10.00 по местному времени.</w:t>
        </w:r>
      </w:ins>
    </w:p>
    <w:p w14:paraId="33C61EC1" w14:textId="77777777"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ins w:id="627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28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случае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проведения перепроверки экзаменационных работ. О проведении перепроверки  сообщается дополнительно. Аннулирование результатов возможно в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случае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выявления нарушений Порядка проведения ГИА. Если нарушение было совершено участником ЕГЭ. </w:t>
        </w:r>
      </w:ins>
    </w:p>
    <w:p w14:paraId="5296A249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29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30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Результаты ГИА признаются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удовлетворительными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 случае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Рособрнадзором, а при сдаче ЕГЭ по математике базового уровня получил отметку не ниже удовлетворительной (три балла).</w:t>
        </w:r>
      </w:ins>
    </w:p>
    <w:p w14:paraId="77DCB1FE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31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32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организации, а также органы местного самоуправления, осуществляющие управление в сфере образования, для последующего ознакомления участников ЕГЭ с полученными ими результатами ЕГЭ.</w:t>
        </w:r>
      </w:ins>
    </w:p>
    <w:p w14:paraId="68A5578E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33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34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Ознакомление участников ЕГЭ с утвержденными председателем ГЭК результатами ЕГЭ по учебному предмету осуществляется в течение одного рабочего дней дня со дня их передачи в образовательные организации, а также органы местного самоуправления, осуществляющие управление в сфере образования. Указанный день считается официальным днем объявления результатов.</w:t>
        </w:r>
      </w:ins>
    </w:p>
    <w:p w14:paraId="2A1CCD36" w14:textId="77777777"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ins w:id="635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36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Результаты ЕГЭ при приеме на обучение по программам бакалавриата и программам специалитета действительны четыре года, следующих за годом получения таких результатов.</w:t>
        </w:r>
      </w:ins>
    </w:p>
    <w:p w14:paraId="2DF9564D" w14:textId="77777777" w:rsidR="00276C70" w:rsidRPr="00276C70" w:rsidRDefault="00276C70" w:rsidP="00276C70">
      <w:pPr>
        <w:spacing w:after="0" w:line="240" w:lineRule="auto"/>
        <w:rPr>
          <w:ins w:id="637" w:author="Саламадина Дарья Олеговна" w:date="2016-10-19T15:11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1709EF7" w14:textId="77777777" w:rsidR="00276C70" w:rsidRPr="00276C70" w:rsidRDefault="00276C70" w:rsidP="00276C70">
      <w:pPr>
        <w:spacing w:after="0" w:line="240" w:lineRule="auto"/>
        <w:ind w:firstLine="709"/>
        <w:rPr>
          <w:ins w:id="638" w:author="Саламадина Дарья Олеговна" w:date="2016-10-19T15:11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ins w:id="639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Обязанности участника ЕГЭ в рамках участия в ЕГЭ:</w:t>
        </w:r>
      </w:ins>
    </w:p>
    <w:p w14:paraId="688F3F26" w14:textId="77777777"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ins w:id="640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41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 день экзамена участник ЕГЭ должен прибыть в ППЭ не менее чем за 45 минут до его начала. Вход участников ЕГЭ в ППЭ начинается с 09.00 по местному времени. </w:t>
        </w:r>
      </w:ins>
    </w:p>
    <w:p w14:paraId="5A767157" w14:textId="77777777"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ins w:id="642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43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Допуск участников ЕГЭ в  ППЭ осуществляется при наличии у них документов, удостоверяющих их  личность, и  при наличии их  в списках распределения в данный ППЭ. </w:t>
        </w:r>
      </w:ins>
    </w:p>
    <w:p w14:paraId="0CE6FCF6" w14:textId="77777777"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ins w:id="644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45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lastRenderedPageBreak/>
          <w:t>Если участник ЕГЭ опоздал на экзамен (но не более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чем на два часа  от начала проведения экзамена), он допускается к сдаче ЕГЭ в установленном порядке, при этом время окончания экзамена не продлевается, о чем сообщается участнику ЕГЭ.</w:t>
        </w:r>
      </w:ins>
    </w:p>
    <w:p w14:paraId="1483217E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46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47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Персональное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аудирование для опоздавших участников не проводится (за исключением, если в аудитории нет других участников экзамена).</w:t>
        </w:r>
      </w:ins>
    </w:p>
    <w:p w14:paraId="05A89420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48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49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Повторный общий инструктаж для опоздавших участников ЕГЭ не проводится. Организаторы предоставляют необходимую информацию для заполнения регистрационных полей бланков ЕГЭ.</w:t>
        </w:r>
      </w:ins>
    </w:p>
    <w:p w14:paraId="2F474FB1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50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51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Повторно к участию в  ЕГЭ по  данному учебному предмету в дополнительные сроки указанный участник ЕГЭ может быть допущен только по решению председателя ГЭК.</w:t>
        </w:r>
      </w:ins>
    </w:p>
    <w:p w14:paraId="5DC8F864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52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53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  </w:r>
      </w:ins>
    </w:p>
    <w:p w14:paraId="01EDEBEC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54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55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 случае отсутствия документа, удостоверяющего личность, у выпускника прошлых лет он не допускается в ППЭ. Повторно к участию в ЕГЭ по данному учебному предмету в дополнительные сроки указанные участники ЕГЭ могут быть допущены только по решению председателя ГЭК.</w:t>
        </w:r>
      </w:ins>
    </w:p>
    <w:p w14:paraId="1F807D2D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56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57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4. В день проведения экзамена (в период с момента входа в ППЭ и до окончания экзамена) в ППЭ участникам ЕГЭ 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</w:t>
        </w:r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ab/>
          <w:t xml:space="preserve"> организации), средства связи, электронно-вычислительную технику, фото-, ауди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о-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и видеоаппаратуру, справочные материалы, письменные заметки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черновики на бумажном или электронном носителях, фотографировать экзаменационные материалы. </w:t>
        </w:r>
        <w:proofErr w:type="gramEnd"/>
      </w:ins>
    </w:p>
    <w:p w14:paraId="1F4EE2EC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58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59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Во время проведения экзамена участникам ЕГЭ запрещается выносить из аудиторий письменные принадлежности, письменные заметки и иные средства хранения и передачи информации,</w:t>
        </w:r>
      </w:ins>
    </w:p>
    <w:p w14:paraId="30642B5C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60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61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Рекомендуется взять с собой на экзамен только необходимые вещи. Иные личные вещи участники ЕГЭ обязаны оставить в специально выделенном в здании (комплексе зданий), где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расположен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ППЭ, до входа в ППЭ месте (помещении) для хранения личных вещей участников ЕГЭ.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  </w:r>
      </w:ins>
    </w:p>
    <w:p w14:paraId="0DE04809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62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63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5. Участники ЕГЭ занимают рабочие места в аудитории в соответствии со списками распределения. Изменение рабочего места запрещено.</w:t>
        </w:r>
      </w:ins>
    </w:p>
    <w:p w14:paraId="70382C0D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64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65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6. Во время экзамена участникам ЕГЭ запрещается общаться друг с другом, свободно перемещаться по аудитории и ППЭ, выходить из аудитории без разрешения организатора.</w:t>
        </w:r>
      </w:ins>
    </w:p>
    <w:p w14:paraId="35FEE410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66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67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lastRenderedPageBreak/>
          <w:t>При выходе из аудитории во время экзамена участник ЕГЭ должен оставить экзаменационные материалы, черновики и письменные принадлежности на рабочем столе.</w:t>
        </w:r>
      </w:ins>
    </w:p>
    <w:p w14:paraId="0E7FFE86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68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69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7. Участники ЕГЭ, допустившие нарушение указанных требований или иные нарушения Порядка проведения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государственной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итоговой аттестации (ГИА),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ЕГЭ порядка проведения ГИА подтверждается, председатель ГЭК принимает решение об аннулировании результатов участника ЕГЭ по соответствующему учебному предмету. </w:t>
        </w:r>
      </w:ins>
    </w:p>
    <w:p w14:paraId="5F5423CF" w14:textId="77777777"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ins w:id="670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71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8. Экзаменационная работа выполняется </w:t>
        </w:r>
        <w:proofErr w:type="spell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гелевой</w:t>
        </w:r>
        <w:proofErr w:type="spell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капиллярной ручкой с чернилами черного цвета. Экзаменационные работы, выполненные другими письменными принадлежностями, не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обрабатываются и не проверяются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</w:p>
    <w:p w14:paraId="129CBCAF" w14:textId="77777777" w:rsidR="00276C70" w:rsidRPr="00276C70" w:rsidRDefault="00276C70" w:rsidP="00276C70">
      <w:pPr>
        <w:spacing w:after="0" w:line="240" w:lineRule="auto"/>
        <w:rPr>
          <w:ins w:id="672" w:author="Саламадина Дарья Олеговна" w:date="2016-10-19T15:11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1FF4CFC" w14:textId="77777777" w:rsidR="00276C70" w:rsidRPr="00276C70" w:rsidRDefault="00276C70" w:rsidP="00276C70">
      <w:pPr>
        <w:spacing w:after="0" w:line="240" w:lineRule="auto"/>
        <w:rPr>
          <w:ins w:id="673" w:author="Саламадина Дарья Олеговна" w:date="2016-10-19T15:11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ins w:id="674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Права участника ЕГЭ в </w:t>
        </w:r>
        <w:proofErr w:type="gramStart"/>
        <w:r w:rsidRPr="00276C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рамках</w:t>
        </w:r>
        <w:proofErr w:type="gramEnd"/>
        <w:r w:rsidRPr="00276C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 участия в ЕГЭ:</w:t>
        </w:r>
      </w:ins>
    </w:p>
    <w:p w14:paraId="5A3916FE" w14:textId="77777777" w:rsidR="00276C70" w:rsidRPr="00276C70" w:rsidRDefault="00276C70" w:rsidP="00276C70">
      <w:pPr>
        <w:spacing w:after="0" w:line="240" w:lineRule="auto"/>
        <w:contextualSpacing/>
        <w:jc w:val="both"/>
        <w:rPr>
          <w:ins w:id="675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33F7FF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676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77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1. Участник ЕГЭ может при выполнении работы использовать черновики со штампом образовательной организации, на базе которой организован ППЭ, и делать пометки в КИМ (в случае проведения ЕГЭ по иностранным языкам с включенным разделом «Говорение» черновики не выдаются).</w:t>
        </w:r>
      </w:ins>
    </w:p>
    <w:p w14:paraId="73BDD6C9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678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79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Внимание! Черновики и КИМ не 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проверяются и записи в них не учитываются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при обработке. </w:t>
        </w:r>
      </w:ins>
    </w:p>
    <w:p w14:paraId="54E5E577" w14:textId="7A3A54ED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680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81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2. Участник ЕГЭ,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ЕГЭ в сопровождении организатора проходит в медицинский кабинет. В случае подтверждения медицинским работником ухудшения состояния здоровья участника ЕГЭ и при согласии участника ЕГЭ досрочно завершить экзамен составляется Акт о досрочном завершении экзамена по объективным причинам. Организатор ставит в 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бланке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регистрации участника ЕГЭ и в форме 05-02 «Протокол проведения </w:t>
        </w:r>
      </w:ins>
      <w:ins w:id="682" w:author="Саламадина Дарья Олеговна" w:date="2016-10-31T11:10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</w:ins>
      <w:ins w:id="683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 аудитории» соответствующую отметку. В дальнейшем участник ЕГЭ по решению председателя ГЭК сможет сдать экзамен по данному предмету в дополнительные сроки. </w:t>
        </w:r>
      </w:ins>
    </w:p>
    <w:p w14:paraId="12A0D73B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684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85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3.  Участники ЕГЭ, досрочно завершившие выполнение экзаменационной работы, могут покинуть ППЭ. Организаторы принимают у них все экзаменационные материалы.</w:t>
        </w:r>
      </w:ins>
    </w:p>
    <w:p w14:paraId="3F6DB379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686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87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4.  В случае если обучающийся получил неудовлетворительные результаты по одному из обязательных учебных предметов (русский язык или математика), он допускается повторно к ГИА по данному учебному предмету в текущем году в дополнительные сроки (не более одного раза).</w:t>
        </w:r>
      </w:ins>
    </w:p>
    <w:p w14:paraId="6E8AF5E8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688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89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Обучающимся и выпускникам прошлых лет,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  </w:r>
      </w:ins>
    </w:p>
    <w:p w14:paraId="6408B406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690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91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5.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Обучающимся, не прошедшим ГИА или получившим на ГИА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ГИА в дополнительные сроки, предоставляется право пройти </w:t>
        </w:r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lastRenderedPageBreak/>
          <w:t>ГИА по соответствующим учебным предметам не ранее 1 сентября текущего года в сроки и в формах, установленных Порядком.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Для прохождения повторной ГИА обучающиеся восстанавливаются в организации, осуществляющей образовательную деятельность, на срок, необходимый для прохождения ГИА.</w:t>
        </w:r>
        <w:proofErr w:type="gramEnd"/>
      </w:ins>
    </w:p>
    <w:p w14:paraId="3CEF35DA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692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93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6. Участник ЕГЭ имеет право подать апелляцию о нарушении установленного Порядка проведения ГИА и (или) о несогласии с выставленными баллами в конфликтную комиссию.</w:t>
        </w:r>
      </w:ins>
    </w:p>
    <w:p w14:paraId="3FF1C6B6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694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95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оформлением экзаменационной работы.</w:t>
        </w:r>
      </w:ins>
    </w:p>
    <w:p w14:paraId="3960F7C7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696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97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Участники ЕГЭ заблаговременно информируются о времени, месте и порядке рассмотрения апелляций.</w:t>
        </w:r>
      </w:ins>
    </w:p>
    <w:p w14:paraId="580E67F4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698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699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Обучающийся, выпускник прошлых лет и (или) его родители (законные представители) при желании присутствуют при рассмотрении апелляции.</w:t>
        </w:r>
      </w:ins>
    </w:p>
    <w:p w14:paraId="3BB6F39A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700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701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Апелляцию о нарушении установленного Порядка проведения ГИА</w:t>
        </w:r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участник ЕГЭ подает в день проведения экзамена члену ГЭК, не покидая ППЭ. </w:t>
        </w:r>
      </w:ins>
    </w:p>
    <w:p w14:paraId="74AC2D5D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702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703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При рассмотрении апелляции о нарушении установленного Порядка проведения ГИА конфликтная комиссия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рассматривает апелляцию и заключение о результатах проверки и выносит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одно из решений:</w:t>
        </w:r>
      </w:ins>
    </w:p>
    <w:p w14:paraId="0C554180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704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705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об отклонении апелляции;</w:t>
        </w:r>
      </w:ins>
    </w:p>
    <w:p w14:paraId="3DBE7097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706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707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об удовлетворении апелляции.</w:t>
        </w:r>
      </w:ins>
    </w:p>
    <w:p w14:paraId="4DF22752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708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709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При удовлетворении апелляции результат ЕГЭ, по процедуре которого участником ЕГЭ была подана апелляция,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аннулируется и участнику ЕГЭ предоставляется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возможность сдать экзамен по учебному предмету в иной день, предусмотренный единым расписанием проведения ЕГЭ.</w:t>
        </w:r>
      </w:ins>
    </w:p>
    <w:p w14:paraId="5DDB6627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710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711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Апелляция о несогласии с выставленными баллами</w:t>
        </w:r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Обучающиеся подают апелляцию о несогласии с выставленными баллами в образовательную </w:t>
        </w:r>
        <w:r w:rsidRPr="00276C70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 xml:space="preserve">организацию, </w:t>
        </w:r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которой они были допущены к ГИА, выпускники прошлых лет – в места, в которых они были зарегистрированы на сдачу ЕГЭ, а также в иные места, определенные органом исполнительной власти субъекта Российской Федерации, осуществляющим государственное управление в сфере образования (далее – ОИВ).</w:t>
        </w:r>
      </w:ins>
    </w:p>
    <w:p w14:paraId="44EADF8D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712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713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ЕГЭ, копии протоколов проверки экзаменационной работы предметной комиссией и КИМ участников ЕГЭ, подавших апелляцию.</w:t>
        </w:r>
      </w:ins>
    </w:p>
    <w:p w14:paraId="018F07F5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714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715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Указанные материалы предъявляются участникам ЕГЭ (в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случае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его присутствия при  рассмотрении апелляции). </w:t>
        </w:r>
      </w:ins>
    </w:p>
    <w:p w14:paraId="6730EC69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716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717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обучающегося, выпускника прошлых лет,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</w:t>
        </w:r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lastRenderedPageBreak/>
          <w:t>работы конфликтная комиссия обращается в Комиссию по разработке КИМ по соответствующему учебному предмету с запросом о разъяснениях по критериям оценивания. 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  </w:r>
      </w:ins>
    </w:p>
    <w:p w14:paraId="5AEA7101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718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719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ГИА по их собственному желанию. </w:t>
        </w:r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ab/>
          <w:t xml:space="preserve">Для этого участник ГИА пишет заявление об отзыве, поданной им апелляции. Обучающиеся подают соответствующее заявление в письменной форме в образовательные организации, которыми они были допущены в установленном </w:t>
        </w:r>
        <w:proofErr w:type="gramStart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порядке</w:t>
        </w:r>
        <w:proofErr w:type="gramEnd"/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к ГИА, выпускники прошлых лет – в конфликтную комиссию или в иные места, определенные ОИВ.</w:t>
        </w:r>
      </w:ins>
    </w:p>
    <w:p w14:paraId="6EFE1824" w14:textId="77777777"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ins w:id="720" w:author="Саламадина Дарья Олеговна" w:date="2016-10-19T15:1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721" w:author="Саламадина Дарья Олеговна" w:date="2016-10-19T15:11:00Z">
        <w:r w:rsidRPr="00276C7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случае отсутствия заявления об отзыве, поданной апелляции, и неявки участника ГИА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  </w:r>
      </w:ins>
    </w:p>
    <w:p w14:paraId="52E4CDC8" w14:textId="77777777" w:rsidR="00276C70" w:rsidRDefault="00276C70">
      <w:pPr>
        <w:autoSpaceDE w:val="0"/>
        <w:autoSpaceDN w:val="0"/>
        <w:adjustRightInd w:val="0"/>
        <w:spacing w:after="0" w:line="240" w:lineRule="auto"/>
        <w:jc w:val="both"/>
        <w:rPr>
          <w:ins w:id="722" w:author="Саламадина Дарья Олеговна" w:date="2016-10-19T15:11:00Z"/>
          <w:rFonts w:ascii="Times New Roman" w:eastAsia="Times New Roman" w:hAnsi="Times New Roman" w:cs="Times New Roman"/>
          <w:i/>
          <w:sz w:val="26"/>
          <w:szCs w:val="26"/>
          <w:lang w:eastAsia="ru-RU"/>
        </w:rPr>
        <w:pPrChange w:id="723" w:author="Саламадина Дарья Олеговна" w:date="2016-10-19T15:12:00Z">
          <w:pPr>
            <w:autoSpaceDE w:val="0"/>
            <w:autoSpaceDN w:val="0"/>
            <w:adjustRightInd w:val="0"/>
            <w:spacing w:after="0" w:line="240" w:lineRule="auto"/>
            <w:ind w:firstLine="851"/>
            <w:jc w:val="both"/>
          </w:pPr>
        </w:pPrChange>
      </w:pPr>
    </w:p>
    <w:p w14:paraId="2102F9C6" w14:textId="06019E4C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Данная информация была подготовлена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следующими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нормативными правовыми документами, регламентирующими проведение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0A34F288" w14:textId="36B14C3A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Федеральным законом от 29.12.2012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оссийской Федерации».</w:t>
      </w:r>
    </w:p>
    <w:p w14:paraId="2C48F777" w14:textId="2D067EE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Постановлением Правительства Российской Федерации от 31.08.2013  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образования».</w:t>
      </w:r>
      <w:proofErr w:type="gramEnd"/>
    </w:p>
    <w:p w14:paraId="064A6295" w14:textId="0C1735EA" w:rsidR="00DB6CE6" w:rsidRPr="001249DA" w:rsidRDefault="00DB6CE6" w:rsidP="00C0635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3.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Приказом Министерства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ауки Российской Федерации от 26.12.2013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бразовательным программам среднего общего образования».</w:t>
      </w:r>
    </w:p>
    <w:p w14:paraId="6EB49324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7DC1F1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С правилами проведения ЕГЭ </w:t>
      </w:r>
      <w:proofErr w:type="gramStart"/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ознакомлен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(а):</w:t>
      </w:r>
    </w:p>
    <w:p w14:paraId="138609C1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830E45E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Участник ЕГЭ</w:t>
      </w:r>
    </w:p>
    <w:p w14:paraId="26B5A6EB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___________________(_____________________)</w:t>
      </w:r>
    </w:p>
    <w:p w14:paraId="21D144C3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7447B9F0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14:paraId="7EB528DD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06EDB015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Родитель/законный представитель несовершеннолетнего участника ЕГЭ</w:t>
      </w:r>
    </w:p>
    <w:p w14:paraId="6788CA9A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___________________(_____________________)</w:t>
      </w:r>
    </w:p>
    <w:p w14:paraId="05D15FE6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4C58A7E3" w14:textId="77777777" w:rsidR="00DB6CE6" w:rsidRPr="001249DA" w:rsidRDefault="00D843BF" w:rsidP="00D843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  <w:sectPr w:rsidR="00DB6CE6" w:rsidRPr="001249DA" w:rsidSect="00293065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276" w:header="708" w:footer="708" w:gutter="0"/>
          <w:pgNumType w:start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14:paraId="002D8530" w14:textId="6F80D6F6" w:rsidR="00DB6CE6" w:rsidRPr="00E13B6B" w:rsidRDefault="00DB6CE6">
      <w:pPr>
        <w:pStyle w:val="11"/>
      </w:pPr>
      <w:bookmarkStart w:id="724" w:name="_Toc438199165"/>
      <w:bookmarkStart w:id="725" w:name="_Toc464653529"/>
      <w:r w:rsidRPr="001249DA">
        <w:lastRenderedPageBreak/>
        <w:t>Приложение 3. Образец заявления</w:t>
      </w:r>
      <w:r w:rsidR="0040277E" w:rsidRPr="001249DA">
        <w:t xml:space="preserve"> на</w:t>
      </w:r>
      <w:r w:rsidR="0040277E">
        <w:t> </w:t>
      </w:r>
      <w:r w:rsidR="0040277E" w:rsidRPr="001249DA">
        <w:t>у</w:t>
      </w:r>
      <w:r w:rsidRPr="001249DA">
        <w:t>частие</w:t>
      </w:r>
      <w:r w:rsidR="0040277E" w:rsidRPr="001249DA">
        <w:t xml:space="preserve"> в</w:t>
      </w:r>
      <w:r w:rsidR="0040277E">
        <w:t> </w:t>
      </w:r>
      <w:r w:rsidR="0040277E" w:rsidRPr="001249DA">
        <w:t>Е</w:t>
      </w:r>
      <w:r w:rsidRPr="001249DA">
        <w:t>ГЭ</w:t>
      </w:r>
      <w:bookmarkEnd w:id="724"/>
      <w:bookmarkEnd w:id="725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B6CE6" w:rsidRPr="001249DA" w14:paraId="684EE2E1" w14:textId="77777777" w:rsidTr="00EB09D0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14:paraId="6D5B2E1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14:paraId="5E053121" w14:textId="77777777"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или </w:t>
            </w:r>
          </w:p>
          <w:p w14:paraId="083AAD5D" w14:textId="77777777" w:rsidR="00DB6CE6" w:rsidRPr="001249DA" w:rsidRDefault="00B52ECD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DB6CE6"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редседателю </w:t>
            </w:r>
          </w:p>
          <w:p w14:paraId="4E196B40" w14:textId="77777777"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ГЭК </w:t>
            </w:r>
          </w:p>
          <w:p w14:paraId="4034655E" w14:textId="77777777"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14:paraId="3521AF4D" w14:textId="77777777" w:rsidR="00DB6CE6" w:rsidRPr="001249DA" w:rsidRDefault="00DB6CE6" w:rsidP="00DB6CE6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6CE6" w:rsidRPr="001249DA" w14:paraId="2811DF46" w14:textId="77777777" w:rsidTr="00EB09D0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14:paraId="3562BDA3" w14:textId="77777777"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DB6CE6" w:rsidRPr="001249DA" w14:paraId="6B0E6A1C" w14:textId="77777777" w:rsidTr="00EB09D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14:paraId="50AF37B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B65B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AE74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797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EEE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B70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E1C8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88E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D832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943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AF3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944C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F8FC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9910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D98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B3EF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B1E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380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CB0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7488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469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101C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C250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3D20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A1BB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230992A9" w14:textId="77777777"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14:paraId="67C85C14" w14:textId="77777777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414C12D2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1E7AC95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678A301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3B64ED3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29EDAD5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1E20230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51EC620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7479F0B2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0513DF6B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66EBDFF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417BCD5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45810CB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02D1DCB1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480C30B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6B5C21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55E39C2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7EAA664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FFE077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F7168D2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CCF4582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6AA8AE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37A0AC4C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29FE9F4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28320F9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14:paraId="238CB354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0C815ECF" w14:textId="77777777"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14:paraId="499B7826" w14:textId="77777777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5A1EE21F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6DD59E91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373122A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730C2661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42947C8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2EB396E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AB0EE31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0AE923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342BF53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56BF3E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97907CF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32D8C0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562D89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C1BFB1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787C59D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558FD86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0A6D1FD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76C2938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2B760B3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A98BD21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009C82C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0F5162A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4041BAF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34AF74F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14:paraId="4A26B28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13"/>
        <w:gridCol w:w="413"/>
        <w:gridCol w:w="303"/>
        <w:gridCol w:w="413"/>
        <w:gridCol w:w="413"/>
        <w:gridCol w:w="303"/>
        <w:gridCol w:w="413"/>
        <w:gridCol w:w="414"/>
        <w:gridCol w:w="414"/>
        <w:gridCol w:w="414"/>
      </w:tblGrid>
      <w:tr w:rsidR="00DB6CE6" w:rsidRPr="001249DA" w14:paraId="4F803F73" w14:textId="77777777" w:rsidTr="00EB09D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14:paraId="6C5D2FDB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14:paraId="4E01CD88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14:paraId="3636C6A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6E70C6B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77855670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14:paraId="51520AC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5374A3D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3CBEAC1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14:paraId="79DC327C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14:paraId="0F89BA3B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14:paraId="31BA349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14:paraId="060EFA45" w14:textId="77777777" w:rsidR="00DB6CE6" w:rsidRPr="001249DA" w:rsidRDefault="00DB6CE6" w:rsidP="00DB6C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14:paraId="07A3D43B" w14:textId="77777777"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3118086" w14:textId="77777777" w:rsidR="00DB6CE6" w:rsidRPr="001249DA" w:rsidRDefault="00DB6CE6" w:rsidP="00DB6C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B6CE6" w:rsidRPr="001249DA" w14:paraId="2722423B" w14:textId="77777777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417C6B26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5D275BCE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49F9E738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13283314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083C30AE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8242F59" w14:textId="77777777"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6F391C48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7CFEE3C6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5975193E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7C56322A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11CF82E0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60DC8A8A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07BBAEB2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46299EFB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45C4E57D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2DA4D23D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6853A3A1" w14:textId="77777777" w:rsidR="00DB6CE6" w:rsidRPr="001249DA" w:rsidRDefault="00DB6CE6" w:rsidP="00DB6C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B6CE6" w:rsidRPr="001249DA" w14:paraId="67FA1DB8" w14:textId="77777777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6BB93B4A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14:paraId="3C2483FD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E84F5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6E395D14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29B4AE3F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14:paraId="138D629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20CA53B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A2BA8D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14:paraId="01530A38" w14:textId="2AAF5812" w:rsidR="00DB6CE6" w:rsidRPr="001249DA" w:rsidRDefault="00DB6CE6" w:rsidP="00DB6C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del w:id="726" w:author="Саламадина Дарья Олеговна" w:date="2016-10-12T14:09:00Z">
        <w:r w:rsidR="0040277E" w:rsidRPr="001249DA" w:rsidDel="004D2056">
          <w:rPr>
            <w:rFonts w:ascii="Times New Roman" w:eastAsia="Times New Roman" w:hAnsi="Times New Roman" w:cs="Times New Roman"/>
            <w:sz w:val="26"/>
            <w:szCs w:val="26"/>
          </w:rPr>
          <w:delText>Е</w:delText>
        </w:r>
        <w:r w:rsidRPr="001249DA" w:rsidDel="004D2056">
          <w:rPr>
            <w:rFonts w:ascii="Times New Roman" w:eastAsia="Times New Roman" w:hAnsi="Times New Roman" w:cs="Times New Roman"/>
            <w:sz w:val="26"/>
            <w:szCs w:val="26"/>
          </w:rPr>
          <w:delText xml:space="preserve">ГЭ </w:delText>
        </w:r>
        <w:r w:rsidR="0040277E" w:rsidRPr="001249DA" w:rsidDel="004D2056">
          <w:rPr>
            <w:rFonts w:ascii="Times New Roman" w:eastAsia="Times New Roman" w:hAnsi="Times New Roman" w:cs="Times New Roman"/>
            <w:sz w:val="26"/>
            <w:szCs w:val="26"/>
          </w:rPr>
          <w:delText xml:space="preserve"> </w:delText>
        </w:r>
      </w:del>
      <w:ins w:id="727" w:author="Саламадина Дарья Олеговна" w:date="2016-10-12T14:09:00Z">
        <w:r w:rsidR="004D2056">
          <w:rPr>
            <w:rFonts w:ascii="Times New Roman" w:eastAsia="Times New Roman" w:hAnsi="Times New Roman" w:cs="Times New Roman"/>
            <w:sz w:val="26"/>
            <w:szCs w:val="26"/>
          </w:rPr>
          <w:t>ГИА</w:t>
        </w:r>
        <w:r w:rsidR="004D2056" w:rsidRPr="001249DA">
          <w:rPr>
            <w:rFonts w:ascii="Times New Roman" w:eastAsia="Times New Roman" w:hAnsi="Times New Roman" w:cs="Times New Roman"/>
            <w:sz w:val="26"/>
            <w:szCs w:val="26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ледующим учебным предметам: </w:t>
      </w: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PrChange w:id="728" w:author="Саламадина Дарья Олеговна" w:date="2016-10-12T14:10:00Z">
          <w:tblPr>
            <w:tblW w:w="1003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</w:tblPrChange>
      </w:tblPr>
      <w:tblGrid>
        <w:gridCol w:w="4172"/>
        <w:gridCol w:w="1984"/>
        <w:gridCol w:w="4111"/>
        <w:tblGridChange w:id="729">
          <w:tblGrid>
            <w:gridCol w:w="4219"/>
            <w:gridCol w:w="2126"/>
            <w:gridCol w:w="3686"/>
          </w:tblGrid>
        </w:tblGridChange>
      </w:tblGrid>
      <w:tr w:rsidR="00DB6CE6" w:rsidRPr="001249DA" w14:paraId="25269AE4" w14:textId="77777777" w:rsidTr="004D2056">
        <w:trPr>
          <w:trHeight w:val="858"/>
          <w:trPrChange w:id="730" w:author="Саламадина Дарья Олеговна" w:date="2016-10-12T14:10:00Z">
            <w:trPr>
              <w:trHeight w:val="858"/>
            </w:trPr>
          </w:trPrChange>
        </w:trPr>
        <w:tc>
          <w:tcPr>
            <w:tcW w:w="4172" w:type="dxa"/>
            <w:vAlign w:val="center"/>
            <w:tcPrChange w:id="731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69BBA8CF" w14:textId="77777777" w:rsidR="00DB6CE6" w:rsidRPr="001249DA" w:rsidRDefault="00DB6CE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pPrChange w:id="732" w:author="Саламадина Дарья Олеговна" w:date="2016-10-12T14:00:00Z">
                <w:pPr>
                  <w:spacing w:after="0"/>
                  <w:ind w:firstLine="851"/>
                  <w:jc w:val="center"/>
                </w:pPr>
              </w:pPrChange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  <w:tcPrChange w:id="733" w:author="Саламадина Дарья Олеговна" w:date="2016-10-12T14:10:00Z">
              <w:tcPr>
                <w:tcW w:w="2126" w:type="dxa"/>
                <w:vAlign w:val="center"/>
              </w:tcPr>
            </w:tcPrChange>
          </w:tcPr>
          <w:p w14:paraId="5F47FC51" w14:textId="79B357CA" w:rsidR="00DB6CE6" w:rsidRPr="001249DA" w:rsidRDefault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ыборе</w:t>
            </w:r>
            <w:ins w:id="734" w:author="Саламадина Дарья Олеговна" w:date="2016-10-12T14:04:00Z">
              <w:r w:rsidR="004D205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4111" w:type="dxa"/>
            <w:vAlign w:val="center"/>
            <w:tcPrChange w:id="735" w:author="Саламадина Дарья Олеговна" w:date="2016-10-12T14:10:00Z">
              <w:tcPr>
                <w:tcW w:w="3686" w:type="dxa"/>
                <w:vAlign w:val="center"/>
              </w:tcPr>
            </w:tcPrChange>
          </w:tcPr>
          <w:p w14:paraId="67A7A30A" w14:textId="10225E6D" w:rsidR="00DB6CE6" w:rsidRPr="001249DA" w:rsidRDefault="00DB6CE6" w:rsidP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даты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ins w:id="736" w:author="Саламадина Дарья Олеговна" w:date="2016-10-12T14:58:00Z">
              <w:r w:rsidR="001863A5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или </w:t>
              </w:r>
            </w:ins>
            <w:ins w:id="737" w:author="Саламадина Дарья Олеговна" w:date="2016-10-12T14:10:00Z">
              <w:r w:rsidR="001863A5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периода проведения</w:t>
              </w:r>
            </w:ins>
            <w:ins w:id="738" w:author="Саламадина Дарья Олеговна" w:date="2016-10-12T14:58:00Z">
              <w:r w:rsidR="001863A5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*</w:t>
              </w:r>
            </w:ins>
            <w:ins w:id="739" w:author="Саламадина Дарья Олеговна" w:date="2016-10-12T14:10:00Z">
              <w:r w:rsidR="004D205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ins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оответствии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диным расписанием </w:t>
            </w:r>
            <w:r w:rsidR="00B52ECD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ЕГЭ</w:t>
            </w:r>
          </w:p>
        </w:tc>
      </w:tr>
      <w:tr w:rsidR="00DB6CE6" w:rsidRPr="001249DA" w14:paraId="35E5E0C7" w14:textId="77777777" w:rsidTr="004D2056">
        <w:trPr>
          <w:trHeight w:hRule="exact" w:val="284"/>
          <w:trPrChange w:id="740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tcPrChange w:id="741" w:author="Саламадина Дарья Олеговна" w:date="2016-10-12T14:10:00Z">
              <w:tcPr>
                <w:tcW w:w="4219" w:type="dxa"/>
              </w:tcPr>
            </w:tcPrChange>
          </w:tcPr>
          <w:p w14:paraId="5510D1A7" w14:textId="1C4CD61F" w:rsidR="00DB6CE6" w:rsidRPr="001249DA" w:rsidRDefault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ins w:id="742" w:author="Саламадина Дарья Олеговна" w:date="2016-10-12T14:02:00Z">
              <w:r w:rsidR="004D20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1984" w:type="dxa"/>
            <w:tcPrChange w:id="743" w:author="Саламадина Дарья Олеговна" w:date="2016-10-12T14:10:00Z">
              <w:tcPr>
                <w:tcW w:w="2126" w:type="dxa"/>
              </w:tcPr>
            </w:tcPrChange>
          </w:tcPr>
          <w:p w14:paraId="0147CFAF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PrChange w:id="744" w:author="Саламадина Дарья Олеговна" w:date="2016-10-12T14:10:00Z">
              <w:tcPr>
                <w:tcW w:w="3686" w:type="dxa"/>
              </w:tcPr>
            </w:tcPrChange>
          </w:tcPr>
          <w:p w14:paraId="3AF72226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694F6D71" w14:textId="77777777" w:rsidTr="004D2056">
        <w:trPr>
          <w:trHeight w:hRule="exact" w:val="284"/>
          <w:trPrChange w:id="745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tcPrChange w:id="746" w:author="Саламадина Дарья Олеговна" w:date="2016-10-12T14:10:00Z">
              <w:tcPr>
                <w:tcW w:w="4219" w:type="dxa"/>
              </w:tcPr>
            </w:tcPrChange>
          </w:tcPr>
          <w:p w14:paraId="4EECF07C" w14:textId="703BD891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  <w:tcPrChange w:id="747" w:author="Саламадина Дарья Олеговна" w:date="2016-10-12T14:10:00Z">
              <w:tcPr>
                <w:tcW w:w="2126" w:type="dxa"/>
              </w:tcPr>
            </w:tcPrChange>
          </w:tcPr>
          <w:p w14:paraId="72D295B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PrChange w:id="748" w:author="Саламадина Дарья Олеговна" w:date="2016-10-12T14:10:00Z">
              <w:tcPr>
                <w:tcW w:w="3686" w:type="dxa"/>
              </w:tcPr>
            </w:tcPrChange>
          </w:tcPr>
          <w:p w14:paraId="13C78BEB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4B886992" w14:textId="77777777" w:rsidTr="004D2056">
        <w:trPr>
          <w:trHeight w:hRule="exact" w:val="284"/>
          <w:trPrChange w:id="749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tcPrChange w:id="750" w:author="Саламадина Дарья Олеговна" w:date="2016-10-12T14:10:00Z">
              <w:tcPr>
                <w:tcW w:w="4219" w:type="dxa"/>
              </w:tcPr>
            </w:tcPrChange>
          </w:tcPr>
          <w:p w14:paraId="2726754C" w14:textId="42F01A01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  <w:tcPrChange w:id="751" w:author="Саламадина Дарья Олеговна" w:date="2016-10-12T14:10:00Z">
              <w:tcPr>
                <w:tcW w:w="2126" w:type="dxa"/>
              </w:tcPr>
            </w:tcPrChange>
          </w:tcPr>
          <w:p w14:paraId="096EB802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PrChange w:id="752" w:author="Саламадина Дарья Олеговна" w:date="2016-10-12T14:10:00Z">
              <w:tcPr>
                <w:tcW w:w="3686" w:type="dxa"/>
              </w:tcPr>
            </w:tcPrChange>
          </w:tcPr>
          <w:p w14:paraId="7795DE91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5273D478" w14:textId="77777777" w:rsidTr="004D2056">
        <w:trPr>
          <w:trHeight w:hRule="exact" w:val="284"/>
          <w:trPrChange w:id="753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tcPrChange w:id="754" w:author="Саламадина Дарья Олеговна" w:date="2016-10-12T14:10:00Z">
              <w:tcPr>
                <w:tcW w:w="4219" w:type="dxa"/>
              </w:tcPr>
            </w:tcPrChange>
          </w:tcPr>
          <w:p w14:paraId="4B46DA7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  <w:tcPrChange w:id="755" w:author="Саламадина Дарья Олеговна" w:date="2016-10-12T14:10:00Z">
              <w:tcPr>
                <w:tcW w:w="2126" w:type="dxa"/>
              </w:tcPr>
            </w:tcPrChange>
          </w:tcPr>
          <w:p w14:paraId="783895B8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PrChange w:id="756" w:author="Саламадина Дарья Олеговна" w:date="2016-10-12T14:10:00Z">
              <w:tcPr>
                <w:tcW w:w="3686" w:type="dxa"/>
              </w:tcPr>
            </w:tcPrChange>
          </w:tcPr>
          <w:p w14:paraId="2DD4A968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498F2EEB" w14:textId="77777777" w:rsidTr="004D2056">
        <w:trPr>
          <w:trHeight w:hRule="exact" w:val="284"/>
          <w:trPrChange w:id="757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tcPrChange w:id="758" w:author="Саламадина Дарья Олеговна" w:date="2016-10-12T14:10:00Z">
              <w:tcPr>
                <w:tcW w:w="4219" w:type="dxa"/>
              </w:tcPr>
            </w:tcPrChange>
          </w:tcPr>
          <w:p w14:paraId="40AAE9B1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  <w:tcPrChange w:id="759" w:author="Саламадина Дарья Олеговна" w:date="2016-10-12T14:10:00Z">
              <w:tcPr>
                <w:tcW w:w="2126" w:type="dxa"/>
              </w:tcPr>
            </w:tcPrChange>
          </w:tcPr>
          <w:p w14:paraId="77D40CE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PrChange w:id="760" w:author="Саламадина Дарья Олеговна" w:date="2016-10-12T14:10:00Z">
              <w:tcPr>
                <w:tcW w:w="3686" w:type="dxa"/>
              </w:tcPr>
            </w:tcPrChange>
          </w:tcPr>
          <w:p w14:paraId="1D00FA4D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0D188791" w14:textId="77777777" w:rsidTr="004D2056">
        <w:trPr>
          <w:trHeight w:hRule="exact" w:val="302"/>
          <w:trPrChange w:id="761" w:author="Саламадина Дарья Олеговна" w:date="2016-10-12T14:10:00Z">
            <w:trPr>
              <w:trHeight w:hRule="exact" w:val="302"/>
            </w:trPr>
          </w:trPrChange>
        </w:trPr>
        <w:tc>
          <w:tcPr>
            <w:tcW w:w="4172" w:type="dxa"/>
            <w:tcPrChange w:id="762" w:author="Саламадина Дарья Олеговна" w:date="2016-10-12T14:10:00Z">
              <w:tcPr>
                <w:tcW w:w="4219" w:type="dxa"/>
              </w:tcPr>
            </w:tcPrChange>
          </w:tcPr>
          <w:p w14:paraId="1507CA23" w14:textId="4AEB67E1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1984" w:type="dxa"/>
            <w:tcPrChange w:id="763" w:author="Саламадина Дарья Олеговна" w:date="2016-10-12T14:10:00Z">
              <w:tcPr>
                <w:tcW w:w="2126" w:type="dxa"/>
              </w:tcPr>
            </w:tcPrChange>
          </w:tcPr>
          <w:p w14:paraId="66E24F3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PrChange w:id="764" w:author="Саламадина Дарья Олеговна" w:date="2016-10-12T14:10:00Z">
              <w:tcPr>
                <w:tcW w:w="3686" w:type="dxa"/>
              </w:tcPr>
            </w:tcPrChange>
          </w:tcPr>
          <w:p w14:paraId="1306F603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2A709257" w14:textId="77777777" w:rsidTr="004D2056">
        <w:trPr>
          <w:trHeight w:hRule="exact" w:val="284"/>
          <w:trPrChange w:id="765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tcPrChange w:id="766" w:author="Саламадина Дарья Олеговна" w:date="2016-10-12T14:10:00Z">
              <w:tcPr>
                <w:tcW w:w="4219" w:type="dxa"/>
              </w:tcPr>
            </w:tcPrChange>
          </w:tcPr>
          <w:p w14:paraId="01157B2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  <w:tcPrChange w:id="767" w:author="Саламадина Дарья Олеговна" w:date="2016-10-12T14:10:00Z">
              <w:tcPr>
                <w:tcW w:w="2126" w:type="dxa"/>
              </w:tcPr>
            </w:tcPrChange>
          </w:tcPr>
          <w:p w14:paraId="30233B59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768" w:author="Саламадина Дарья Олеговна" w:date="2016-10-12T14:10:00Z">
              <w:tcPr>
                <w:tcW w:w="3686" w:type="dxa"/>
              </w:tcPr>
            </w:tcPrChange>
          </w:tcPr>
          <w:p w14:paraId="52A8A28B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0954AEC6" w14:textId="77777777" w:rsidTr="004D2056">
        <w:trPr>
          <w:trHeight w:hRule="exact" w:val="284"/>
          <w:trPrChange w:id="769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tcPrChange w:id="770" w:author="Саламадина Дарья Олеговна" w:date="2016-10-12T14:10:00Z">
              <w:tcPr>
                <w:tcW w:w="4219" w:type="dxa"/>
              </w:tcPr>
            </w:tcPrChange>
          </w:tcPr>
          <w:p w14:paraId="3BAADBB0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  <w:tcPrChange w:id="771" w:author="Саламадина Дарья Олеговна" w:date="2016-10-12T14:10:00Z">
              <w:tcPr>
                <w:tcW w:w="2126" w:type="dxa"/>
              </w:tcPr>
            </w:tcPrChange>
          </w:tcPr>
          <w:p w14:paraId="24BABEBD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772" w:author="Саламадина Дарья Олеговна" w:date="2016-10-12T14:10:00Z">
              <w:tcPr>
                <w:tcW w:w="3686" w:type="dxa"/>
              </w:tcPr>
            </w:tcPrChange>
          </w:tcPr>
          <w:p w14:paraId="2B341D4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7BB8BEFB" w14:textId="77777777" w:rsidTr="004D2056">
        <w:trPr>
          <w:trHeight w:hRule="exact" w:val="284"/>
          <w:trPrChange w:id="773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vAlign w:val="center"/>
            <w:tcPrChange w:id="774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10C1A452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  <w:tcPrChange w:id="775" w:author="Саламадина Дарья Олеговна" w:date="2016-10-12T14:10:00Z">
              <w:tcPr>
                <w:tcW w:w="2126" w:type="dxa"/>
              </w:tcPr>
            </w:tcPrChange>
          </w:tcPr>
          <w:p w14:paraId="6FC98EB7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776" w:author="Саламадина Дарья Олеговна" w:date="2016-10-12T14:10:00Z">
              <w:tcPr>
                <w:tcW w:w="3686" w:type="dxa"/>
              </w:tcPr>
            </w:tcPrChange>
          </w:tcPr>
          <w:p w14:paraId="2274F3C6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08ABA64A" w14:textId="77777777" w:rsidTr="004D2056">
        <w:trPr>
          <w:trHeight w:hRule="exact" w:val="284"/>
          <w:trPrChange w:id="777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vAlign w:val="center"/>
            <w:tcPrChange w:id="778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79838B08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  <w:tcPrChange w:id="779" w:author="Саламадина Дарья Олеговна" w:date="2016-10-12T14:10:00Z">
              <w:tcPr>
                <w:tcW w:w="2126" w:type="dxa"/>
              </w:tcPr>
            </w:tcPrChange>
          </w:tcPr>
          <w:p w14:paraId="4679A8D1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780" w:author="Саламадина Дарья Олеговна" w:date="2016-10-12T14:10:00Z">
              <w:tcPr>
                <w:tcW w:w="3686" w:type="dxa"/>
              </w:tcPr>
            </w:tcPrChange>
          </w:tcPr>
          <w:p w14:paraId="444E3DF5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71515CBB" w14:textId="77777777" w:rsidTr="004D2056">
        <w:trPr>
          <w:trHeight w:hRule="exact" w:val="284"/>
          <w:trPrChange w:id="781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vAlign w:val="center"/>
            <w:tcPrChange w:id="782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3C1726E5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  <w:tcPrChange w:id="783" w:author="Саламадина Дарья Олеговна" w:date="2016-10-12T14:10:00Z">
              <w:tcPr>
                <w:tcW w:w="2126" w:type="dxa"/>
              </w:tcPr>
            </w:tcPrChange>
          </w:tcPr>
          <w:p w14:paraId="5F3BFA01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784" w:author="Саламадина Дарья Олеговна" w:date="2016-10-12T14:10:00Z">
              <w:tcPr>
                <w:tcW w:w="3686" w:type="dxa"/>
              </w:tcPr>
            </w:tcPrChange>
          </w:tcPr>
          <w:p w14:paraId="1AF2D7E6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228105ED" w14:textId="77777777" w:rsidTr="004D2056">
        <w:trPr>
          <w:trHeight w:hRule="exact" w:val="284"/>
          <w:trPrChange w:id="785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vAlign w:val="center"/>
            <w:tcPrChange w:id="786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595F6B64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  <w:tcPrChange w:id="787" w:author="Саламадина Дарья Олеговна" w:date="2016-10-12T14:10:00Z">
              <w:tcPr>
                <w:tcW w:w="2126" w:type="dxa"/>
              </w:tcPr>
            </w:tcPrChange>
          </w:tcPr>
          <w:p w14:paraId="3CA7C61A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788" w:author="Саламадина Дарья Олеговна" w:date="2016-10-12T14:10:00Z">
              <w:tcPr>
                <w:tcW w:w="3686" w:type="dxa"/>
              </w:tcPr>
            </w:tcPrChange>
          </w:tcPr>
          <w:p w14:paraId="0B67A712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670F4C5A" w14:textId="77777777" w:rsidTr="004D2056">
        <w:trPr>
          <w:trHeight w:hRule="exact" w:val="284"/>
          <w:trPrChange w:id="789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vAlign w:val="center"/>
            <w:tcPrChange w:id="790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4ACD2B44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  <w:tcPrChange w:id="791" w:author="Саламадина Дарья Олеговна" w:date="2016-10-12T14:10:00Z">
              <w:tcPr>
                <w:tcW w:w="2126" w:type="dxa"/>
              </w:tcPr>
            </w:tcPrChange>
          </w:tcPr>
          <w:p w14:paraId="3C01A532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792" w:author="Саламадина Дарья Олеговна" w:date="2016-10-12T14:10:00Z">
              <w:tcPr>
                <w:tcW w:w="3686" w:type="dxa"/>
              </w:tcPr>
            </w:tcPrChange>
          </w:tcPr>
          <w:p w14:paraId="262B52A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5840FDDC" w14:textId="77777777" w:rsidTr="004D2056">
        <w:trPr>
          <w:trHeight w:hRule="exact" w:val="284"/>
          <w:trPrChange w:id="793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vAlign w:val="center"/>
            <w:tcPrChange w:id="794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50F0F78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  <w:tcPrChange w:id="795" w:author="Саламадина Дарья Олеговна" w:date="2016-10-12T14:10:00Z">
              <w:tcPr>
                <w:tcW w:w="2126" w:type="dxa"/>
              </w:tcPr>
            </w:tcPrChange>
          </w:tcPr>
          <w:p w14:paraId="4755DAC7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796" w:author="Саламадина Дарья Олеговна" w:date="2016-10-12T14:10:00Z">
              <w:tcPr>
                <w:tcW w:w="3686" w:type="dxa"/>
              </w:tcPr>
            </w:tcPrChange>
          </w:tcPr>
          <w:p w14:paraId="43B6D61D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33269B7E" w14:textId="77777777" w:rsidTr="004D2056">
        <w:trPr>
          <w:trHeight w:hRule="exact" w:val="284"/>
          <w:trPrChange w:id="797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vAlign w:val="center"/>
            <w:tcPrChange w:id="798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5057CD44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  <w:tcPrChange w:id="799" w:author="Саламадина Дарья Олеговна" w:date="2016-10-12T14:10:00Z">
              <w:tcPr>
                <w:tcW w:w="2126" w:type="dxa"/>
              </w:tcPr>
            </w:tcPrChange>
          </w:tcPr>
          <w:p w14:paraId="536A9C91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800" w:author="Саламадина Дарья Олеговна" w:date="2016-10-12T14:10:00Z">
              <w:tcPr>
                <w:tcW w:w="3686" w:type="dxa"/>
              </w:tcPr>
            </w:tcPrChange>
          </w:tcPr>
          <w:p w14:paraId="3C0551F9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0C67645C" w14:textId="77777777" w:rsidTr="004D2056">
        <w:trPr>
          <w:trHeight w:hRule="exact" w:val="284"/>
          <w:trPrChange w:id="801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vAlign w:val="center"/>
            <w:tcPrChange w:id="802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6B280909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  <w:tcPrChange w:id="803" w:author="Саламадина Дарья Олеговна" w:date="2016-10-12T14:10:00Z">
              <w:tcPr>
                <w:tcW w:w="2126" w:type="dxa"/>
              </w:tcPr>
            </w:tcPrChange>
          </w:tcPr>
          <w:p w14:paraId="79EF9D6B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804" w:author="Саламадина Дарья Олеговна" w:date="2016-10-12T14:10:00Z">
              <w:tcPr>
                <w:tcW w:w="3686" w:type="dxa"/>
              </w:tcPr>
            </w:tcPrChange>
          </w:tcPr>
          <w:p w14:paraId="78771B83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1D09BA61" w14:textId="77777777" w:rsidTr="004D2056">
        <w:trPr>
          <w:trHeight w:hRule="exact" w:val="284"/>
          <w:trPrChange w:id="805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vAlign w:val="center"/>
            <w:tcPrChange w:id="806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7581C2F5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  <w:tcPrChange w:id="807" w:author="Саламадина Дарья Олеговна" w:date="2016-10-12T14:10:00Z">
              <w:tcPr>
                <w:tcW w:w="2126" w:type="dxa"/>
              </w:tcPr>
            </w:tcPrChange>
          </w:tcPr>
          <w:p w14:paraId="0E213149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808" w:author="Саламадина Дарья Олеговна" w:date="2016-10-12T14:10:00Z">
              <w:tcPr>
                <w:tcW w:w="3686" w:type="dxa"/>
              </w:tcPr>
            </w:tcPrChange>
          </w:tcPr>
          <w:p w14:paraId="2A6C6FC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4CA9A693" w14:textId="77777777" w:rsidTr="004D2056">
        <w:trPr>
          <w:trHeight w:hRule="exact" w:val="284"/>
          <w:trPrChange w:id="809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vAlign w:val="center"/>
            <w:tcPrChange w:id="810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193FE9D7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  <w:tcPrChange w:id="811" w:author="Саламадина Дарья Олеговна" w:date="2016-10-12T14:10:00Z">
              <w:tcPr>
                <w:tcW w:w="2126" w:type="dxa"/>
              </w:tcPr>
            </w:tcPrChange>
          </w:tcPr>
          <w:p w14:paraId="43FAA556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812" w:author="Саламадина Дарья Олеговна" w:date="2016-10-12T14:10:00Z">
              <w:tcPr>
                <w:tcW w:w="3686" w:type="dxa"/>
              </w:tcPr>
            </w:tcPrChange>
          </w:tcPr>
          <w:p w14:paraId="01A5B1FB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53B66ADA" w14:textId="77777777" w:rsidTr="004D2056">
        <w:trPr>
          <w:trHeight w:hRule="exact" w:val="284"/>
          <w:trPrChange w:id="813" w:author="Саламадина Дарья Олеговна" w:date="2016-10-12T14:10:00Z">
            <w:trPr>
              <w:trHeight w:hRule="exact" w:val="284"/>
            </w:trPr>
          </w:trPrChange>
        </w:trPr>
        <w:tc>
          <w:tcPr>
            <w:tcW w:w="4172" w:type="dxa"/>
            <w:vAlign w:val="center"/>
            <w:tcPrChange w:id="814" w:author="Саламадина Дарья Олеговна" w:date="2016-10-12T14:10:00Z">
              <w:tcPr>
                <w:tcW w:w="4219" w:type="dxa"/>
                <w:vAlign w:val="center"/>
              </w:tcPr>
            </w:tcPrChange>
          </w:tcPr>
          <w:p w14:paraId="23683EA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  <w:tcPrChange w:id="815" w:author="Саламадина Дарья Олеговна" w:date="2016-10-12T14:10:00Z">
              <w:tcPr>
                <w:tcW w:w="2126" w:type="dxa"/>
              </w:tcPr>
            </w:tcPrChange>
          </w:tcPr>
          <w:p w14:paraId="71396004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  <w:tcPrChange w:id="816" w:author="Саламадина Дарья Олеговна" w:date="2016-10-12T14:10:00Z">
              <w:tcPr>
                <w:tcW w:w="3686" w:type="dxa"/>
              </w:tcPr>
            </w:tcPrChange>
          </w:tcPr>
          <w:p w14:paraId="41256C3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14:paraId="6308089C" w14:textId="3A3B6116" w:rsidR="00F065D7" w:rsidRPr="007C0A02" w:rsidRDefault="00F065D7" w:rsidP="00F065D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rPrChange w:id="817" w:author="Саламадина Дарья Олеговна" w:date="2016-10-12T15:23:00Z">
            <w:rPr>
              <w:rFonts w:ascii="Times New Roman" w:eastAsia="Times New Roman" w:hAnsi="Times New Roman" w:cs="Times New Roman"/>
              <w:sz w:val="26"/>
              <w:szCs w:val="26"/>
            </w:rPr>
          </w:rPrChange>
        </w:rPr>
      </w:pPr>
      <w:ins w:id="818" w:author="Саламадина Дарья Олеговна" w:date="2016-10-12T15:20:00Z">
        <w:r w:rsidRPr="007C0A02">
          <w:rPr>
            <w:rFonts w:ascii="Times New Roman" w:eastAsia="Times New Roman" w:hAnsi="Times New Roman" w:cs="Times New Roman"/>
            <w:rPrChange w:id="819" w:author="Саламадина Дарья Олеговна" w:date="2016-10-12T15:23:00Z">
              <w:rPr>
                <w:rFonts w:ascii="Times New Roman" w:eastAsia="Times New Roman" w:hAnsi="Times New Roman" w:cs="Times New Roman"/>
                <w:sz w:val="26"/>
                <w:szCs w:val="26"/>
              </w:rPr>
            </w:rPrChange>
          </w:rPr>
          <w:lastRenderedPageBreak/>
          <w:t>*Укажите «ДОСР» для выбора досрочного периода, «ОСН» - основного периода и «ДОП» - дополнительн</w:t>
        </w:r>
      </w:ins>
      <w:ins w:id="820" w:author="Саламадина Дарья Олеговна" w:date="2016-10-12T15:21:00Z">
        <w:r w:rsidRPr="007C0A02">
          <w:rPr>
            <w:rFonts w:ascii="Times New Roman" w:eastAsia="Times New Roman" w:hAnsi="Times New Roman" w:cs="Times New Roman"/>
            <w:rPrChange w:id="821" w:author="Саламадина Дарья Олеговна" w:date="2016-10-12T15:23:00Z">
              <w:rPr>
                <w:rFonts w:ascii="Times New Roman" w:eastAsia="Times New Roman" w:hAnsi="Times New Roman" w:cs="Times New Roman"/>
                <w:sz w:val="26"/>
                <w:szCs w:val="26"/>
              </w:rPr>
            </w:rPrChange>
          </w:rPr>
          <w:t>ые</w:t>
        </w:r>
      </w:ins>
      <w:ins w:id="822" w:author="Саламадина Дарья Олеговна" w:date="2016-10-12T15:20:00Z">
        <w:r w:rsidRPr="007C0A02">
          <w:rPr>
            <w:rFonts w:ascii="Times New Roman" w:eastAsia="Times New Roman" w:hAnsi="Times New Roman" w:cs="Times New Roman"/>
            <w:rPrChange w:id="823" w:author="Саламадина Дарья Олеговна" w:date="2016-10-12T15:23:00Z">
              <w:rPr>
                <w:rFonts w:ascii="Times New Roman" w:eastAsia="Times New Roman" w:hAnsi="Times New Roman" w:cs="Times New Roman"/>
                <w:sz w:val="26"/>
                <w:szCs w:val="26"/>
              </w:rPr>
            </w:rPrChange>
          </w:rPr>
          <w:t xml:space="preserve"> </w:t>
        </w:r>
      </w:ins>
      <w:ins w:id="824" w:author="Саламадина Дарья Олеговна" w:date="2016-10-12T15:21:00Z">
        <w:r w:rsidRPr="007C0A02">
          <w:rPr>
            <w:rFonts w:ascii="Times New Roman" w:eastAsia="Times New Roman" w:hAnsi="Times New Roman" w:cs="Times New Roman"/>
            <w:rPrChange w:id="825" w:author="Саламадина Дарья Олеговна" w:date="2016-10-12T15:23:00Z">
              <w:rPr>
                <w:rFonts w:ascii="Times New Roman" w:eastAsia="Times New Roman" w:hAnsi="Times New Roman" w:cs="Times New Roman"/>
                <w:sz w:val="26"/>
                <w:szCs w:val="26"/>
              </w:rPr>
            </w:rPrChange>
          </w:rPr>
          <w:t>сроки</w:t>
        </w:r>
      </w:ins>
      <w:ins w:id="826" w:author="Саламадина Дарья Олеговна" w:date="2016-10-12T15:20:00Z">
        <w:r w:rsidRPr="007C0A02">
          <w:rPr>
            <w:rFonts w:ascii="Times New Roman" w:eastAsia="Times New Roman" w:hAnsi="Times New Roman" w:cs="Times New Roman"/>
            <w:rPrChange w:id="827" w:author="Саламадина Дарья Олеговна" w:date="2016-10-12T15:23:00Z">
              <w:rPr>
                <w:rFonts w:ascii="Times New Roman" w:eastAsia="Times New Roman" w:hAnsi="Times New Roman" w:cs="Times New Roman"/>
                <w:sz w:val="26"/>
                <w:szCs w:val="26"/>
              </w:rPr>
            </w:rPrChange>
          </w:rPr>
          <w:t>.</w:t>
        </w:r>
      </w:ins>
      <w:ins w:id="828" w:author="Саламадина Дарья Олеговна" w:date="2016-10-12T15:21:00Z">
        <w:r w:rsidRPr="007C0A02">
          <w:rPr>
            <w:rFonts w:ascii="Times New Roman" w:eastAsia="Times New Roman" w:hAnsi="Times New Roman" w:cs="Times New Roman"/>
            <w:rPrChange w:id="829" w:author="Саламадина Дарья Олеговна" w:date="2016-10-12T15:23:00Z">
              <w:rPr>
                <w:rFonts w:ascii="Times New Roman" w:eastAsia="Times New Roman" w:hAnsi="Times New Roman" w:cs="Times New Roman"/>
                <w:sz w:val="26"/>
                <w:szCs w:val="26"/>
              </w:rPr>
            </w:rPrChange>
          </w:rPr>
          <w:t xml:space="preserve"> </w:t>
        </w:r>
        <w:r w:rsidRPr="007C0A02">
          <w:rPr>
            <w:rFonts w:ascii="Times New Roman" w:eastAsia="Times New Roman" w:hAnsi="Times New Roman" w:cs="Times New Roman"/>
            <w:highlight w:val="yellow"/>
            <w:rPrChange w:id="830" w:author="Саламадина Дарья Олеговна" w:date="2016-10-12T15:23:00Z">
              <w:rPr>
                <w:rFonts w:ascii="Times New Roman" w:eastAsia="Times New Roman" w:hAnsi="Times New Roman" w:cs="Times New Roman"/>
                <w:sz w:val="26"/>
                <w:szCs w:val="26"/>
              </w:rPr>
            </w:rPrChange>
          </w:rPr>
          <w:t xml:space="preserve">Выпускники прошлых лет вправе участвовать в ЕГЭ только в досрочный период и </w:t>
        </w:r>
      </w:ins>
      <w:ins w:id="831" w:author="Саламадина Дарья Олеговна" w:date="2016-10-13T15:31:00Z">
        <w:r w:rsidR="008D6F5E">
          <w:rPr>
            <w:rFonts w:ascii="Times New Roman" w:eastAsia="Times New Roman" w:hAnsi="Times New Roman" w:cs="Times New Roman"/>
            <w:highlight w:val="yellow"/>
          </w:rPr>
          <w:t xml:space="preserve">(или) </w:t>
        </w:r>
      </w:ins>
      <w:ins w:id="832" w:author="Саламадина Дарья Олеговна" w:date="2016-10-12T15:21:00Z">
        <w:r w:rsidRPr="007C0A02">
          <w:rPr>
            <w:rFonts w:ascii="Times New Roman" w:eastAsia="Times New Roman" w:hAnsi="Times New Roman" w:cs="Times New Roman"/>
            <w:highlight w:val="yellow"/>
            <w:rPrChange w:id="833" w:author="Саламадина Дарья Олеговна" w:date="2016-10-12T15:23:00Z">
              <w:rPr>
                <w:rFonts w:ascii="Times New Roman" w:eastAsia="Times New Roman" w:hAnsi="Times New Roman" w:cs="Times New Roman"/>
                <w:sz w:val="26"/>
                <w:szCs w:val="26"/>
              </w:rPr>
            </w:rPrChange>
          </w:rPr>
          <w:t>дополнительные сроки проведения ЕГЭ.</w:t>
        </w:r>
      </w:ins>
    </w:p>
    <w:p w14:paraId="3A0FC796" w14:textId="4300DFD8"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14:paraId="0A68A1CF" w14:textId="77777777"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648BFE3" wp14:editId="2FF61027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id="Прямоугольник 6" o:spid="_x0000_s1026" style="position:absolute;margin-left:.1pt;margin-top:5.85pt;width:16.9pt;height:16.9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14:paraId="6B142D48" w14:textId="595EB416"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DD673D9" wp14:editId="772710D7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id="Прямоугольник 7" o:spid="_x0000_s1026" style="position:absolute;margin-left:.1pt;margin-top:6.25pt;width:16.85pt;height:16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становленном </w:t>
      </w:r>
      <w:proofErr w:type="gramStart"/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14:paraId="001A0E02" w14:textId="77777777" w:rsidR="00B52ECD" w:rsidRPr="001249DA" w:rsidRDefault="00B52ECD" w:rsidP="00B52ECD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14:paraId="0298171B" w14:textId="77777777"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0BDED1C" wp14:editId="013E1F52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id="Прямоугольник 8" o:spid="_x0000_s1026" style="position:absolute;margin-left:.6pt;margin-top:3.05pt;width:16.9pt;height:16.9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14:paraId="1FBB1904" w14:textId="53D743F9" w:rsidR="00DB6CE6" w:rsidRPr="001249DA" w:rsidRDefault="00DB6CE6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7443F97" wp14:editId="2048638B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id="Прямоугольник 9" o:spid="_x0000_s1026" style="position:absolute;margin-left:.2pt;margin-top:1.2pt;width:16.9pt;height:16.9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14:paraId="47291C3E" w14:textId="2B501A8F" w:rsidR="004D2056" w:rsidRPr="001249DA" w:rsidRDefault="00DB6CE6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41F88B7" wp14:editId="6C4C5F7A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4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ключенным разделом «Говорение» на 30 минут</w:t>
      </w:r>
    </w:p>
    <w:p w14:paraId="1B15813E" w14:textId="77777777" w:rsidR="00DB6CE6" w:rsidRPr="001249DA" w:rsidRDefault="00B52ECD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BD5D929" wp14:editId="55F8F8D2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id="Прямоугольник 17" o:spid="_x0000_s1026" style="position:absolute;margin-left:-.15pt;margin-top:1.05pt;width:16.85pt;height:16.8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="00DB6CE6"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6E851A" wp14:editId="69F5171A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id="Прямая соединительная линия 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14:paraId="230BF500" w14:textId="77777777" w:rsidR="00DB6CE6" w:rsidRPr="001249DA" w:rsidRDefault="00DB6CE6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84266B" wp14:editId="3AC2DF3E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id="Прямая соединительная линия 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14:paraId="1CC2D3CC" w14:textId="77777777" w:rsidR="00DB6CE6" w:rsidRPr="001249DA" w:rsidRDefault="00DB6CE6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FB177A" wp14:editId="1BC087E0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id="Прямая соединительная линия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14:paraId="794407EE" w14:textId="77777777" w:rsidR="00DB6CE6" w:rsidRPr="001249DA" w:rsidRDefault="00DB6CE6" w:rsidP="00B52ECD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</w:t>
      </w:r>
      <w:r w:rsidR="00B52ECD" w:rsidRPr="001249DA">
        <w:rPr>
          <w:rFonts w:ascii="Times New Roman" w:eastAsia="Times New Roman" w:hAnsi="Times New Roman" w:cs="Times New Roman"/>
          <w:i/>
        </w:rPr>
        <w:t xml:space="preserve">иные </w:t>
      </w:r>
      <w:r w:rsidRPr="001249DA">
        <w:rPr>
          <w:rFonts w:ascii="Times New Roman" w:eastAsia="Times New Roman" w:hAnsi="Times New Roman" w:cs="Times New Roman"/>
          <w:i/>
        </w:rPr>
        <w:t>дополнительные условия</w:t>
      </w:r>
      <w:r w:rsidR="00B52ECD" w:rsidRPr="001249DA">
        <w:rPr>
          <w:rFonts w:ascii="Times New Roman" w:eastAsia="Times New Roman" w:hAnsi="Times New Roman" w:cs="Times New Roman"/>
          <w:i/>
        </w:rPr>
        <w:t>/материально-техническое оснащение</w:t>
      </w:r>
      <w:r w:rsidRPr="001249DA">
        <w:rPr>
          <w:rFonts w:ascii="Times New Roman" w:eastAsia="Times New Roman" w:hAnsi="Times New Roman" w:cs="Times New Roman"/>
          <w:i/>
        </w:rPr>
        <w:t>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14:paraId="41F138F6" w14:textId="7E8C5C1F"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бработку персональных данных прилагается.</w:t>
      </w:r>
    </w:p>
    <w:p w14:paraId="5E2306D0" w14:textId="4DBE9B6B"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Памяткой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равилах проведения ЕГЭ в 2016 году ознакомлен (ознакомлена)        </w:t>
      </w:r>
    </w:p>
    <w:p w14:paraId="00C9446A" w14:textId="77777777"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14:paraId="44524ABC" w14:textId="77777777"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B6CE6" w:rsidRPr="001249DA" w14:paraId="76F5BFF1" w14:textId="77777777" w:rsidTr="00EB09D0">
        <w:trPr>
          <w:trHeight w:hRule="exact" w:val="340"/>
        </w:trPr>
        <w:tc>
          <w:tcPr>
            <w:tcW w:w="397" w:type="dxa"/>
          </w:tcPr>
          <w:p w14:paraId="2409D8EE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28D3DE1B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62FC7BC3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0B24CC66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1DC20F64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38D53ADB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673FC0FE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13DBBD86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70026AB6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27C4A854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3E7A5AAF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4CD16E9F" w14:textId="77777777" w:rsidR="00DB6CE6" w:rsidRPr="001249DA" w:rsidDel="007C0A02" w:rsidRDefault="00DB6CE6" w:rsidP="00DB6CE6">
      <w:pPr>
        <w:spacing w:line="340" w:lineRule="exact"/>
        <w:jc w:val="both"/>
        <w:rPr>
          <w:del w:id="834" w:author="Саламадина Дарья Олеговна" w:date="2016-10-12T15:23:00Z"/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Контактный телефон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7C0A02" w:rsidRPr="001249DA" w14:paraId="2A892262" w14:textId="77777777" w:rsidTr="007C0A02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F7A547" w14:textId="77777777" w:rsidR="007C0A02" w:rsidRPr="001249DA" w:rsidRDefault="007C0A02" w:rsidP="00A9533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14:paraId="578C49D8" w14:textId="77777777" w:rsidR="007C0A02" w:rsidRPr="001249DA" w:rsidRDefault="007C0A02" w:rsidP="00A9533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BF9BC69" w14:textId="77777777" w:rsidR="007C0A02" w:rsidRPr="001249DA" w:rsidRDefault="007C0A02" w:rsidP="00A9533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BDD2EC" w14:textId="77777777" w:rsidR="007C0A02" w:rsidRPr="001249DA" w:rsidRDefault="007C0A02" w:rsidP="00A9533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518C36" w14:textId="77777777" w:rsidR="007C0A02" w:rsidRPr="001249DA" w:rsidRDefault="007C0A02" w:rsidP="00A9533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7CE3C9" w14:textId="77777777" w:rsidR="007C0A02" w:rsidRPr="001249DA" w:rsidRDefault="007C0A02" w:rsidP="00A9533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3B6CB5" w14:textId="77777777" w:rsidR="007C0A02" w:rsidRPr="001249DA" w:rsidRDefault="007C0A02" w:rsidP="00A9533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C66207" w14:textId="77777777" w:rsidR="007C0A02" w:rsidRPr="001249DA" w:rsidRDefault="007C0A02" w:rsidP="00A9533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AB6D33" w14:textId="77777777" w:rsidR="007C0A02" w:rsidRPr="001249DA" w:rsidRDefault="007C0A02" w:rsidP="00A9533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69F8CFCF" w14:textId="77777777" w:rsidR="007C0A02" w:rsidRPr="001249DA" w:rsidRDefault="007C0A02" w:rsidP="007C0A02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14:paraId="198D9D29" w14:textId="77777777" w:rsidR="00DB6CE6" w:rsidRPr="001249DA" w:rsidDel="007C0A02" w:rsidRDefault="00DB6CE6" w:rsidP="00DB6CE6">
      <w:pPr>
        <w:spacing w:line="340" w:lineRule="exact"/>
        <w:jc w:val="both"/>
        <w:rPr>
          <w:del w:id="835" w:author="Саламадина Дарья Олеговна" w:date="2016-10-12T15:23:00Z"/>
          <w:rFonts w:ascii="Times New Roman" w:eastAsia="Times New Roman" w:hAnsi="Times New Roman" w:cs="Times New Roman"/>
          <w:sz w:val="26"/>
          <w:szCs w:val="26"/>
        </w:rPr>
      </w:pPr>
      <w:del w:id="836" w:author="Саламадина Дарья Олеговна" w:date="2016-10-12T15:23:00Z">
        <w:r w:rsidRPr="001249DA" w:rsidDel="007C0A02">
          <w:rPr>
            <w:rFonts w:ascii="Times New Roman" w:eastAsia="Times New Roman" w:hAnsi="Times New Roman" w:cs="Times New Roman"/>
            <w:sz w:val="26"/>
            <w:szCs w:val="26"/>
          </w:rPr>
          <w:tab/>
        </w:r>
      </w:del>
    </w:p>
    <w:p w14:paraId="348A0F08" w14:textId="5BBC0692" w:rsidR="00DB6CE6" w:rsidRPr="001249DA" w:rsidRDefault="00DB6CE6" w:rsidP="007C0A02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837" w:name="_Toc438199166"/>
      <w:bookmarkStart w:id="838" w:name="_Toc464653530"/>
      <w:r w:rsidRPr="001249DA">
        <w:rPr>
          <w:rStyle w:val="12"/>
          <w:rFonts w:eastAsiaTheme="minorHAnsi"/>
        </w:rPr>
        <w:lastRenderedPageBreak/>
        <w:t xml:space="preserve">Приложение 4. Образец согласия </w:t>
      </w:r>
      <w:r w:rsidR="0040277E" w:rsidRPr="001249DA">
        <w:rPr>
          <w:rStyle w:val="12"/>
          <w:rFonts w:eastAsiaTheme="minorHAnsi"/>
        </w:rPr>
        <w:t xml:space="preserve"> на</w:t>
      </w:r>
      <w:r w:rsidR="0040277E">
        <w:rPr>
          <w:rStyle w:val="12"/>
          <w:rFonts w:eastAsiaTheme="minorHAnsi"/>
        </w:rPr>
        <w:t> </w:t>
      </w:r>
      <w:r w:rsidR="0040277E" w:rsidRPr="001249DA">
        <w:rPr>
          <w:rStyle w:val="12"/>
          <w:rFonts w:eastAsiaTheme="minorHAnsi"/>
        </w:rPr>
        <w:t>о</w:t>
      </w:r>
      <w:r w:rsidRPr="001249DA">
        <w:rPr>
          <w:rStyle w:val="12"/>
          <w:rFonts w:eastAsiaTheme="minorHAnsi"/>
        </w:rPr>
        <w:t>бработку персональных данных</w:t>
      </w:r>
      <w:r w:rsidRPr="001249D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vertAlign w:val="superscript"/>
        </w:rPr>
        <w:footnoteReference w:id="31"/>
      </w:r>
      <w:bookmarkEnd w:id="837"/>
      <w:bookmarkEnd w:id="838"/>
    </w:p>
    <w:p w14:paraId="2F6F74A8" w14:textId="77777777"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СОГЛАСИЕ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br/>
        <w:t>НА ОБРАБОТКУ ПЕРСОНАЛЬНЫХ ДАННЫХ</w:t>
      </w:r>
    </w:p>
    <w:p w14:paraId="61DB2732" w14:textId="77777777"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F7BA506" w14:textId="77777777"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_______________________________________________________________,</w:t>
      </w:r>
    </w:p>
    <w:p w14:paraId="35769452" w14:textId="77777777"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14:paraId="2124F006" w14:textId="77777777"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___________ выдан _______________________________________________,</w:t>
      </w:r>
    </w:p>
    <w:p w14:paraId="2118CEAE" w14:textId="6B716868"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(серия, номер)                                                                        (когда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ем выдан)</w:t>
      </w:r>
    </w:p>
    <w:p w14:paraId="4FBD9B0A" w14:textId="77777777"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регистрации:_______________________________________________________,</w:t>
      </w:r>
    </w:p>
    <w:p w14:paraId="37F1A075" w14:textId="344CCC33" w:rsidR="00DB6CE6" w:rsidRPr="001249DA" w:rsidRDefault="00DB6CE6" w:rsidP="00DB6CE6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бработку в 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</w:t>
      </w:r>
    </w:p>
    <w:p w14:paraId="4BA56977" w14:textId="77777777" w:rsidR="00DB6CE6" w:rsidRPr="001249DA" w:rsidRDefault="00DB6CE6" w:rsidP="00DB6CE6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14:paraId="23CBE694" w14:textId="7619B306" w:rsidR="00DB6CE6" w:rsidRPr="001249DA" w:rsidRDefault="00DB6CE6" w:rsidP="00DB6CE6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ыбранных экзаменах;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езультатах итогового сочинения (изложения);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тнесении участника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атегории лиц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граниченными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возможностями здоровья, детей -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инвалидов, инвалидов;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езультатах экзаменов.</w:t>
      </w:r>
    </w:p>
    <w:p w14:paraId="60598844" w14:textId="4E89AD8B" w:rsidR="00DB6CE6" w:rsidRPr="001249DA" w:rsidRDefault="00DB6CE6" w:rsidP="00DB6C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спользование персональных данных исключительно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ысшего образования (ФИС)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proofErr w:type="gramEnd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реднего общего образования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(РИС),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ранение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 результатах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лектронных носителях.</w:t>
      </w:r>
    </w:p>
    <w:p w14:paraId="65CD8400" w14:textId="07C5AF6E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существление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бмену информацией (операторам ФИС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ИС), обезличивание, блокирование персональных данных,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14:paraId="184DD20A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7C7F7B88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14:paraId="41B30F8F" w14:textId="2038FC9B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ействующим законодательством Российской Федерации как неавтоматизированным, так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втоматизированным способами.</w:t>
      </w:r>
    </w:p>
    <w:p w14:paraId="0D68C43C" w14:textId="60B9E24C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остижения целей обработки персональных данных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ечение срока хранения информации.</w:t>
      </w:r>
    </w:p>
    <w:p w14:paraId="073CD8C3" w14:textId="59E665AB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юбой момент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оему  письменному заявлению.  </w:t>
      </w:r>
    </w:p>
    <w:p w14:paraId="445475B3" w14:textId="0BC07F0E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обственной воле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своих интересах.</w:t>
      </w:r>
    </w:p>
    <w:p w14:paraId="77342B17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766141B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21E284D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        _____________ /_____________/</w:t>
      </w:r>
    </w:p>
    <w:p w14:paraId="29FCD94E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p w14:paraId="64295C2D" w14:textId="77777777" w:rsidR="00DB6CE6" w:rsidRPr="001249DA" w:rsidRDefault="00DB6CE6" w:rsidP="00DB6CE6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1C21832" w14:textId="77777777" w:rsidR="00DB6CE6" w:rsidRPr="001249DA" w:rsidRDefault="00DB6CE6" w:rsidP="00DB6CE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footerReference w:type="default" r:id="rId12"/>
          <w:pgSz w:w="11906" w:h="16838" w:code="9"/>
          <w:pgMar w:top="567" w:right="849" w:bottom="1134" w:left="1276" w:header="709" w:footer="709" w:gutter="0"/>
          <w:cols w:space="708"/>
          <w:titlePg/>
          <w:docGrid w:linePitch="360"/>
        </w:sectPr>
      </w:pPr>
    </w:p>
    <w:p w14:paraId="2E26F495" w14:textId="045FDCDB" w:rsidR="00DB6CE6" w:rsidRPr="001249DA" w:rsidDel="003A6926" w:rsidRDefault="00DB6CE6">
      <w:pPr>
        <w:pStyle w:val="11"/>
        <w:rPr>
          <w:del w:id="839" w:author="Саламадина Дарья Олеговна" w:date="2016-10-19T15:14:00Z"/>
        </w:rPr>
        <w:pPrChange w:id="840" w:author="Саламадина Дарья Олеговна" w:date="2016-10-14T13:13:00Z">
          <w:pPr/>
        </w:pPrChange>
      </w:pPr>
      <w:bookmarkStart w:id="841" w:name="_Toc438199167"/>
      <w:del w:id="842" w:author="Саламадина Дарья Олеговна" w:date="2016-10-19T15:14:00Z">
        <w:r w:rsidRPr="001249DA" w:rsidDel="003A6926">
          <w:lastRenderedPageBreak/>
          <w:delText>Приложение 5. Основные технические требования</w:delText>
        </w:r>
        <w:r w:rsidR="0040277E" w:rsidRPr="001249DA" w:rsidDel="003A6926">
          <w:delText xml:space="preserve"> к</w:delText>
        </w:r>
        <w:r w:rsidR="0040277E" w:rsidDel="003A6926">
          <w:delText> </w:delText>
        </w:r>
        <w:r w:rsidR="0040277E" w:rsidRPr="001249DA" w:rsidDel="003A6926">
          <w:delText>о</w:delText>
        </w:r>
        <w:r w:rsidRPr="001249DA" w:rsidDel="003A6926">
          <w:delText>борудованию для видеотрансляции, видеопротоколирования экзамена</w:delText>
        </w:r>
        <w:r w:rsidR="0040277E" w:rsidRPr="001249DA" w:rsidDel="003A6926">
          <w:delText xml:space="preserve"> и</w:delText>
        </w:r>
        <w:r w:rsidR="0040277E" w:rsidDel="003A6926">
          <w:delText> </w:delText>
        </w:r>
        <w:r w:rsidR="0040277E" w:rsidRPr="001249DA" w:rsidDel="003A6926">
          <w:delText>х</w:delText>
        </w:r>
        <w:r w:rsidRPr="001249DA" w:rsidDel="003A6926">
          <w:delText>ранилищам архивов видеозаписей</w:delText>
        </w:r>
        <w:bookmarkEnd w:id="841"/>
      </w:del>
    </w:p>
    <w:p w14:paraId="366476AD" w14:textId="5442E8F9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43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44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 аудитории ППЭ устанавливается:</w:delText>
        </w:r>
      </w:del>
    </w:p>
    <w:p w14:paraId="4729A968" w14:textId="1BC8A8C4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45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46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а) система видеонаблюдения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озможностью трансляции видео-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удиопотоков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нформационно-телек</w:delText>
        </w:r>
        <w:r w:rsidR="00177B6D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оммуникационную сеть «Интернет»</w:delText>
        </w:r>
      </w:del>
    </w:p>
    <w:p w14:paraId="2454DD77" w14:textId="7BFF167B" w:rsidR="00177B6D" w:rsidRPr="001249DA" w:rsidDel="003A6926" w:rsidRDefault="00177B6D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47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48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или</w:delText>
        </w:r>
      </w:del>
    </w:p>
    <w:p w14:paraId="66C0DA2C" w14:textId="3D3C1295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49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50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б) система видеонаблюдения без возможности трансляции вещания видео-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удиопотоков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нформационно-телекоммуникационную сеть «Интернет» (далее – видеозапись).</w:delText>
        </w:r>
      </w:del>
    </w:p>
    <w:p w14:paraId="0F7EAFD1" w14:textId="4C40A9C3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51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52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 каждой аудитории должно быть установлено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не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енее двух видеоустройств (камер видеонаблюдения). Допускается использование 1 камеры видеонаблюдения, если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ее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ехнические параметры обеспечивают полный обзор аудитории.</w:delText>
        </w:r>
      </w:del>
    </w:p>
    <w:p w14:paraId="0A2B92A3" w14:textId="3D217556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53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54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 аудиториях,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оторых сдают экзамены участники ЕГЭ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ВЗ, дети-инвалиды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нвалиды используется только система видеонаблюдения без возможности трансляции вещания видео-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удиопотоков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еть «Интернет».</w:delText>
        </w:r>
      </w:del>
    </w:p>
    <w:p w14:paraId="44A5230C" w14:textId="0F435D91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55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56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 штабе ППЭ должно быть установлено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не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енее одного видеоустройства (камеры видеонаблюдения).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ешению ОИВ возможна установка видеоустройств (камер видеонаблюдения)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оридорах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х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оду следования участников ЕГЭ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 входе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ПЭ.</w:delText>
        </w:r>
      </w:del>
    </w:p>
    <w:p w14:paraId="0E3E672B" w14:textId="5F625D83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57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58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Срок хранения видеозаписи экзамена </w:delText>
        </w:r>
        <w:r w:rsidR="00177B6D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- 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до 1 марта следующего года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ня проведения экзамена.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До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аступления указанной даты материалы видеозаписи экзамена могут быть использованы Рособрнадзором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рганами исполнительной власти субъектов Российской Федерации, осуществляющими переданные полномочия Российской Федерации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фере образования,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ц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елью выявления фактов нарушения порядка проведения ГИА. Срок хранения видеозаписи,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сновании которой было принято решение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об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становке экзамена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 или отдельных аудиториях ППЭ, удалении участников ЕГЭ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э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кзамена, аннулировании результатов экзамена составляет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не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енее трех лет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ня принятия соответствующего решения.</w:delText>
        </w:r>
      </w:del>
    </w:p>
    <w:p w14:paraId="0B088E01" w14:textId="03059FCE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59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60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При проведении видеотрансляции через информационно-телекоммуникационную сеть «Интернет» пропускная способность канала связи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из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 определяется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из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асчета 256 Кбит/с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аждую камеру видеонаблюдения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 менее 256 Кбит/с для передачи данных для печати</w:delText>
        </w:r>
        <w:r w:rsidR="00177B6D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сопроводительных документов и (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или</w:delText>
        </w:r>
        <w:r w:rsidR="00177B6D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)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КИМ. При невозможности обеспечения достаточной пропускной способности канала связи допустимо снижение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ее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 128 Кбит/с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аждую камеру видеонаблюдения при соответствующем снижении качества изображения.</w:delText>
        </w:r>
      </w:del>
    </w:p>
    <w:p w14:paraId="623C6460" w14:textId="1FB9F102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61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62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Канал связи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 должен обеспечивать:</w:delText>
        </w:r>
      </w:del>
    </w:p>
    <w:p w14:paraId="41E39090" w14:textId="58AE89B3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63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64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конфиденциальность, аутентичность (подлинность)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ц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елостность информации, передаваемой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аналам связи;</w:delText>
        </w:r>
      </w:del>
    </w:p>
    <w:p w14:paraId="522DCE69" w14:textId="74D67F01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65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66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подтверждение получения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вторства сообщений;</w:delText>
        </w:r>
      </w:del>
    </w:p>
    <w:p w14:paraId="425473C7" w14:textId="2BEABAF2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67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68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защиту данных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от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есанкционированного доступа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тороны локальной вычислительной сети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аналов передачи данных;</w:delText>
        </w:r>
      </w:del>
    </w:p>
    <w:p w14:paraId="3CEA66C5" w14:textId="0CD5274E" w:rsidR="00DB6CE6" w:rsidRPr="001249DA" w:rsidDel="003A692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del w:id="869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70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защиту данных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от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есанкционированного доступа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к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нформационным ресурсам.</w:delText>
        </w:r>
      </w:del>
    </w:p>
    <w:p w14:paraId="0775665E" w14:textId="77777777" w:rsidR="00DB6CE6" w:rsidRPr="001249DA" w:rsidRDefault="00DB6CE6" w:rsidP="00C06354">
      <w:pPr>
        <w:ind w:firstLine="14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3DE4CC9C" w14:textId="4B95F005" w:rsidR="00DB6CE6" w:rsidRPr="001249DA" w:rsidDel="003A6926" w:rsidRDefault="00DB6CE6">
      <w:pPr>
        <w:pStyle w:val="11"/>
        <w:rPr>
          <w:del w:id="871" w:author="Саламадина Дарья Олеговна" w:date="2016-10-19T15:14:00Z"/>
        </w:rPr>
      </w:pPr>
      <w:bookmarkStart w:id="872" w:name="_Toc438199168"/>
      <w:del w:id="873" w:author="Саламадина Дарья Олеговна" w:date="2016-10-19T15:14:00Z">
        <w:r w:rsidRPr="001249DA" w:rsidDel="003A6926">
          <w:lastRenderedPageBreak/>
          <w:delText>Приложение 6. Порядок применения средств видеонаблюдения</w:delText>
        </w:r>
        <w:r w:rsidR="0040277E" w:rsidRPr="001249DA" w:rsidDel="003A6926">
          <w:delText xml:space="preserve"> и</w:delText>
        </w:r>
        <w:r w:rsidR="0040277E" w:rsidDel="003A6926">
          <w:delText> </w:delText>
        </w:r>
        <w:r w:rsidR="0040277E" w:rsidRPr="001249DA" w:rsidDel="003A6926">
          <w:delText>т</w:delText>
        </w:r>
        <w:r w:rsidRPr="001249DA" w:rsidDel="003A6926">
          <w:delText>рансляции изображения</w:delText>
        </w:r>
        <w:r w:rsidR="0040277E" w:rsidRPr="001249DA" w:rsidDel="003A6926">
          <w:delText xml:space="preserve"> в</w:delText>
        </w:r>
        <w:r w:rsidR="0040277E" w:rsidDel="003A6926">
          <w:delText> </w:delText>
        </w:r>
        <w:r w:rsidR="0040277E" w:rsidRPr="001249DA" w:rsidDel="003A6926">
          <w:delText>П</w:delText>
        </w:r>
        <w:r w:rsidRPr="001249DA" w:rsidDel="003A6926">
          <w:delText>ПЭ</w:delText>
        </w:r>
        <w:bookmarkEnd w:id="872"/>
      </w:del>
    </w:p>
    <w:p w14:paraId="0FA42B93" w14:textId="397889EB" w:rsidR="00DB6CE6" w:rsidRPr="001249DA" w:rsidDel="003A6926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874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75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Трансляция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идеозапись изображения сопровождается информацией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аименовании субъекта Российской Федерации, коде ППЭ, номере аудитории, дате, местном времени.</w:delText>
        </w:r>
      </w:del>
    </w:p>
    <w:p w14:paraId="282863EC" w14:textId="1D5B0395" w:rsidR="00DB6CE6" w:rsidRPr="001249DA" w:rsidDel="003A6926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876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77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Трансляция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идеозапись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удитории проведения экзаменов осуществляется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ежиме реального времени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ачинается с 9.00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естному времени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del w:id="878" w:author="Саламадина Дарья Олеговна" w:date="2016-10-19T14:15:00Z"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до</w:delText>
        </w:r>
        <w:r w:rsidR="0040277E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ф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актического окончания экзамена (завершение записи происходит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аспоряжению руководителя ППЭ, максимальное время – </w:delText>
        </w:r>
        <w:r w:rsidRPr="002F7B09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  <w:rPrChange w:id="879" w:author="Саламадина Дарья Олеговна" w:date="2016-10-19T14:15:00Z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rPrChange>
          </w:rPr>
          <w:delText xml:space="preserve">до </w:delText>
        </w:r>
      </w:del>
      <w:del w:id="880" w:author="Саламадина Дарья Олеговна" w:date="2016-10-14T11:13:00Z">
        <w:r w:rsidRPr="002F7B09" w:rsidDel="001B25A6">
          <w:rPr>
            <w:rFonts w:ascii="Times New Roman" w:eastAsia="Times New Roman" w:hAnsi="Times New Roman" w:cs="Times New Roman"/>
            <w:sz w:val="26"/>
            <w:szCs w:val="26"/>
            <w:lang w:eastAsia="ru-RU"/>
            <w:rPrChange w:id="881" w:author="Саламадина Дарья Олеговна" w:date="2016-10-19T14:15:00Z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rPrChange>
          </w:rPr>
          <w:delText>16</w:delText>
        </w:r>
      </w:del>
      <w:del w:id="882" w:author="Саламадина Дарья Олеговна" w:date="2016-10-19T14:15:00Z">
        <w:r w:rsidRPr="002F7B09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  <w:rPrChange w:id="883" w:author="Саламадина Дарья Олеговна" w:date="2016-10-19T14:15:00Z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rPrChange>
          </w:rPr>
          <w:delText>.00</w:delText>
        </w:r>
        <w:r w:rsidR="0040277E" w:rsidRPr="002F7B09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  <w:rPrChange w:id="884" w:author="Саламадина Дарья Олеговна" w:date="2016-10-19T14:15:00Z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rPrChange>
          </w:rPr>
          <w:delText xml:space="preserve"> по м</w:delText>
        </w:r>
        <w:r w:rsidRPr="002F7B09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  <w:rPrChange w:id="885" w:author="Саламадина Дарья Олеговна" w:date="2016-10-19T14:15:00Z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rPrChange>
          </w:rPr>
          <w:delText>естному времени).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</w:p>
    <w:p w14:paraId="308E0D15" w14:textId="5001DA6E" w:rsidR="00DB6CE6" w:rsidRPr="001249DA" w:rsidDel="003A6926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886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87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Трансляция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идеозапись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Ш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табе ППЭ начинается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del w:id="888" w:author="Саламадина Дарья Олеговна" w:date="2016-10-19T14:10:00Z">
        <w:r w:rsidR="0040277E"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  <w:r w:rsidR="0040277E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</w:del>
      <w:del w:id="889" w:author="Саламадина Дарья Олеговна" w:date="2016-10-19T15:14:00Z"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омента доставки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ППЭ </w:delText>
        </w:r>
      </w:del>
      <w:del w:id="890" w:author="Саламадина Дарья Олеговна" w:date="2016-10-19T14:10:00Z">
        <w:r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(кроме случая, когда</w:delText>
        </w:r>
        <w:r w:rsidR="0040277E"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</w:delText>
        </w:r>
        <w:r w:rsidR="0040277E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оставляются</w:delText>
        </w:r>
        <w:r w:rsidR="0040277E"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</w:delText>
        </w:r>
        <w:r w:rsidR="0040277E"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э</w:delText>
        </w:r>
        <w:r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лектронных носителях)</w:delText>
        </w:r>
      </w:del>
      <w:del w:id="891" w:author="Саламадина Дарья Олеговна" w:date="2016-10-19T15:14:00Z"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del w:id="892" w:author="Саламадина Дарья Олеговна" w:date="2016-10-19T14:10:00Z">
        <w:r w:rsidR="0040277E"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до</w:delText>
        </w:r>
        <w:r w:rsidR="0040277E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AB5BC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омента </w:delText>
        </w:r>
      </w:del>
      <w:del w:id="893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передачи всех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="002C1C5F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еревозчику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ли члену ГЭК.</w:delText>
        </w:r>
      </w:del>
    </w:p>
    <w:p w14:paraId="5498A8E2" w14:textId="43BB5AEB" w:rsidR="00DB6CE6" w:rsidRPr="001249DA" w:rsidDel="002F7B09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894" w:author="Саламадина Дарья Олеговна" w:date="2016-10-19T14:15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895" w:author="Саламадина Дарья Олеговна" w:date="2016-10-19T14:15:00Z"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 случае если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</w:delText>
        </w:r>
        <w:r w:rsidR="0040277E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оставлены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э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лектронных носителях трансляция начинается в 8.00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естному времени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до</w:delText>
        </w:r>
        <w:r w:rsidR="0040277E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омента передачи всех материалов члену ГЭК или</w:delText>
        </w:r>
        <w:r w:rsidRPr="001249DA" w:rsidDel="002F7B0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 xml:space="preserve"> </w:delText>
        </w:r>
        <w:r w:rsidR="002C1C5F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Перевозчику ЭМ</w:delText>
        </w:r>
        <w:r w:rsidR="00177B6D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(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 случае сканирования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</w:delText>
        </w:r>
        <w:r w:rsidR="0040277E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  <w:r w:rsidR="00177B6D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Ш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табе ППЭ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до</w:delText>
        </w:r>
        <w:r w:rsidR="0040277E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омента </w:delText>
        </w:r>
      </w:del>
      <w:del w:id="896" w:author="Саламадина Дарья Олеговна" w:date="2016-10-14T11:15:00Z">
        <w:r w:rsidRPr="001249DA" w:rsidDel="001B25A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передачи</w:delText>
        </w:r>
        <w:r w:rsidR="0040277E" w:rsidRPr="001249DA" w:rsidDel="001B25A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del w:id="897" w:author="Саламадина Дарья Олеговна" w:date="2016-10-19T14:15:00Z">
        <w:r w:rsidR="0040277E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ЭМ</w:delText>
        </w:r>
      </w:del>
      <w:del w:id="898" w:author="Саламадина Дарья Олеговна" w:date="2016-10-14T11:15:00Z">
        <w:r w:rsidR="0040277E" w:rsidDel="001B25A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1B25A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Pr="001249DA" w:rsidDel="001B25A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РЦОИ</w:delText>
        </w:r>
      </w:del>
      <w:del w:id="899" w:author="Саламадина Дарья Олеговна" w:date="2016-10-19T14:15:00Z">
        <w:r w:rsidR="00177B6D"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)</w:delText>
        </w:r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.</w:delText>
        </w:r>
      </w:del>
    </w:p>
    <w:p w14:paraId="7F93C029" w14:textId="2B414F44" w:rsidR="00DB6CE6" w:rsidRPr="001249DA" w:rsidDel="003A6926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900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901" w:author="Саламадина Дарья Олеговна" w:date="2016-10-19T14:15:00Z">
        <w:r w:rsidRPr="001249DA" w:rsidDel="002F7B0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del w:id="902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Руководитель ППЭ назначает одного или нескольких технических специалистов, ответственных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за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аботу средств видеонаблюдения (как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рансляцией, так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б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ез нее)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ПЭ. Технические специалисты обеспечивают контро</w:delText>
        </w:r>
        <w:r w:rsidR="00177B6D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ль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за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="00177B6D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аботой средств 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видеонаблюдения. </w:delText>
        </w:r>
      </w:del>
    </w:p>
    <w:p w14:paraId="623FF1D5" w14:textId="6D9D7330" w:rsidR="00DB6CE6" w:rsidRPr="001249DA" w:rsidDel="003A6926" w:rsidRDefault="00DB6CE6" w:rsidP="00DB6CE6">
      <w:pPr>
        <w:spacing w:before="120" w:after="120" w:line="240" w:lineRule="auto"/>
        <w:jc w:val="center"/>
        <w:rPr>
          <w:del w:id="903" w:author="Саламадина Дарья Олеговна" w:date="2016-10-19T15:14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904" w:name="_Toc372535430"/>
      <w:del w:id="905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Установка</w:delText>
        </w:r>
        <w:r w:rsidR="0040277E" w:rsidRPr="001249DA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э</w:delText>
        </w:r>
        <w:r w:rsidRPr="001249DA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ксплуатация средства видеонаблюдения</w:delText>
        </w:r>
      </w:del>
    </w:p>
    <w:p w14:paraId="4A2D6BD8" w14:textId="5FC00EDF" w:rsidR="00DB6CE6" w:rsidRPr="001249DA" w:rsidDel="003A6926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906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907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Подробная информация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становке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э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ксплуатации средств видеонаблюдения содержится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етодических рекомендациях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рганизации систем видеонаблюдения при проведении ГИА.</w:delText>
        </w:r>
      </w:del>
    </w:p>
    <w:p w14:paraId="4B8F13C9" w14:textId="04CE2F3F" w:rsidR="00DB6CE6" w:rsidRPr="001249DA" w:rsidDel="003A6926" w:rsidRDefault="00DB6CE6" w:rsidP="00DB6CE6">
      <w:pPr>
        <w:spacing w:before="120" w:after="120" w:line="240" w:lineRule="auto"/>
        <w:jc w:val="center"/>
        <w:rPr>
          <w:del w:id="908" w:author="Саламадина Дарья Олеговна" w:date="2016-10-19T15:14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del w:id="909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Организация работы</w:delText>
        </w:r>
        <w:r w:rsidR="0040277E" w:rsidRPr="001249DA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 по</w:delText>
        </w:r>
        <w:r w:rsidR="0040277E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и</w:delText>
        </w:r>
        <w:r w:rsidRPr="001249DA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спользованию программно-аппаратного комплекса (ПАК) средств видеотрансляции</w:delText>
        </w:r>
        <w:r w:rsidR="0040277E" w:rsidRPr="001249DA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д</w:delText>
        </w:r>
        <w:r w:rsidRPr="001249DA" w:rsidDel="003A6926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ень экзамена</w:delText>
        </w:r>
      </w:del>
    </w:p>
    <w:p w14:paraId="4AF6E973" w14:textId="424DBB79" w:rsidR="00DB6CE6" w:rsidRPr="001249DA" w:rsidDel="003A6926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910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911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Во всех аудиториях ППЭ, оснащенных видеонаблюдением, должна быть размещена информация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ом, что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анной аудитории ведется видеонаблюдение.</w:delText>
        </w:r>
      </w:del>
    </w:p>
    <w:p w14:paraId="7D66BC09" w14:textId="442AA3A3" w:rsidR="00DB6CE6" w:rsidRPr="001249DA" w:rsidDel="003A6926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912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913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Руководитель ППЭ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ень экзамена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до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омента получения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уководителем ППЭ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от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ч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лена ГЭК дает указание техническим специалистам произвести включение режима записи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омещении штаба ППЭ, проверить работоспособность ПАК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сех аудиториях ППЭ.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Не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озднее 09.00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естному времени технический специалист должен убедиться, что режим записи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="00177B6D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удиториях ППЭ 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включен. </w:delText>
        </w:r>
      </w:del>
    </w:p>
    <w:p w14:paraId="6948AE9C" w14:textId="31832980" w:rsidR="00DB6CE6" w:rsidRPr="001249DA" w:rsidDel="003A6926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914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915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 этого момента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до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кончания экзамена запрещается совершать какие-либо действия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АК (за исключением случаев возникновения нештатных ситуаций).</w:delText>
        </w:r>
      </w:del>
    </w:p>
    <w:p w14:paraId="245F94EE" w14:textId="71BAFCEA" w:rsidR="00DB6CE6" w:rsidRPr="001249DA" w:rsidDel="003A6926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916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917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По завершении экзамена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удитории ответственный организатор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ц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ентре видимости камеры видеонаблюдения объявляет окончание выполнения экзаменационной работы участниками ЕГЭ. После проведения сбора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подписания протокола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роведении экзамена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удитории (Форма ППЭ-05-02) ответственный организатор демонстрирует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торону одной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из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амер видеонаблюдения каждую страницу протокола проведения экзамена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удитории. Одновременно ответственный организатор громко объявляет все данные протокола,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ом числе номер аудитории, наименование предмета, количество участников экзамена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анной аудитории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оличество ЭМ (использованных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еиспользованных),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а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="00177B6D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кже время подписания протокола.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  <w:r w:rsidR="00177B6D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Ответственный организатор </w:delText>
        </w:r>
        <w:r w:rsidR="00177B6D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lastRenderedPageBreak/>
          <w:delText>также демонстрирует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запечатанные возвратные доставочные пакеты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э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кзаменационными материалами участников ЕГЭ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амеру видеонаблюдения.</w:delText>
        </w:r>
      </w:del>
    </w:p>
    <w:p w14:paraId="01E1246A" w14:textId="4FE2800E" w:rsidR="00DB6CE6" w:rsidRPr="001249DA" w:rsidDel="003A6926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918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919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 случае досрочного завершения экзамена организаторы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удитории заполняют протокол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ействуют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орядку, прописанному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астоящих методических рекомендациях, указывая фактическое время завершения экзамена.</w:delText>
        </w:r>
      </w:del>
    </w:p>
    <w:p w14:paraId="353EA198" w14:textId="552FE2EC" w:rsidR="00DB6CE6" w:rsidRPr="001249DA" w:rsidDel="003A6926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del w:id="920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921" w:author="Саламадина Дарья Олеговна" w:date="2016-10-19T15:14:00Z"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После завершения экзамена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ередачи всех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ЭМ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 аудитории руководитель ППЭ дает указание выключить режим записи видеоизображения техническому специалисту. Технический специалист выключает видеозапись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удиториях.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ериод видеотрансляции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осле завершения экзамена технический специалист ведет журнал доступа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к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АК, образец которого представлен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риложении 2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к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М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етодическим рекомендациям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</w:delText>
        </w:r>
        <w:r w:rsidRPr="001249DA"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рганизации систем видеонаблюдения при проведении ГИА.</w:delText>
        </w:r>
        <w:bookmarkEnd w:id="904"/>
      </w:del>
    </w:p>
    <w:p w14:paraId="3ECA08B5" w14:textId="29215CF7" w:rsidR="00A32B1F" w:rsidDel="003A6926" w:rsidRDefault="00A32B1F">
      <w:pPr>
        <w:rPr>
          <w:del w:id="922" w:author="Саламадина Дарья Олеговна" w:date="2016-10-19T15:14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923" w:author="Саламадина Дарья Олеговна" w:date="2016-10-19T15:14:00Z">
        <w:r w:rsidDel="003A692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br w:type="page"/>
        </w:r>
      </w:del>
    </w:p>
    <w:p w14:paraId="67BCD2FB" w14:textId="40CDDF0B" w:rsidR="00DB6CE6" w:rsidRPr="001249DA" w:rsidRDefault="00DB6CE6">
      <w:pPr>
        <w:pStyle w:val="11"/>
      </w:pPr>
      <w:bookmarkStart w:id="924" w:name="_Toc438199169"/>
      <w:bookmarkStart w:id="925" w:name="_Toc464653531"/>
      <w:r w:rsidRPr="001249DA">
        <w:lastRenderedPageBreak/>
        <w:t xml:space="preserve">Приложение </w:t>
      </w:r>
      <w:del w:id="926" w:author="Саламадина Дарья Олеговна" w:date="2016-10-19T15:14:00Z">
        <w:r w:rsidRPr="001249DA" w:rsidDel="003A6926">
          <w:delText>7</w:delText>
        </w:r>
      </w:del>
      <w:ins w:id="927" w:author="Саламадина Дарья Олеговна" w:date="2016-10-19T15:14:00Z">
        <w:r w:rsidR="003A6926">
          <w:t>5</w:t>
        </w:r>
      </w:ins>
      <w:r w:rsidRPr="001249DA">
        <w:t>. Порядок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924"/>
      <w:bookmarkEnd w:id="925"/>
    </w:p>
    <w:p w14:paraId="51F6CF1C" w14:textId="0B6BE35D" w:rsidR="00DB6CE6" w:rsidRPr="00A32B1F" w:rsidRDefault="00A32B1F">
      <w:pPr>
        <w:pStyle w:val="2"/>
        <w:rPr>
          <w:rFonts w:eastAsia="Calibri"/>
        </w:rPr>
      </w:pPr>
      <w:bookmarkStart w:id="928" w:name="_Toc438199170"/>
      <w:bookmarkStart w:id="929" w:name="_Toc464653532"/>
      <w:r>
        <w:rPr>
          <w:rFonts w:eastAsia="Calibri"/>
        </w:rPr>
        <w:t xml:space="preserve">1. </w:t>
      </w:r>
      <w:r w:rsidR="00DB6CE6" w:rsidRPr="00A32B1F">
        <w:rPr>
          <w:rFonts w:eastAsia="Calibri"/>
        </w:rPr>
        <w:t>Общая информация</w:t>
      </w:r>
      <w:bookmarkEnd w:id="928"/>
      <w:bookmarkEnd w:id="929"/>
    </w:p>
    <w:p w14:paraId="7A434C07" w14:textId="10E90C2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используются следующие основные принципы:</w:t>
      </w:r>
    </w:p>
    <w:p w14:paraId="02C896D7" w14:textId="5E08C77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обеспечения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оторые бумажные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могут быть доставлены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экзамена, начиная с 00.00,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определенны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решением ОИВ (ОИВ подают отдельные специальные заявки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еспечение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орме, аналогичной заявкам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беспечение бумажными ЭМ);</w:t>
      </w:r>
      <w:proofErr w:type="gramEnd"/>
    </w:p>
    <w:p w14:paraId="644F77F7" w14:textId="20EC492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электронный вид переводятся полные аналоги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бумажных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сть каждый электронный КИМ является уникальным;</w:t>
      </w:r>
    </w:p>
    <w:p w14:paraId="57BA31F9" w14:textId="706004E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электронные КИМ шифруются пакетами по 15 и 5 штук (по аналогии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оставочными пакетами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бумажном виде),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кладываются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оставочный пакет (в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вкладываются именно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которые должны были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бы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умажном виде);</w:t>
      </w:r>
    </w:p>
    <w:p w14:paraId="1D1BF5E0" w14:textId="759C2A6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процедуры расшифровки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 необходимо наличие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внешн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носител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ь (</w:t>
      </w:r>
      <w:proofErr w:type="spellStart"/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ГЭК);</w:t>
      </w:r>
    </w:p>
    <w:p w14:paraId="54B452BD" w14:textId="36C359A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убъекты Российской Федерации через специализированный федеральный портал непосредственно перед экзаменом (начиная 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ИМ используется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14:paraId="24D6F7A0" w14:textId="057C48B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4-5 </w:t>
      </w:r>
      <w:del w:id="930" w:author="Саламадина Дарья Олеговна" w:date="2016-11-01T11:53:00Z">
        <w:r w:rsidRPr="001249DA" w:rsidDel="00F36127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рабочих </w:delText>
        </w:r>
      </w:del>
      <w:ins w:id="931" w:author="Саламадина Дарья Олеговна" w:date="2016-11-01T11:53:00Z">
        <w:r w:rsidR="00F36127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календарных</w:t>
        </w:r>
        <w:r w:rsidR="00F36127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 должен пров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ести техническую подготовку ППЭ</w:t>
      </w:r>
      <w:ins w:id="932" w:author="Саламадина Дарья Олеговна" w:date="2016-11-01T11:54:00Z">
        <w:r w:rsidR="00F36127" w:rsidRPr="00F36127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и передать статус о завершении технической подготовки в систему мониторинга готовности ППЭ с помощью рабочей станции в штабе ППЭ</w:t>
        </w:r>
      </w:ins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del w:id="933" w:author="Саламадина Дарья Олеговна" w:date="2016-11-01T11:54:00Z">
        <w:r w:rsidRPr="001249DA" w:rsidDel="00F36127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ехническая подготовка должна быть завершена за 2 </w:t>
      </w:r>
      <w:del w:id="934" w:author="Саламадина Дарья Олеговна" w:date="2016-11-01T11:54:00Z">
        <w:r w:rsidRPr="001249DA" w:rsidDel="00F36127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рабочих </w:delText>
        </w:r>
      </w:del>
      <w:ins w:id="935" w:author="Саламадина Дарья Олеговна" w:date="2016-11-01T11:54:00Z">
        <w:r w:rsidR="00F36127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календарных</w:t>
        </w:r>
        <w:r w:rsidR="00F36127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экзамена;</w:t>
      </w:r>
    </w:p>
    <w:p w14:paraId="65E67C3B" w14:textId="6FBF3BA7" w:rsidR="00DB6CE6" w:rsidRPr="001249DA" w:rsidRDefault="00F36127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ins w:id="936" w:author="Саламадина Дарья Олеговна" w:date="2016-11-01T11:54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не </w:t>
        </w:r>
      </w:ins>
      <w:proofErr w:type="gramStart"/>
      <w:ins w:id="937" w:author="Саламадина Дарья Олеговна" w:date="2016-11-01T11:55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позднее</w:t>
        </w:r>
      </w:ins>
      <w:proofErr w:type="gramEnd"/>
      <w:ins w:id="938" w:author="Саламадина Дарья Олеговна" w:date="2016-11-01T11:54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чем </w:t>
        </w:r>
      </w:ins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один </w:t>
      </w:r>
      <w:del w:id="939" w:author="Саламадина Дарья Олеговна" w:date="2016-11-01T11:55:00Z">
        <w:r w:rsidR="00DB6CE6" w:rsidRPr="001249DA" w:rsidDel="00F36127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рабочий </w:delText>
        </w:r>
      </w:del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менно:</w:t>
      </w:r>
    </w:p>
    <w:p w14:paraId="5638CBBC" w14:textId="205C73A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ins w:id="940" w:author="Саламадина Дарья Олеговна" w:date="2016-11-01T11:55:00Z">
        <w:r w:rsidR="00F36127" w:rsidRPr="00F36127">
          <w:t xml:space="preserve"> </w:t>
        </w:r>
        <w:r w:rsidR="00F36127" w:rsidRPr="00F36127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на всех рабочих станциях печати КИМ в каждой аудитории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5BECBF24" w14:textId="76B2727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аудитории;</w:t>
      </w:r>
    </w:p>
    <w:p w14:paraId="246DABBC" w14:textId="7740DA8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</w:t>
      </w:r>
      <w:ins w:id="941" w:author="Саламадина Дарья Олеговна" w:date="2016-11-01T11:55:00Z">
        <w:r w:rsidR="006B3C3E" w:rsidRPr="006B3C3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и сохранить на </w:t>
        </w:r>
        <w:proofErr w:type="spellStart"/>
        <w:r w:rsidR="006B3C3E" w:rsidRPr="006B3C3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="006B3C3E" w:rsidRPr="006B3C3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-накопитель электронный акт технической готовности для передачи в систему мониторинга готовности ППЭ на всех рабочих станциях печати КИМ в каждой аудитории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1E62151B" w14:textId="738DBE8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удостовериться,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ППЭ подготовлено достаточное количество бумаги для печати КИМ;</w:t>
      </w:r>
    </w:p>
    <w:p w14:paraId="33D05D10" w14:textId="7F2A45E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аботоспособность рабочей станции, имеющей надёжный канал связи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специализированным программным обеспечением для получения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14:paraId="504D16CE" w14:textId="77777777" w:rsidR="00AE60AF" w:rsidRDefault="00DB6CE6" w:rsidP="00DB6CE6">
      <w:pPr>
        <w:spacing w:after="0" w:line="240" w:lineRule="auto"/>
        <w:ind w:firstLine="709"/>
        <w:jc w:val="both"/>
        <w:rPr>
          <w:ins w:id="942" w:author="Саламадина Дарья Олеговна" w:date="2016-11-01T11:57:00Z"/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ins w:id="943" w:author="Саламадина Дарья Олеговна" w:date="2016-11-01T11:56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на рабочей станции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ins w:id="944" w:author="Саламадина Дарья Олеговна" w:date="2016-11-01T11:56:00Z">
        <w:r w:rsidR="00AE60AF" w:rsidRP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каждого члена ГЭК, назначенного на экзамен,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ins w:id="945" w:author="Саламадина Дарья Олеговна" w:date="2016-11-01T11:57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23E8E321" w14:textId="77777777" w:rsidR="00AE60AF" w:rsidRPr="00AE60AF" w:rsidRDefault="00AE60AF" w:rsidP="00AE60AF">
      <w:pPr>
        <w:spacing w:after="0" w:line="240" w:lineRule="auto"/>
        <w:ind w:firstLine="709"/>
        <w:jc w:val="both"/>
        <w:rPr>
          <w:ins w:id="946" w:author="Саламадина Дарья Олеговна" w:date="2016-11-01T11:57:00Z"/>
          <w:rFonts w:ascii="Times New Roman" w:eastAsia="Calibri" w:hAnsi="Times New Roman" w:cs="Times New Roman"/>
          <w:sz w:val="26"/>
          <w:szCs w:val="26"/>
          <w:lang w:eastAsia="ru-RU"/>
        </w:rPr>
      </w:pPr>
      <w:ins w:id="947" w:author="Саламадина Дарья Олеговна" w:date="2016-11-01T11:57:00Z">
        <w:r w:rsidRP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проверить наличие дополнительного (резервного) оборудования;</w:t>
        </w:r>
      </w:ins>
    </w:p>
    <w:p w14:paraId="5B8F07C0" w14:textId="385E314B" w:rsidR="00DB6CE6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ins w:id="948" w:author="Саламадина Дарья Олеговна" w:date="2016-11-01T11:57:00Z">
        <w:r w:rsidRP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  </w:r>
      </w:ins>
      <w:del w:id="949" w:author="Саламадина Дарья Олеговна" w:date="2016-11-01T11:57:00Z">
        <w:r w:rsidR="00DB6CE6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.</w:delText>
        </w:r>
      </w:del>
    </w:p>
    <w:p w14:paraId="192941E5" w14:textId="77B1CB1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озднее </w:t>
      </w:r>
      <w:del w:id="950" w:author="Саламадина Дарья Олеговна" w:date="2016-07-14T14:03:00Z">
        <w:r w:rsidRPr="001249DA" w:rsidDel="007102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08</w:delText>
        </w:r>
      </w:del>
      <w:ins w:id="951" w:author="Саламадина Дарья Олеговна" w:date="2016-07-14T14:03:00Z">
        <w:r w:rsidR="007102ED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0</w:t>
        </w:r>
        <w:r w:rsidR="007102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7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del w:id="952" w:author="Саламадина Дарья Олеговна" w:date="2016-07-14T14:03:00Z">
        <w:r w:rsidRPr="001249DA" w:rsidDel="007102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00</w:delText>
        </w:r>
        <w:r w:rsidR="0040277E" w:rsidRPr="001249DA" w:rsidDel="007102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953" w:author="Саламадина Дарья Олеговна" w:date="2016-07-14T14:03:00Z">
        <w:r w:rsidR="007102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3</w:t>
        </w:r>
        <w:r w:rsidR="007102ED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0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естному времени члены ГЭК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уководителю ППЭ.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ПЭ:</w:t>
      </w:r>
    </w:p>
    <w:p w14:paraId="5ED1AC4E" w14:textId="4C432EF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ППЭ (акты, протоколы, формы апелляции, списки распределения участников ГИА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2"/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р.),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2;</w:t>
      </w:r>
    </w:p>
    <w:p w14:paraId="2CCC1C6E" w14:textId="399AA0A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каждого типа бланков ЕГЭ после проведения экзамена (на каждом возвратном доставочном пакете напечатан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аполнению).</w:t>
      </w:r>
    </w:p>
    <w:p w14:paraId="2D6B779C" w14:textId="2899801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подключенной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нформационно-телекоммуникационной сети «Интернет», член ГЭК, используя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технический специалист ППЭ записывает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-накопитель.</w:t>
      </w:r>
    </w:p>
    <w:p w14:paraId="0ED878BC" w14:textId="768FB2C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Получив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обходят все аудитории ППЭ, где выполняется печать КИМ.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ППЭ технический специалист выполняет загрузку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пециализированное программное обеспечение печати КИМ (далее – Станция печати КИМ). После загрузки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член ГЭК выполняет его активацию. Для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танции печати КИМ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пароль. После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аправляется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ледующую аудиторию ППЭ.</w:t>
      </w:r>
    </w:p>
    <w:p w14:paraId="219C8EB4" w14:textId="38F16E1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 местного времени руководитель ППЭ выдает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ответственным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удиториях:</w:t>
      </w:r>
    </w:p>
    <w:p w14:paraId="0E1B5108" w14:textId="3D1B3CC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доставочный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К;</w:t>
      </w:r>
      <w:proofErr w:type="gramEnd"/>
    </w:p>
    <w:p w14:paraId="490057E1" w14:textId="679C9DB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ППЭ»;</w:t>
      </w:r>
    </w:p>
    <w:p w14:paraId="2D382084" w14:textId="5FDEE00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ins w:id="954" w:author="Саламадина Дарья Олеговна" w:date="2016-11-01T11:57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="00AE60AF" w:rsidRP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(за исключением проведения ЕГЭ по математике базового уровня)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14:paraId="5D443042" w14:textId="188FE7B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Первая часть инструктажа проводится 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ознакомления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ом, что 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проверяются (Приложение 13). </w:t>
      </w:r>
    </w:p>
    <w:p w14:paraId="1BFC38AF" w14:textId="35A1D19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По окончании проведения первой части инструктажа необходимо продемонстрировать участникам ЕГЭ целостность упаковки доставочного (-ых)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роинформировать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</w:p>
    <w:p w14:paraId="361749D9" w14:textId="0BD9162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естному времени </w:t>
      </w:r>
      <w:del w:id="955" w:author="Саламадина Дарья Олеговна" w:date="2016-11-01T11:57:00Z"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второй 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ins w:id="956" w:author="Саламадина Дарья Олеговна" w:date="2016-11-01T11:58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, ответственный за печать КИМ,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оставочного пакета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арушая целостности упаковки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 Станции печати КИМ, вводит количество КИМ для печати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del w:id="957" w:author="Саламадина Дарья Олеговна" w:date="2016-10-31T11:11:00Z">
        <w:r w:rsidRPr="001249DA" w:rsidDel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958" w:author="Саламадина Дарья Олеговна" w:date="2016-10-31T11:11:00Z">
        <w:r w:rsidR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</w:p>
    <w:p w14:paraId="3678CD1E" w14:textId="47BB573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омпакт-диска. Ориентировочное время выполнения данной операции (для 15 участников ЕГЭ) до 15 минут при 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скорости печати принтера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енее 20 страниц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инуту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14:paraId="4A69878E" w14:textId="77777777" w:rsidR="00AE60AF" w:rsidRDefault="00DB6CE6" w:rsidP="00DB6CE6">
      <w:pPr>
        <w:spacing w:after="0" w:line="240" w:lineRule="auto"/>
        <w:ind w:firstLine="709"/>
        <w:jc w:val="both"/>
        <w:rPr>
          <w:ins w:id="959" w:author="Саламадина Дарья Олеговна" w:date="2016-11-01T11:59:00Z"/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омплектование КИМ, проверяет соответствие номеров напечатанных </w:t>
      </w:r>
      <w:ins w:id="960" w:author="Саламадина Дарья Олеговна" w:date="2016-11-01T11:58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на первой и последней странице 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омерами КИМ, указанными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онверте ИК. </w:t>
      </w:r>
      <w:proofErr w:type="gramStart"/>
      <w:ins w:id="961" w:author="Саламадина Дарья Олеговна" w:date="2016-11-01T11:58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После завершения печати всех КИМ </w:t>
        </w:r>
      </w:ins>
      <w:del w:id="962" w:author="Саламадина Дарья Олеговна" w:date="2016-11-01T11:59:00Z"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Напечатанные </w:delText>
        </w:r>
      </w:del>
      <w:ins w:id="963" w:author="Саламадина Дарья Олеговна" w:date="2016-11-01T11:59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</w:t>
        </w:r>
        <w:r w:rsidR="00AE60A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апечатанные 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скомплектованные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раздаются участникам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(в каждом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частника ЕГЭ находятся: бланк регистрации,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ins w:id="964" w:author="Саламадина Дарья Олеговна" w:date="2016-11-01T11:59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="00AE60AF" w:rsidRP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(за исключением проведения ЕГЭ по математике базового уровня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).  </w:t>
      </w:r>
      <w:proofErr w:type="gramEnd"/>
    </w:p>
    <w:p w14:paraId="5361D615" w14:textId="4D822AA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инструктажа, при проведении которой организатору необходимо:</w:t>
      </w:r>
    </w:p>
    <w:p w14:paraId="6B5EC9D4" w14:textId="06918CD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содержимое; </w:t>
      </w:r>
    </w:p>
    <w:p w14:paraId="5FBEEE9E" w14:textId="77777777" w:rsidR="00AE60AF" w:rsidRDefault="00AE60AF" w:rsidP="00DB6CE6">
      <w:pPr>
        <w:spacing w:after="0" w:line="240" w:lineRule="auto"/>
        <w:ind w:firstLine="709"/>
        <w:jc w:val="both"/>
        <w:rPr>
          <w:ins w:id="965" w:author="Саламадина Дарья Олеговна" w:date="2016-11-01T11:59:00Z"/>
          <w:rFonts w:ascii="Times New Roman" w:eastAsia="Calibri" w:hAnsi="Times New Roman" w:cs="Times New Roman"/>
          <w:sz w:val="26"/>
          <w:szCs w:val="26"/>
          <w:lang w:eastAsia="ru-RU"/>
        </w:rPr>
      </w:pPr>
      <w:ins w:id="966" w:author="Саламадина Дарья Олеговна" w:date="2016-11-01T11:59:00Z">
        <w:r w:rsidRP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дать указание участникам ЕГЭ проверить качество напечатанного КИМ и соответствия номера КИМ с номером КИМ, указанным на конверте ИК; </w:t>
        </w:r>
      </w:ins>
    </w:p>
    <w:p w14:paraId="2E71C0EE" w14:textId="3AD505D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 поле регистрационных полей бланков);</w:t>
      </w:r>
    </w:p>
    <w:p w14:paraId="5D032820" w14:textId="54C8C78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обнаружения ошибочного заполнения </w:t>
      </w:r>
      <w:r w:rsidR="00E84C51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регистрационных полей бланков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организаторы дают указание участнику ЕГЭ внести соответствующие исправления;</w:t>
      </w:r>
    </w:p>
    <w:p w14:paraId="5D274045" w14:textId="3D768AF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ins w:id="967" w:author="Саламадина Дарья Олеговна" w:date="2016-11-01T12:00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="00AE60AF" w:rsidRP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(за исключением проведения ЕГЭ по математике базового уровня) </w:t>
        </w:r>
      </w:ins>
      <w:del w:id="968" w:author="Саламадина Дарья Олеговна" w:date="2016-11-01T12:00:00Z"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объявить начало, продолжительность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афиксировать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14:paraId="2BB7CD4C" w14:textId="77777777" w:rsidR="00AE60AF" w:rsidRPr="001249DA" w:rsidRDefault="00AE60AF" w:rsidP="00AE60AF">
      <w:pPr>
        <w:spacing w:after="0" w:line="240" w:lineRule="auto"/>
        <w:ind w:firstLine="709"/>
        <w:jc w:val="both"/>
        <w:rPr>
          <w:ins w:id="969" w:author="Саламадина Дарья Олеговна" w:date="2016-11-01T12:00:00Z"/>
          <w:rFonts w:ascii="Times New Roman" w:eastAsia="Calibri" w:hAnsi="Times New Roman" w:cs="Times New Roman"/>
          <w:sz w:val="26"/>
          <w:szCs w:val="26"/>
          <w:lang w:eastAsia="ru-RU"/>
        </w:rPr>
      </w:pPr>
      <w:ins w:id="970" w:author="Саламадина Дарья Олеговна" w:date="2016-11-01T12:00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После объявления начала экзамена организатор 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аудитории, ответственный за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печать КИМ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  </w:r>
      </w:ins>
    </w:p>
    <w:p w14:paraId="45D97F71" w14:textId="53C58CF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После окончания времени выполнения экзаменационной работы организатор извлекает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из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 Станции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акет для передачи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стальными ЭМ).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Запрещается извлекать компакт-диск после начала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(за исключением случаев использования резервного диска).</w:t>
      </w:r>
    </w:p>
    <w:p w14:paraId="43FAECDD" w14:textId="58C6766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роцедурой использования Станции печати КИМ (запуск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авершение работы, расшифровка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КИМ), вскрытия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оследующего использования ЭМ, содержащих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(компакт-диск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 напечатанные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умаге КИМ, количество напечатанных КИМ, неиспользованные ЭМ, при условии, что число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меньше числа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пакете), дополнительно могут осуществлять общественные наблюдатели при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экзамена.</w:t>
      </w:r>
    </w:p>
    <w:p w14:paraId="0C5DB9D2" w14:textId="192316A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ИК, для которого печатается новый КИМ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извлекается из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его место устанавливается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езервного доставочного пакета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ИК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роизводится полностью, включая КИМ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02AE7779" w14:textId="7A19B70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сбоя работы Станции печати КИМ член ГЭК или организатор приглашают технического специалиста для восстановления работоспособности оборудования и (или) системного ПО. </w:t>
      </w:r>
      <w:ins w:id="971" w:author="Саламадина Дарья Олеговна" w:date="2016-11-01T12:01:00Z">
        <w:r w:rsidR="00AE60AF" w:rsidRP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При необходимости рабочая Станция печати КИМ заменяется на </w:t>
        </w:r>
        <w:proofErr w:type="gramStart"/>
        <w:r w:rsidR="00AE60AF" w:rsidRP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резервную</w:t>
        </w:r>
        <w:proofErr w:type="gramEnd"/>
        <w:r w:rsidR="00AE60AF" w:rsidRP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, в этом случае используется компакт-диск из резервного доставочного пакета, полученного у руководителя ППЭ.</w:t>
        </w:r>
      </w:ins>
    </w:p>
    <w:p w14:paraId="7A2A09B0" w14:textId="049DCBD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течение всего времени работы Станции печати КИМ формируется электронный </w:t>
      </w:r>
      <w:del w:id="972" w:author="Саламадина Дарья Олеговна" w:date="2016-11-01T12:01:00Z"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протокол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973" w:author="Саламадина Дарья Олеговна" w:date="2016-11-01T12:01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журнал</w:t>
        </w:r>
        <w:r w:rsidR="00AE60A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спользования, включающий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 начала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О, расшифрованных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тправленных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казанием времени выполнения операций. </w:t>
      </w:r>
      <w:del w:id="974" w:author="Саламадина Дарья Олеговна" w:date="2016-11-01T12:01:00Z"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После каждого сеанса работы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со</w:delText>
        </w:r>
        <w:r w:rsidR="0040277E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С</w:delText>
        </w:r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танцией печати КИМ указанный протокол сохраняется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к</w:delText>
        </w:r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омпьютере.</w:delText>
        </w:r>
      </w:del>
    </w:p>
    <w:p w14:paraId="39C28FA3" w14:textId="72C41E2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экзамена технический специалист проходит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</w:t>
      </w:r>
      <w:del w:id="975" w:author="Саламадина Дарья Олеговна" w:date="2016-11-01T12:01:00Z"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формирует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proofErr w:type="gramStart"/>
      <w:ins w:id="976" w:author="Саламадина Дарья Олеговна" w:date="2016-11-01T12:01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печатает</w:t>
        </w:r>
        <w:r w:rsidR="00AE60A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одписывает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протокол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(форма ППЭ-23). Протоколы печати КИМ также подписываются членом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аждой Станции печати КИМ технический специалист выполняет </w:t>
      </w:r>
      <w:del w:id="977" w:author="Саламадина Дарья Олеговна" w:date="2016-11-01T12:02:00Z"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копирование </w:delText>
        </w:r>
      </w:del>
      <w:ins w:id="978" w:author="Саламадина Дарья Олеговна" w:date="2016-11-01T12:02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сохранение</w:t>
        </w:r>
        <w:r w:rsidR="00AE60A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del w:id="979" w:author="Саламадина Дарья Олеговна" w:date="2016-11-01T12:02:00Z"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сформированных 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электронных </w:t>
      </w:r>
      <w:del w:id="980" w:author="Саламадина Дарья Олеговна" w:date="2016-11-01T12:02:00Z"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протоколов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981" w:author="Саламадина Дарья Олеговна" w:date="2016-11-01T12:02:00Z">
        <w:r w:rsidR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журналов печати</w:t>
        </w:r>
        <w:r w:rsidR="00AE60A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-накопитель. </w:t>
      </w:r>
      <w:del w:id="982" w:author="Саламадина Дарья Олеговна" w:date="2016-11-01T12:02:00Z"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Флеш-накопитель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</w:delText>
        </w:r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ротоколами передается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Р</w:delText>
        </w:r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ЦОИ вместе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Э</w:delText>
        </w:r>
        <w:r w:rsidRPr="001249DA" w:rsidDel="00AE60A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М данного ППЭ.</w:delText>
        </w:r>
      </w:del>
    </w:p>
    <w:p w14:paraId="2388CE43" w14:textId="77777777" w:rsidR="00AE60AF" w:rsidRPr="001249DA" w:rsidRDefault="00AE60AF" w:rsidP="00AE60AF">
      <w:pPr>
        <w:spacing w:after="0" w:line="240" w:lineRule="auto"/>
        <w:ind w:firstLine="709"/>
        <w:jc w:val="both"/>
        <w:rPr>
          <w:ins w:id="983" w:author="Саламадина Дарья Олеговна" w:date="2016-11-01T12:02:00Z"/>
          <w:rFonts w:ascii="Times New Roman" w:eastAsia="Calibri" w:hAnsi="Times New Roman" w:cs="Times New Roman"/>
          <w:sz w:val="26"/>
          <w:szCs w:val="26"/>
          <w:lang w:eastAsia="ru-RU"/>
        </w:rPr>
      </w:pPr>
      <w:ins w:id="984" w:author="Саламадина Дарья Олеговна" w:date="2016-11-01T12:02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После сохранения электронных журналов печати со всех станций печати во всех аудиториях ППЭ на </w:t>
        </w:r>
        <w:proofErr w:type="spellStart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флеш</w:t>
        </w:r>
        <w:proofErr w:type="spellEnd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  </w:r>
      </w:ins>
    </w:p>
    <w:p w14:paraId="780D43F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4ED41195" w14:textId="6C4500B4" w:rsidR="00DB6CE6" w:rsidRPr="00A32B1F" w:rsidRDefault="00A32B1F">
      <w:pPr>
        <w:pStyle w:val="2"/>
      </w:pPr>
      <w:bookmarkStart w:id="985" w:name="_Toc438199171"/>
      <w:bookmarkStart w:id="986" w:name="_Toc464653533"/>
      <w:r>
        <w:lastRenderedPageBreak/>
        <w:t xml:space="preserve">2. </w:t>
      </w:r>
      <w:r w:rsidR="00DB6CE6" w:rsidRPr="001249DA">
        <w:t>Инструкция для технического специалиста</w:t>
      </w:r>
      <w:bookmarkEnd w:id="985"/>
      <w:bookmarkEnd w:id="986"/>
    </w:p>
    <w:p w14:paraId="38B36862" w14:textId="77777777" w:rsidR="00DB6CE6" w:rsidRPr="001249DA" w:rsidRDefault="00DB6CE6" w:rsidP="000D6DC6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987" w:name="_Toc438199172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  <w:bookmarkEnd w:id="987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5B8369E" w14:textId="64BA458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del w:id="988" w:author="Саламадина Дарья Олеговна" w:date="2016-11-01T12:03:00Z">
        <w:r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рабочих </w:delText>
        </w:r>
      </w:del>
      <w:proofErr w:type="spellStart"/>
      <w:ins w:id="989" w:author="Саламадина Дарья Олеговна" w:date="2016-11-01T12:03:00Z">
        <w:r w:rsid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каендарных</w:t>
        </w:r>
        <w:proofErr w:type="spellEnd"/>
        <w:r w:rsidR="00AE60A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14:paraId="17141C06" w14:textId="0FD250F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КИМ;</w:t>
      </w:r>
    </w:p>
    <w:p w14:paraId="7983D6BC" w14:textId="067EA69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портале.</w:t>
      </w:r>
    </w:p>
    <w:p w14:paraId="51D1F237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14:paraId="7E4614FF" w14:textId="1E90FF0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 (далее – рабочие станции), предъявляемым минимальным требованиям;</w:t>
      </w:r>
    </w:p>
    <w:p w14:paraId="61A085DA" w14:textId="602C3AA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аудитории, назначенной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подключить локальный лазерный принтер;</w:t>
      </w:r>
    </w:p>
    <w:p w14:paraId="663BE8EA" w14:textId="3A5DB25C"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990" w:author="Саламадина Дарья Олеговна" w:date="2016-11-01T12:03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тестовую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работоспособность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-привода;</w:t>
      </w:r>
    </w:p>
    <w:p w14:paraId="7DD65F21" w14:textId="15E5D5DC" w:rsidR="00AE60AF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991" w:author="Саламадина Дарья Олеговна" w:date="2016-11-01T12:03:00Z">
        <w:r w:rsidRP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проверить ресурс картриджа на принтере;</w:t>
        </w:r>
      </w:ins>
    </w:p>
    <w:p w14:paraId="2363485A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для печати КИМ количество бумаги;</w:t>
      </w:r>
    </w:p>
    <w:p w14:paraId="32DB7B63" w14:textId="1BE412F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ИМ;</w:t>
      </w:r>
    </w:p>
    <w:p w14:paraId="291964E0" w14:textId="1DFA235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14:paraId="4E3FAC08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14:paraId="7BB793C2" w14:textId="754B2AB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del w:id="992" w:author="Саламадина Дарья Олеговна" w:date="2016-11-01T12:04:00Z">
        <w:r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электронного </w:delText>
        </w:r>
      </w:del>
      <w:ins w:id="993" w:author="Саламадина Дарья Олеговна" w:date="2016-11-01T12:04:00Z">
        <w:r w:rsidR="00AE60A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электронн</w:t>
        </w:r>
        <w:r w:rsid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ых</w:t>
        </w:r>
        <w:r w:rsidR="00AE60A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 w:rsidR="00AE60AF" w:rsidRP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акта те</w:t>
        </w:r>
        <w:r w:rsid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хнической готовности и журнала </w:t>
        </w:r>
        <w:r w:rsidR="00AE60AF" w:rsidRP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печати КИМ из аудитории в Штаб ППЭ для передачи в систему мониторинга готовности ППЭ с помощью рабочей станции в Штабе ППЭ</w:t>
        </w:r>
      </w:ins>
      <w:ins w:id="994" w:author="Саламадина Дарья Олеговна" w:date="2016-11-01T12:05:00Z">
        <w:r w:rsid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. </w:t>
        </w:r>
      </w:ins>
      <w:ins w:id="995" w:author="Саламадина Дарья Олеговна" w:date="2016-11-01T12:04:00Z">
        <w:r w:rsidR="00AE60AF" w:rsidRP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 РЦОИ (в случае, если указанный </w:t>
        </w:r>
        <w:proofErr w:type="spellStart"/>
        <w:r w:rsidR="00AE60AF" w:rsidRP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="00AE60AF" w:rsidRP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-накопитель не будет доставлен членами ГЭК из РЦОИ в день проведения экзамена);</w:t>
        </w:r>
      </w:ins>
      <w:del w:id="996" w:author="Саламадина Дарья Олеговна" w:date="2016-11-01T12:05:00Z">
        <w:r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протокола станции печати КИМ</w:delText>
        </w:r>
        <w:r w:rsidR="0040277E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из</w:delText>
        </w:r>
        <w:r w:rsidR="0040277E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</w:delText>
        </w:r>
        <w:r w:rsidR="0040277E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ЦОИ (в случае, если указанный флеш-накопитель</w:delText>
        </w:r>
        <w:r w:rsidR="0040277E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не</w:delText>
        </w:r>
        <w:r w:rsidR="0040277E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б</w:delText>
        </w:r>
        <w:r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удет доставлен членами ГЭК</w:delText>
        </w:r>
        <w:r w:rsidR="0040277E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из</w:delText>
        </w:r>
        <w:r w:rsidR="0040277E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ЦОИ</w:delText>
        </w:r>
        <w:r w:rsidR="0040277E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ень проведения экзамена);</w:delText>
        </w:r>
      </w:del>
      <w:proofErr w:type="gramEnd"/>
    </w:p>
    <w:p w14:paraId="4CAC660C" w14:textId="1652442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14:paraId="0CD3BBD8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картриджи для принтеров;</w:t>
      </w:r>
    </w:p>
    <w:p w14:paraId="31DA0D02" w14:textId="7F11E12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резервную рабочую станцию для замены рабочей станции печати КИМ или рабочей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ППЭ;</w:t>
      </w:r>
    </w:p>
    <w:p w14:paraId="1531E0C4" w14:textId="537011C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резервный лазерный принтер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езервный внешний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-привод.</w:t>
      </w:r>
    </w:p>
    <w:p w14:paraId="4A1BACB4" w14:textId="77777777" w:rsidR="00AE60AF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997" w:author="Саламадина Дарья Олеговна" w:date="2016-11-01T12:05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998" w:author="Саламадина Дарья Олеговна" w:date="2016-11-01T12:05:00Z">
        <w:r w:rsidRP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Передать статус о завершении технической подготовки в систему мониторинга готовности ППЭ с помощью рабочей станции в штабе ППЭ.</w:t>
        </w:r>
      </w:ins>
    </w:p>
    <w:p w14:paraId="35888D48" w14:textId="22BD5BA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 должна быть завершена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рабочих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14:paraId="52A0C0F9" w14:textId="00EE6220" w:rsidR="00DB6CE6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999" w:author="Саламадина Дарья Олеговна" w:date="2016-11-01T12:05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Не </w:t>
        </w:r>
        <w:proofErr w:type="gramStart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позднее</w:t>
        </w:r>
        <w:proofErr w:type="gramEnd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чем за </w:t>
        </w:r>
      </w:ins>
      <w:del w:id="1000" w:author="Саламадина Дарья Олеговна" w:date="2016-11-01T12:05:00Z">
        <w:r w:rsidR="00DB6CE6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За </w:delText>
        </w:r>
      </w:del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один </w:t>
      </w:r>
      <w:del w:id="1001" w:author="Саламадина Дарья Олеговна" w:date="2016-11-01T12:05:00Z">
        <w:r w:rsidR="00DB6CE6" w:rsidRPr="001249DA" w:rsidDel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рабочий </w:delText>
        </w:r>
      </w:del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14:paraId="7C17E4AC" w14:textId="5437051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уководителем ППЭ провести контроль </w:t>
      </w:r>
      <w:ins w:id="1002" w:author="Саламадина Дарья Олеговна" w:date="2016-11-01T12:05:00Z">
        <w:r w:rsidR="00AE60A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технической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14:paraId="3BACA0FB" w14:textId="101E3CDC"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003" w:author="Саламадина Дарья Олеговна" w:date="2016-11-01T12:17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печати КИМ</w:t>
      </w:r>
      <w:ins w:id="1004" w:author="Саламадина Дарья Олеговна" w:date="2016-11-01T12:17:00Z">
        <w:r w:rsidR="00FF6788" w:rsidRPr="00FF6788">
          <w:t xml:space="preserve"> </w:t>
        </w:r>
        <w:r w:rsidR="00FF6788"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каждой аудитории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03FDD6F" w14:textId="1DBEB75D"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005" w:author="Саламадина Дарья Олеговна" w:date="2016-11-01T12:17:00Z"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проверить средства криптозащиты с использованием </w:t>
        </w:r>
        <w:proofErr w:type="spellStart"/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токена</w:t>
        </w:r>
        <w:proofErr w:type="spellEnd"/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члена ГЭК на каждой рабочей станции печати КИМ;</w:t>
        </w:r>
      </w:ins>
    </w:p>
    <w:p w14:paraId="68A898D2" w14:textId="55BE943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проверить,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del w:id="1006" w:author="Саламадина Дарья Олеговна" w:date="2016-11-01T12:17:00Z"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</w:delText>
        </w:r>
        <w:r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удитории </w:delText>
        </w:r>
      </w:del>
      <w:proofErr w:type="gramStart"/>
      <w:ins w:id="1007" w:author="Саламадина Дарья Олеговна" w:date="2016-11-01T12:17:00Z">
        <w:r w:rsidR="00FF6788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аудитори</w:t>
        </w:r>
        <w:r w:rsid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ях</w:t>
        </w:r>
        <w:proofErr w:type="gramEnd"/>
        <w:r w:rsidR="00FF6788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подготовлено достаточное количество бумаги для печати КИМ;</w:t>
      </w:r>
    </w:p>
    <w:p w14:paraId="26FB8FC0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ППЭ-01-01);</w:t>
      </w:r>
    </w:p>
    <w:p w14:paraId="3B64BA89" w14:textId="77777777"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008" w:author="Саламадина Дарья Олеговна" w:date="2016-11-01T12:18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009" w:author="Саламадина Дарья Олеговна" w:date="2016-11-01T12:18:00Z"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сохранить на </w:t>
        </w:r>
        <w:proofErr w:type="spellStart"/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-накопитель акт технической готовности для передачи в систему мониторинга готовности ППЭ на всех рабочих станциях печати КИМ в каждой аудитории;</w:t>
        </w:r>
      </w:ins>
    </w:p>
    <w:p w14:paraId="1BC67BF7" w14:textId="2254E8E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ГЭК;</w:t>
      </w:r>
    </w:p>
    <w:p w14:paraId="3670D7FF" w14:textId="77777777" w:rsidR="00FF6788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010" w:author="Саламадина Дарья Олеговна" w:date="2016-11-01T12:18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ins w:id="1011" w:author="Саламадина Дарья Олеговна" w:date="2016-11-01T12:18:00Z">
        <w:r w:rsid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</w:ins>
    </w:p>
    <w:p w14:paraId="288E6396" w14:textId="1724D8C5" w:rsidR="00DB6CE6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012" w:author="Саламадина Дарья Олеговна" w:date="2016-11-01T12:18:00Z"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  </w:r>
      </w:ins>
      <w:del w:id="1013" w:author="Саламадина Дарья Олеговна" w:date="2016-11-01T12:18:00Z">
        <w:r w:rsidR="00DB6CE6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.</w:delText>
        </w:r>
      </w:del>
    </w:p>
    <w:p w14:paraId="798F357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экзамена технический специалист обязан:</w:t>
      </w:r>
    </w:p>
    <w:p w14:paraId="06027351" w14:textId="7E047DA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ключить подключённый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принтер.</w:t>
      </w:r>
    </w:p>
    <w:p w14:paraId="270EABB1" w14:textId="4503DFC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14:paraId="78DD60CA" w14:textId="03EFAD6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-накопитель.</w:t>
      </w:r>
    </w:p>
    <w:p w14:paraId="5FD72E20" w14:textId="1A704F0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аудиториях.</w:t>
      </w:r>
    </w:p>
    <w:p w14:paraId="5D116E7F" w14:textId="3BFC5DA9"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014" w:author="Саламадина Дарья Олеговна" w:date="2016-11-01T12:19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 ГЭК самостоятельно, без участия технического специалиста, выполняет 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14:paraId="4931B746" w14:textId="15B0AC3E"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015" w:author="Саламадина Дарья Олеговна" w:date="2016-11-01T12:19:00Z"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После получения информации от руководителя ППЭ о завершении печати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  </w:r>
      </w:ins>
    </w:p>
    <w:p w14:paraId="477D0A0B" w14:textId="77777777" w:rsidR="00FF6788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016" w:author="Саламадина Дарья Олеговна" w:date="2016-11-01T12:21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017" w:author="Саламадина Дарья Олеговна" w:date="2016-11-01T12:19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 xml:space="preserve">После завершения </w:t>
      </w:r>
      <w:ins w:id="1018" w:author="Саламадина Дарья Олеговна" w:date="2016-11-01T12:19:00Z">
        <w:r w:rsidR="00FF6788" w:rsidRPr="00FF6788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  <w:rPrChange w:id="1019" w:author="Саламадина Дарья Олеговна" w:date="2016-11-01T12:19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t>выполнения экзаменационных работ</w:t>
        </w:r>
        <w:r w:rsid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участниками экзамена</w:t>
        </w:r>
        <w:r w:rsidR="00FF6788"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технический специалист совместно с организаторами в аудитории </w:t>
        </w:r>
        <w:proofErr w:type="gramStart"/>
        <w:r w:rsidR="00FF6788"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печатает и подписывает</w:t>
        </w:r>
        <w:proofErr w:type="gramEnd"/>
        <w:r w:rsidR="00FF6788"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протокол печати КИМ в аудитории (форма ППЭ-23) </w:t>
        </w:r>
      </w:ins>
      <w:ins w:id="1020" w:author="Саламадина Дарья Олеговна" w:date="2016-11-01T12:20:00Z">
        <w:r w:rsidR="00FF6788"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на каждой рабочей станции печати КИМ в каждой аудитории. На каждой Станции печати КИМ технический специалист должен сохранить</w:t>
        </w:r>
        <w:r w:rsid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электронный журнал печати </w:t>
        </w:r>
        <w:proofErr w:type="gramStart"/>
        <w:r w:rsidR="00FF6788"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на</w:t>
        </w:r>
        <w:proofErr w:type="gramEnd"/>
        <w:r w:rsidR="00FF6788"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обычный </w:t>
        </w:r>
        <w:proofErr w:type="spellStart"/>
        <w:r w:rsidR="00FF6788"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="00FF6788"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-накопитель</w:t>
        </w:r>
        <w:r w:rsid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r w:rsidR="00FF6788"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</w:p>
    <w:p w14:paraId="00C8D50F" w14:textId="1611AEFC" w:rsidR="00DB6CE6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021" w:author="Саламадина Дарья Олеговна" w:date="2016-11-01T12:21:00Z"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После сохранения электронных журналов печати со всех станций печати во всех аудиториях ППЭ на </w:t>
        </w:r>
        <w:proofErr w:type="spellStart"/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  </w:r>
      </w:ins>
      <w:del w:id="1022" w:author="Саламадина Дарья Олеговна" w:date="2016-11-01T12:21:00Z">
        <w:r w:rsidR="00DB6CE6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экзамена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ф</w:delText>
        </w:r>
        <w:r w:rsidR="00DB6CE6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ормирования бумажных протоколов печати КИМ технический специалист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</w:delText>
        </w:r>
        <w:r w:rsidR="00DB6CE6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аждой рабочей станции печати КИМ должен сформировать файлы экспорта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э</w:delText>
        </w:r>
        <w:r w:rsidR="00DB6CE6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лектронными протоколами печати КИМ, записать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их</w:delText>
        </w:r>
        <w:r w:rsidR="0040277E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</w:delText>
        </w:r>
        <w:r w:rsidR="00DB6CE6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 всех аудиторий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ф</w:delText>
        </w:r>
        <w:r w:rsidR="00DB6CE6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леш-накопитель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="00DB6CE6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ередать члену ГЭК для передачи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="00DB6CE6" w:rsidRPr="001249DA" w:rsidDel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ЦОИ.</w:delText>
        </w:r>
      </w:del>
    </w:p>
    <w:p w14:paraId="73C5906D" w14:textId="6D55B438" w:rsidR="00DB6CE6" w:rsidRPr="00A32B1F" w:rsidRDefault="00A32B1F">
      <w:pPr>
        <w:pStyle w:val="2"/>
      </w:pPr>
      <w:bookmarkStart w:id="1023" w:name="_Toc438199173"/>
      <w:bookmarkStart w:id="1024" w:name="_Toc464653534"/>
      <w:r>
        <w:t xml:space="preserve">3. </w:t>
      </w:r>
      <w:r w:rsidR="00DB6CE6" w:rsidRPr="001249DA">
        <w:t>Инструкция для член</w:t>
      </w:r>
      <w:ins w:id="1025" w:author="Саламадина Дарья Олеговна" w:date="2016-11-01T12:32:00Z">
        <w:r w:rsidR="00C510D5">
          <w:t>ов</w:t>
        </w:r>
      </w:ins>
      <w:del w:id="1026" w:author="Саламадина Дарья Олеговна" w:date="2016-11-01T12:32:00Z">
        <w:r w:rsidR="00DB6CE6" w:rsidRPr="001249DA" w:rsidDel="00C510D5">
          <w:delText>а</w:delText>
        </w:r>
      </w:del>
      <w:r w:rsidR="00DB6CE6" w:rsidRPr="001249DA">
        <w:t xml:space="preserve"> ГЭК</w:t>
      </w:r>
      <w:bookmarkEnd w:id="1023"/>
      <w:bookmarkEnd w:id="1024"/>
    </w:p>
    <w:p w14:paraId="43040317" w14:textId="77777777" w:rsidR="00C510D5" w:rsidRPr="001249DA" w:rsidRDefault="00C510D5" w:rsidP="00C510D5">
      <w:pPr>
        <w:tabs>
          <w:tab w:val="left" w:pos="318"/>
        </w:tabs>
        <w:spacing w:after="0" w:line="240" w:lineRule="auto"/>
        <w:ind w:firstLine="709"/>
        <w:jc w:val="both"/>
        <w:rPr>
          <w:ins w:id="1027" w:author="Саламадина Дарья Олеговна" w:date="2016-11-01T12:3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028" w:author="Саламадина Дарья Олеговна" w:date="2016-11-01T12:31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Для расшифровки КИМ член ГЭК должен иметь </w:t>
        </w:r>
        <w:proofErr w:type="spellStart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токен</w:t>
        </w:r>
        <w:proofErr w:type="spellEnd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члена ГЭК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(ключ шифрования члена ГЭК, записанный на </w:t>
        </w:r>
        <w:proofErr w:type="gramStart"/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защищенном</w:t>
        </w:r>
        <w:proofErr w:type="gramEnd"/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внешнем носителе-</w:t>
        </w:r>
        <w:proofErr w:type="spellStart"/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токене</w:t>
        </w:r>
        <w:proofErr w:type="spellEnd"/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. </w:t>
        </w:r>
        <w:r w:rsidRPr="001249DA" w:rsidDel="0033131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</w:p>
    <w:p w14:paraId="2E44DE36" w14:textId="77777777"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029" w:author="Саламадина Дарья Олеговна" w:date="2016-11-01T12:26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030" w:author="Саламадина Дарья Олеговна" w:date="2016-11-01T12:25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При проведении ЕГЭ </w:t>
        </w:r>
      </w:ins>
      <w:ins w:id="1031" w:author="Саламадина Дарья Олеговна" w:date="2016-11-01T12:26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 технологии печати КИМ в ППЭ </w:t>
        </w:r>
      </w:ins>
      <w:ins w:id="1032" w:author="Саламадина Дарья Олеговна" w:date="2016-11-01T12:25:00Z"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должно присутствовать не менее двух членов ГЭК с </w:t>
        </w:r>
        <w:proofErr w:type="spellStart"/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токенами</w:t>
        </w:r>
        <w:proofErr w:type="spellEnd"/>
        <w:r w:rsidRPr="00FF678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</w:p>
    <w:p w14:paraId="7D429713" w14:textId="18886128" w:rsidR="00DB6CE6" w:rsidRPr="001249DA" w:rsidDel="00C510D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del w:id="1033" w:author="Саламадина Дарья Олеговна" w:date="2016-11-01T12:31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1034" w:author="Саламадина Дарья Олеговна" w:date="2016-11-01T12:31:00Z"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Для расшифровки КИМ член ГЭК должен иметь токен члена ГЭК.  </w:delText>
        </w:r>
      </w:del>
    </w:p>
    <w:p w14:paraId="7EAAA4AA" w14:textId="002E183F" w:rsidR="00DB6CE6" w:rsidRPr="001249DA" w:rsidRDefault="00C510D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ins w:id="1035" w:author="Саламадина Дарья Олеговна" w:date="2016-11-01T12:31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lastRenderedPageBreak/>
          <w:t xml:space="preserve">Не </w:t>
        </w:r>
        <w:proofErr w:type="gramStart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позднее</w:t>
        </w:r>
        <w:proofErr w:type="gramEnd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чем за </w:t>
        </w:r>
      </w:ins>
      <w:del w:id="1036" w:author="Саламадина Дарья Олеговна" w:date="2016-11-01T12:31:00Z"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За </w:delText>
        </w:r>
      </w:del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один </w:t>
      </w:r>
      <w:del w:id="1037" w:author="Саламадина Дарья Олеговна" w:date="2016-11-01T12:32:00Z"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рабочий </w:delText>
        </w:r>
      </w:del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</w:t>
      </w:r>
      <w:ins w:id="1038" w:author="Саламадина Дарья Олеговна" w:date="2016-11-01T12:32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ы</w:t>
        </w:r>
      </w:ins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ГЭК </w:t>
      </w:r>
      <w:del w:id="1039" w:author="Саламадина Дарья Олеговна" w:date="2016-11-01T12:32:00Z"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должен</w:delText>
        </w:r>
      </w:del>
      <w:ins w:id="1040" w:author="Саламадина Дарья Олеговна" w:date="2016-11-01T12:32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должны</w:t>
        </w:r>
      </w:ins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осуществить контроль технической готовности ППЭ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член ГЭК должен:</w:t>
      </w:r>
    </w:p>
    <w:p w14:paraId="737C1C32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тестовой печати КИМ;</w:t>
      </w:r>
    </w:p>
    <w:p w14:paraId="7B528F8A" w14:textId="6B274D2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(член ГЭК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подключает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14:paraId="29599832" w14:textId="7074515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одписать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протокол технической готовности каждой аудитории (форма ППЭ-01-01);</w:t>
      </w:r>
    </w:p>
    <w:p w14:paraId="6D3081C4" w14:textId="68CA0F1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 достаточного для печати КИМ количества бумаги;</w:t>
      </w:r>
    </w:p>
    <w:p w14:paraId="78EF209B" w14:textId="3EAD7C6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ins w:id="1041" w:author="Саламадина Дарья Олеговна" w:date="2016-11-01T12:32:00Z">
        <w:r w:rsidR="00C510D5" w:rsidRP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на рабочей станции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(член ГЭК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подключает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14:paraId="06E9E6E9" w14:textId="77777777" w:rsidR="00C510D5" w:rsidRDefault="00DB6CE6" w:rsidP="00DB6CE6">
      <w:pPr>
        <w:spacing w:after="0" w:line="240" w:lineRule="auto"/>
        <w:ind w:firstLine="709"/>
        <w:jc w:val="both"/>
        <w:rPr>
          <w:ins w:id="1042" w:author="Саламадина Дарья Олеговна" w:date="2016-11-01T12:33:00Z"/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ins w:id="1043" w:author="Саламадина Дарья Олеговна" w:date="2016-11-01T12:33:00Z">
        <w:r w:rsid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08C2C370" w14:textId="73A6E0B8" w:rsidR="00DB6CE6" w:rsidDel="00C510D5" w:rsidRDefault="00C510D5">
      <w:pPr>
        <w:spacing w:after="0" w:line="240" w:lineRule="auto"/>
        <w:ind w:firstLine="709"/>
        <w:jc w:val="both"/>
        <w:rPr>
          <w:del w:id="1044" w:author="Саламадина Дарья Олеговна" w:date="2016-11-01T12:33:00Z"/>
          <w:rFonts w:ascii="Times New Roman" w:eastAsia="Calibri" w:hAnsi="Times New Roman" w:cs="Times New Roman"/>
          <w:sz w:val="26"/>
          <w:szCs w:val="26"/>
          <w:lang w:eastAsia="ru-RU"/>
        </w:rPr>
      </w:pPr>
      <w:ins w:id="1045" w:author="Саламадина Дарья Олеговна" w:date="2016-11-01T12:33:00Z">
        <w:r w:rsidRP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проконтролировать передачу в систему мониторинга готовности ППЭ актов технической готовности со всех рабочих станций печати КИМ каждой аудитории и статуса завершения контроля технической готовности с помощ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ью рабочей станции в Штабе ППЭ.</w:t>
        </w:r>
      </w:ins>
      <w:del w:id="1046" w:author="Саламадина Дарья Олеговна" w:date="2016-11-01T12:33:00Z"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.</w:delText>
        </w:r>
      </w:del>
    </w:p>
    <w:p w14:paraId="6407DC6A" w14:textId="77777777" w:rsidR="00C510D5" w:rsidRPr="001249DA" w:rsidRDefault="00C510D5">
      <w:pPr>
        <w:spacing w:after="0" w:line="240" w:lineRule="auto"/>
        <w:jc w:val="both"/>
        <w:rPr>
          <w:ins w:id="1047" w:author="Саламадина Дарья Олеговна" w:date="2016-11-01T12:34:00Z"/>
          <w:rFonts w:ascii="Times New Roman" w:eastAsia="Calibri" w:hAnsi="Times New Roman" w:cs="Times New Roman"/>
          <w:sz w:val="26"/>
          <w:szCs w:val="26"/>
          <w:lang w:eastAsia="ru-RU"/>
        </w:rPr>
        <w:pPrChange w:id="1048" w:author="Саламадина Дарья Олеговна" w:date="2016-11-01T12:34:00Z">
          <w:pPr>
            <w:spacing w:after="0" w:line="240" w:lineRule="auto"/>
            <w:ind w:firstLine="709"/>
            <w:jc w:val="both"/>
          </w:pPr>
        </w:pPrChange>
      </w:pPr>
    </w:p>
    <w:p w14:paraId="32D04D2C" w14:textId="1C9FCC2A" w:rsidR="00D4367C" w:rsidRPr="00C510D5" w:rsidRDefault="00D4367C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049" w:author="Саламадина Дарья Олеговна" w:date="2016-11-01T12:34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</w:pPr>
      <w:r w:rsidRPr="00C510D5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050" w:author="Саламадина Дарья Олеговна" w:date="2016-11-01T12:34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>На этапе проведения экзамена член</w:t>
      </w:r>
      <w:ins w:id="1051" w:author="Саламадина Дарья Олеговна" w:date="2016-11-01T12:34:00Z">
        <w:r w:rsidR="00C510D5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ы</w:t>
        </w:r>
      </w:ins>
      <w:r w:rsidRPr="00C510D5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052" w:author="Саламадина Дарья Олеговна" w:date="2016-11-01T12:34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 xml:space="preserve"> ГЭК:</w:t>
      </w:r>
    </w:p>
    <w:p w14:paraId="7C2D4E46" w14:textId="04A21DB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член ГЭК </w:t>
      </w:r>
      <w:del w:id="1053" w:author="Саламадина Дарья Олеговна" w:date="2016-11-01T12:34:00Z"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должен </w:delText>
        </w:r>
      </w:del>
      <w:ins w:id="1054" w:author="Саламадина Дарья Олеговна" w:date="2016-11-01T12:34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должны</w:t>
        </w:r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 (член</w:t>
      </w:r>
      <w:ins w:id="1055" w:author="Саламадина Дарья Олеговна" w:date="2016-11-01T12:34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del w:id="1056" w:author="Саламадина Дарья Олеговна" w:date="2016-11-01T12:34:00Z"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подключает </w:delText>
        </w:r>
      </w:del>
      <w:ins w:id="1057" w:author="Саламадина Дарья Олеговна" w:date="2016-11-01T12:34:00Z"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подключа</w:t>
        </w:r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ю</w:t>
        </w:r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т </w:t>
        </w:r>
      </w:ins>
      <w:del w:id="1058" w:author="Саламадина Дарья Олеговна" w:date="2016-11-01T12:34:00Z"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свой </w:delText>
        </w:r>
      </w:del>
      <w:ins w:id="1059" w:author="Саламадина Дарья Олеговна" w:date="2016-11-01T12:34:00Z"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сво</w:t>
        </w:r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</w:t>
        </w:r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ins w:id="1060" w:author="Саламадина Дарья Олеговна" w:date="2016-11-01T12:34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</w:t>
        </w:r>
      </w:ins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del w:id="1061" w:author="Саламадина Дарья Олеговна" w:date="2016-11-01T12:34:00Z"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водит </w:delText>
        </w:r>
      </w:del>
      <w:ins w:id="1062" w:author="Саламадина Дарья Олеговна" w:date="2016-11-01T12:34:00Z"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ввод</w:t>
        </w:r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я</w:t>
        </w:r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т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14:paraId="7120C398" w14:textId="5D5429F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ins w:id="1063" w:author="Саламадина Дарья Олеговна" w:date="2016-11-01T12:35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</w:t>
      </w:r>
      <w:del w:id="1064" w:author="Саламадина Дарья Олеговна" w:date="2016-11-01T12:35:00Z"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проходит</w:delText>
        </w:r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1065" w:author="Саламадина Дарья Олеговна" w:date="2016-11-01T12:35:00Z"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проход</w:t>
        </w:r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я</w:t>
        </w:r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т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аудиториям, где будет выполняться печать КИМ,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печати КИМ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</w:t>
      </w:r>
      <w:ins w:id="1066" w:author="Саламадина Дарья Олеговна" w:date="2016-11-01T12:35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ins w:id="1067" w:author="Саламадина Дарья Олеговна" w:date="2016-11-01T12:35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</w:t>
        </w:r>
      </w:ins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del w:id="1068" w:author="Саламадина Дарья Олеговна" w:date="2016-11-01T12:35:00Z"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одключает</w:delText>
        </w:r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proofErr w:type="gramStart"/>
      <w:ins w:id="1069" w:author="Саламадина Дарья Олеговна" w:date="2016-11-01T12:35:00Z"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подключа</w:t>
        </w:r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ю</w:t>
        </w:r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т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танции печати КИМ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del w:id="1070" w:author="Саламадина Дарья Олеговна" w:date="2016-11-01T12:35:00Z"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в</w:delText>
        </w:r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водит </w:delText>
        </w:r>
      </w:del>
      <w:ins w:id="1071" w:author="Саламадина Дарья Олеговна" w:date="2016-11-01T12:35:00Z"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ввод</w:t>
        </w:r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я</w:t>
        </w:r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</w:t>
        </w:r>
        <w:proofErr w:type="gramEnd"/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пароль 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ins w:id="1072" w:author="Саламадина Дарья Олеговна" w:date="2016-11-01T12:35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</w:t>
        </w:r>
      </w:ins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ins w:id="1073" w:author="Саламадина Дарья Олеговна" w:date="2016-11-01T12:35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</w:t>
        </w:r>
      </w:ins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del w:id="1074" w:author="Саламадина Дарья Олеговна" w:date="2016-11-01T12:35:00Z"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</w:delText>
        </w:r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аправляется </w:delText>
        </w:r>
      </w:del>
      <w:ins w:id="1075" w:author="Саламадина Дарья Олеговна" w:date="2016-11-01T12:35:00Z"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направля</w:t>
        </w:r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ю</w:t>
        </w:r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тся</w:t>
        </w:r>
        <w:proofErr w:type="gramEnd"/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ППЭ.</w:t>
      </w:r>
    </w:p>
    <w:p w14:paraId="5012BB62" w14:textId="77777777" w:rsidR="00C510D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076" w:author="Саламадина Дарья Олеговна" w:date="2016-11-01T12:36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</w:t>
      </w:r>
      <w:ins w:id="1077" w:author="Саламадина Дарья Олеговна" w:date="2016-11-01T12:35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</w:t>
      </w:r>
      <w:ins w:id="1078" w:author="Саламадина Дарья Олеговна" w:date="2016-11-01T12:35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самостоятельно, без участия технического специалиста, </w:t>
      </w:r>
      <w:del w:id="1079" w:author="Саламадина Дарья Олеговна" w:date="2016-11-01T12:36:00Z"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выполняет </w:delText>
        </w:r>
      </w:del>
      <w:ins w:id="1080" w:author="Саламадина Дарья Олеговна" w:date="2016-11-01T12:36:00Z"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выполня</w:t>
        </w:r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ю</w:t>
        </w:r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т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ИМ. </w:t>
      </w:r>
    </w:p>
    <w:p w14:paraId="31E7FBA3" w14:textId="2088D33A" w:rsidR="00C510D5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081" w:author="Саламадина Дарья Олеговна" w:date="2016-11-01T12:36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082" w:author="Саламадина Дарья Олеговна" w:date="2016-11-01T12:36:00Z"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случае сбоя работы Станции печати КИМ член</w:t>
        </w:r>
      </w:ins>
      <w:ins w:id="1083" w:author="Саламадина Дарья Олеговна" w:date="2016-11-01T12:3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</w:t>
        </w:r>
      </w:ins>
      <w:ins w:id="1084" w:author="Саламадина Дарья Олеговна" w:date="2016-11-01T12:36:00Z"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ГЭК или организатор приглашают технического специалиста для восстановления работоспособности оборудования и (или) системного ПО. При необходимости рабочая Станция печати КИМ заменяется на </w:t>
        </w:r>
        <w:proofErr w:type="gramStart"/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резервную</w:t>
        </w:r>
        <w:proofErr w:type="gramEnd"/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 в этом случае используется компакт-диск из резервного доставочного пакета, полученного у руководителя ППЭ.</w:t>
        </w:r>
      </w:ins>
    </w:p>
    <w:p w14:paraId="10FC9B47" w14:textId="29ADF4D0" w:rsidR="00DB6CE6" w:rsidRPr="001249DA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085" w:author="Саламадина Дарья Олеговна" w:date="2016-11-01T12:37:00Z"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После завершения экзамена член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 ГЭК долж</w:t>
        </w:r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</w:t>
        </w:r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совместно с руководителем ППЭ проконтролировать передачу в систему мониторинга готовности ППЭ электронных журналов печати со всех станций печати всех аудиторий ППЭ и статуса о завершении </w:t>
        </w:r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lastRenderedPageBreak/>
          <w:t>экзамена в ППЭ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. </w:t>
        </w:r>
      </w:ins>
      <w:del w:id="1086" w:author="Саламадина Дарья Олеговна" w:date="2016-11-01T12:36:00Z">
        <w:r w:rsidR="00DB6CE6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После завершения экзамена член ГЭК должен получить</w:delText>
        </w:r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от</w:delText>
        </w:r>
        <w:r w:rsidR="0040277E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</w:delText>
        </w:r>
        <w:r w:rsidR="00DB6CE6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ехнического специалиста файлы экспорта</w:delText>
        </w:r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="00DB6CE6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ротоколами печати КИМ</w:delText>
        </w:r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из</w:delText>
        </w:r>
        <w:r w:rsidR="0040277E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к</w:delText>
        </w:r>
        <w:r w:rsidR="00DB6CE6"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аждой аудитории.</w:delText>
        </w:r>
      </w:del>
    </w:p>
    <w:p w14:paraId="45DDAC6A" w14:textId="11B3ED6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</w:t>
      </w:r>
      <w:ins w:id="1087" w:author="Саламадина Дарья Олеговна" w:date="2016-11-01T12:38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del w:id="1088" w:author="Саламадина Дарья Олеговна" w:date="2016-11-01T12:38:00Z"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должен</w:delText>
        </w:r>
      </w:del>
      <w:ins w:id="1089" w:author="Саламадина Дарья Олеговна" w:date="2016-11-01T12:38:00Z"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должны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 (в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дополнении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тандартной процедуре):</w:t>
      </w:r>
    </w:p>
    <w:p w14:paraId="642C2C22" w14:textId="2C6C2DE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бумажные протоколы печати КИМ (форма ППЭ-23), которые подписываются </w:t>
      </w:r>
      <w:del w:id="1090" w:author="Саламадина Дарья Олеговна" w:date="2016-11-01T12:38:00Z"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членом </w:delText>
        </w:r>
      </w:del>
      <w:ins w:id="1091" w:author="Саламадина Дарья Олеговна" w:date="2016-11-01T12:38:00Z"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член</w:t>
        </w:r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ами</w:t>
        </w:r>
        <w:r w:rsidR="00C510D5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0DA5F51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распечатанные КИМ (использованные КИМ, КИМ, имеющие полиграфические дефекты, неукомплектованные КИМ);</w:t>
      </w:r>
    </w:p>
    <w:p w14:paraId="5AD3CC49" w14:textId="21270A2D"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компакт-диски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КИМ, которые использовались для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печати КИМ.</w:t>
      </w:r>
    </w:p>
    <w:p w14:paraId="600EE1A6" w14:textId="5CBBBE15" w:rsidR="00DB6CE6" w:rsidRPr="00A32B1F" w:rsidRDefault="00A32B1F">
      <w:pPr>
        <w:pStyle w:val="2"/>
      </w:pPr>
      <w:bookmarkStart w:id="1092" w:name="_Toc438199174"/>
      <w:bookmarkStart w:id="1093" w:name="_Toc464653535"/>
      <w:r>
        <w:t xml:space="preserve">4. </w:t>
      </w:r>
      <w:r w:rsidR="00DB6CE6"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="00DB6CE6" w:rsidRPr="001249DA">
        <w:t>удитории</w:t>
      </w:r>
      <w:bookmarkEnd w:id="1092"/>
      <w:bookmarkEnd w:id="1093"/>
    </w:p>
    <w:p w14:paraId="35F37FC3" w14:textId="6B51042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09.45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ППЭ:</w:t>
      </w:r>
    </w:p>
    <w:p w14:paraId="5979293D" w14:textId="762E09F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  <w:proofErr w:type="gramEnd"/>
    </w:p>
    <w:p w14:paraId="182FFB5B" w14:textId="340977F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ППЭ»;</w:t>
      </w:r>
    </w:p>
    <w:p w14:paraId="03CA7EA5" w14:textId="640329B3"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094" w:author="Саламадина Дарья Олеговна" w:date="2016-03-14T11:28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ins w:id="1095" w:author="Саламадина Дарья Олеговна" w:date="2016-11-01T12:40:00Z">
        <w:r w:rsidR="00C510D5" w:rsidRPr="00C510D5">
          <w:t xml:space="preserve"> </w:t>
        </w:r>
        <w:r w:rsidR="00C510D5">
          <w:t>(</w:t>
        </w:r>
        <w:r w:rsidR="00C510D5"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 исключением проведения ЕГЭ по математике базового уровня</w:t>
        </w:r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</w:t>
        </w:r>
      </w:ins>
      <w:ins w:id="1096" w:author="Саламадина Дарья Олеговна" w:date="2016-11-01T12:38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</w:ins>
      <w:del w:id="1097" w:author="Саламадина Дарья Олеговна" w:date="2016-11-01T12:38:00Z">
        <w:r w:rsidRPr="001249DA" w:rsidDel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.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4478965" w14:textId="51BFDEC5" w:rsidR="007F26D6" w:rsidRPr="001249DA" w:rsidRDefault="007F26D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098" w:author="Саламадина Дарья Олеговна" w:date="2016-03-14T11:29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формы ППЭ</w:t>
        </w:r>
      </w:ins>
      <w:ins w:id="1099" w:author="Саламадина Дарья Олеговна" w:date="2016-11-01T12:38:00Z"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</w:p>
    <w:p w14:paraId="0A693658" w14:textId="69E735F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проводит первую часть инструктажа участников ЕГЭ (Приложение 13),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кончании которой участникам ЕГЭ демонстрируется целостность упаковки доставочного (-ых)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проводится информирование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</w:p>
    <w:p w14:paraId="01567C81" w14:textId="523331B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ранее 10:00 </w:t>
      </w:r>
      <w:del w:id="1100" w:author="Саламадина Дарья Олеговна" w:date="2016-11-01T12:38:00Z">
        <w:r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второй 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ins w:id="1101" w:author="Саламадина Дарья Олеговна" w:date="2016-11-01T12:38:00Z">
        <w:r w:rsid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, </w:t>
        </w:r>
      </w:ins>
      <w:ins w:id="1102" w:author="Саламадина Дарья Олеговна" w:date="2016-11-01T12:39:00Z">
        <w:r w:rsidR="00C510D5" w:rsidRP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ответственный за печать КИМ, 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оставочного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арушая целостности упаковки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 Станции печати КИМ, вводит количество КИМ для печати</w:t>
      </w:r>
      <w:r w:rsidR="0040277E" w:rsidRPr="001249DA">
        <w:rPr>
          <w:rFonts w:ascii="Times New Roman" w:hAnsi="Times New Roman" w:cs="Times New Roman"/>
        </w:rPr>
        <w:t xml:space="preserve"> </w:t>
      </w:r>
      <w:ins w:id="1103" w:author="Саламадина Дарья Олеговна" w:date="2016-11-01T12:39:00Z">
        <w:r w:rsidR="00C510D5" w:rsidRPr="00C510D5">
          <w:rPr>
            <w:rFonts w:ascii="Times New Roman" w:hAnsi="Times New Roman" w:cs="Times New Roman"/>
            <w:sz w:val="26"/>
            <w:szCs w:val="26"/>
            <w:rPrChange w:id="1104" w:author="Саламадина Дарья Олеговна" w:date="2016-11-01T12:39:00Z">
              <w:rPr>
                <w:rFonts w:ascii="Times New Roman" w:hAnsi="Times New Roman" w:cs="Times New Roman"/>
              </w:rPr>
            </w:rPrChange>
          </w:rPr>
          <w:t xml:space="preserve">равное количеству присутствующих в аудитории участников ЕГЭ </w:t>
        </w:r>
      </w:ins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 w:rsidRPr="00C510D5">
        <w:rPr>
          <w:rFonts w:ascii="Times New Roman" w:hAnsi="Times New Roman" w:cs="Times New Roman"/>
          <w:sz w:val="26"/>
          <w:szCs w:val="26"/>
          <w:rPrChange w:id="1105" w:author="Саламадина Дарья Олеговна" w:date="2016-11-01T12:39:00Z">
            <w:rPr>
              <w:rFonts w:ascii="Times New Roman" w:hAnsi="Times New Roman" w:cs="Times New Roman"/>
            </w:rPr>
          </w:rPrChange>
        </w:rPr>
        <w:t> </w:t>
      </w:r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="00D4367C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</w:t>
      </w:r>
      <w:proofErr w:type="gramEnd"/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del w:id="1106" w:author="Саламадина Дарья Олеговна" w:date="2016-11-01T12:39:00Z">
        <w:r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выполняет печать КИМ, 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del w:id="1107" w:author="Саламадина Дарья Олеговна" w:date="2016-10-31T11:11:00Z">
        <w:r w:rsidRPr="001249DA" w:rsidDel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1108" w:author="Саламадина Дарья Олеговна" w:date="2016-10-31T11:11:00Z">
        <w:r w:rsidR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  <w:r w:rsidRPr="001249DA" w:rsidDel="000A2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14:paraId="7D5EAAFC" w14:textId="2B5CAB36" w:rsidR="00C510D5" w:rsidRPr="00C510D5" w:rsidRDefault="00DB6CE6" w:rsidP="00C510D5">
      <w:pPr>
        <w:spacing w:after="0" w:line="240" w:lineRule="auto"/>
        <w:ind w:firstLine="709"/>
        <w:jc w:val="both"/>
        <w:rPr>
          <w:ins w:id="1109" w:author="Саламадина Дарья Олеговна" w:date="2016-11-01T12:39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омпакт-диска. </w:t>
      </w:r>
      <w:ins w:id="1110" w:author="Саламадина Дарья Олеговна" w:date="2016-11-01T12:39:00Z">
        <w:r w:rsidR="00C510D5"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Ориентировочное время выполнения данной операции </w:t>
        </w:r>
        <w:r w:rsid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                               </w:t>
        </w:r>
        <w:r w:rsidR="00C510D5"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(для 15 участников ЕГЭ) до 15 минут при скорости печати принтера не менее 20 страниц в минуту. </w:t>
        </w:r>
      </w:ins>
    </w:p>
    <w:p w14:paraId="6DF30C9E" w14:textId="52077EFB" w:rsidR="00DB6CE6" w:rsidRPr="001249DA" w:rsidRDefault="00C510D5" w:rsidP="00C5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111" w:author="Саламадина Дарья Олеговна" w:date="2016-11-01T12:39:00Z"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Организатор, ответственный за комплектование КИМ, проверяет соответствие номеров напечатанных на первой и последней странице КИМ с номерами КИМ, указанными на конверте ИК. </w:t>
        </w:r>
        <w:proofErr w:type="gramStart"/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После завершения печати всех КИМ напечатанные КИМ, скомплектованные с ИК, раздаются участникам ЕГЭ в аудитории в произвольном порядке (в каждом ИК участника ЕГЭ находятся: бланк регистрации, бланк ответов № 1, бланк ответов № 2 (за исключением проведения ЕГ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 по математике базового уровня</w:t>
        </w:r>
        <w:r w:rsidRPr="00C510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).</w:t>
        </w:r>
      </w:ins>
      <w:proofErr w:type="gramEnd"/>
    </w:p>
    <w:p w14:paraId="02F6C824" w14:textId="77777777" w:rsidR="00C510D5" w:rsidRPr="00C510D5" w:rsidRDefault="00C510D5" w:rsidP="00C510D5">
      <w:pPr>
        <w:spacing w:after="0" w:line="240" w:lineRule="auto"/>
        <w:ind w:firstLine="709"/>
        <w:jc w:val="both"/>
        <w:rPr>
          <w:ins w:id="1112" w:author="Саламадина Дарья Олеговна" w:date="2016-11-01T12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113" w:author="Саламадина Дарья Олеговна" w:date="2016-11-01T12:40:00Z">
        <w:r w:rsidRP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Далее начинается вторая часть инструктажа, при проведении которой организатору необходимо:</w:t>
        </w:r>
      </w:ins>
    </w:p>
    <w:p w14:paraId="5068C9B2" w14:textId="77777777" w:rsidR="00C510D5" w:rsidRPr="00C510D5" w:rsidRDefault="00C510D5" w:rsidP="00C510D5">
      <w:pPr>
        <w:spacing w:after="0" w:line="240" w:lineRule="auto"/>
        <w:ind w:firstLine="709"/>
        <w:jc w:val="both"/>
        <w:rPr>
          <w:ins w:id="1114" w:author="Саламадина Дарья Олеговна" w:date="2016-11-01T12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115" w:author="Саламадина Дарья Олеговна" w:date="2016-11-01T12:40:00Z">
        <w:r w:rsidRP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дать указание участникам ЕГЭ вскрыть конверт с ИК и проверить его содержимое;</w:t>
        </w:r>
      </w:ins>
    </w:p>
    <w:p w14:paraId="5F0E897B" w14:textId="77777777" w:rsidR="00C510D5" w:rsidRPr="00C510D5" w:rsidRDefault="00C510D5" w:rsidP="00C510D5">
      <w:pPr>
        <w:spacing w:after="0" w:line="240" w:lineRule="auto"/>
        <w:ind w:firstLine="709"/>
        <w:jc w:val="both"/>
        <w:rPr>
          <w:ins w:id="1116" w:author="Саламадина Дарья Олеговна" w:date="2016-11-01T12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117" w:author="Саламадина Дарья Олеговна" w:date="2016-11-01T12:40:00Z">
        <w:r w:rsidRP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дать указание участникам ЕГЭ проверить качество напечатанного КИМ и соответствия номера КИМ с номером КИМ, указанным на конверте ИК;</w:t>
        </w:r>
      </w:ins>
    </w:p>
    <w:p w14:paraId="4BBD2008" w14:textId="77777777" w:rsidR="00C510D5" w:rsidRPr="00C510D5" w:rsidRDefault="00C510D5" w:rsidP="00C510D5">
      <w:pPr>
        <w:spacing w:after="0" w:line="240" w:lineRule="auto"/>
        <w:ind w:firstLine="709"/>
        <w:jc w:val="both"/>
        <w:rPr>
          <w:ins w:id="1118" w:author="Саламадина Дарья Олеговна" w:date="2016-11-01T12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119" w:author="Саламадина Дарья Олеговна" w:date="2016-11-01T12:40:00Z">
        <w:r w:rsidRP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lastRenderedPageBreak/>
          <w:t>дать указание участникам ЕГЭ приступить к заполнению бланков регистрации (участник ЕГЭ должен поставить свою подпись в соответствующем поле регистрационных полей бланков);</w:t>
        </w:r>
      </w:ins>
    </w:p>
    <w:p w14:paraId="31829F69" w14:textId="77777777" w:rsidR="00C510D5" w:rsidRPr="00C510D5" w:rsidRDefault="00C510D5" w:rsidP="00C510D5">
      <w:pPr>
        <w:spacing w:after="0" w:line="240" w:lineRule="auto"/>
        <w:ind w:firstLine="709"/>
        <w:jc w:val="both"/>
        <w:rPr>
          <w:ins w:id="1120" w:author="Саламадина Дарья Олеговна" w:date="2016-11-01T12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121" w:author="Саламадина Дарья Олеговна" w:date="2016-11-01T12:40:00Z">
        <w:r w:rsidRP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проверить правильность заполнения регистрационных полей на всех бланках ЕГЭ у каждого участника ЕГЭ и соответствие данных участника ЕГЭ (ФИО, серии и номера документа, удостоверяющего личность) в бланке регистрации и документе, удостоверяющем личность. В случае обнаружения ошибочного заполнения регистрационных полей бланков организаторы дают указание участнику ЕГЭ внести соответствующие исправления;</w:t>
        </w:r>
      </w:ins>
    </w:p>
    <w:p w14:paraId="7B2A4413" w14:textId="77777777" w:rsidR="00C510D5" w:rsidRPr="00C510D5" w:rsidRDefault="00C510D5" w:rsidP="00C510D5">
      <w:pPr>
        <w:spacing w:after="0" w:line="240" w:lineRule="auto"/>
        <w:ind w:firstLine="709"/>
        <w:jc w:val="both"/>
        <w:rPr>
          <w:ins w:id="1122" w:author="Саламадина Дарья Олеговна" w:date="2016-11-01T12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123" w:author="Саламадина Дарья Олеговна" w:date="2016-11-01T12:40:00Z">
        <w:r w:rsidRP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после заполнения всеми участниками ЕГЭ бланков регистрации и регистрационных полей бланков ответов № 1 и бланков ответов № 2 (за исключением проведения ЕГЭ по математике базового уровня) объявить начало, продолжительность и время окончания выполнения экзаменационной работы и зафиксировать их на доске (информационном стенде).</w:t>
        </w:r>
      </w:ins>
    </w:p>
    <w:p w14:paraId="20380C9A" w14:textId="1F82914E" w:rsidR="00DB6CE6" w:rsidRPr="001249DA" w:rsidDel="00C510D5" w:rsidRDefault="00C510D5" w:rsidP="00C510D5">
      <w:pPr>
        <w:spacing w:after="0" w:line="240" w:lineRule="auto"/>
        <w:ind w:firstLine="709"/>
        <w:jc w:val="both"/>
        <w:rPr>
          <w:del w:id="1124" w:author="Саламадина Дарья Олеговна" w:date="2016-11-01T12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125" w:author="Саламадина Дарья Олеговна" w:date="2016-11-01T12:40:00Z">
        <w:r w:rsidRPr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После объявления начала экзамена организатор в аудитории, ответственный за печать КИМ,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  </w:r>
      </w:ins>
      <w:del w:id="1126" w:author="Саламадина Дарья Олеговна" w:date="2016-11-01T12:40:00Z"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Второй организатор комплектует распечатанные КИМ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И</w:delText>
        </w:r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К, содержащимися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д</w:delText>
        </w:r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оставочном спецпакете (комплектация выполняется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н</w:delText>
        </w:r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омеру КИМ). Организатор проверяет соответствие номеров напечатанных КИМ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н</w:delText>
        </w:r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омерами КИМ, указанными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к</w:delText>
        </w:r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онверте ИК. Напечатанные КИМ</w:delText>
        </w:r>
        <w:r w:rsidR="00D4367C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,</w:delText>
        </w:r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скомплектованные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И</w:delText>
        </w:r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К</w:delText>
        </w:r>
        <w:r w:rsidR="00D4367C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,</w:delText>
        </w:r>
        <w:r w:rsidR="00DB6CE6" w:rsidRPr="001249DA" w:rsidDel="00C510D5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раздаются участникам ЕГЭ.</w:delText>
        </w:r>
      </w:del>
    </w:p>
    <w:p w14:paraId="2148310F" w14:textId="3EC21CF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го место устанавливается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пакета).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роизводится полностью, включая КИМ.</w:t>
      </w:r>
    </w:p>
    <w:p w14:paraId="698EE05E" w14:textId="0C2872A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сбоя работы Станции печати КИМ организатор вызывает технического специалиста для восстановления работоспособности оборудования и (или) системного ПО.</w:t>
      </w:r>
      <w:ins w:id="1127" w:author="Саламадина Дарья Олеговна" w:date="2016-11-01T12:44:00Z">
        <w:r w:rsidR="000F46E6" w:rsidRPr="000F46E6">
          <w:t xml:space="preserve"> </w:t>
        </w:r>
        <w:r w:rsidR="000F46E6" w:rsidRPr="000F46E6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При необходимости рабочая Станция печати КИМ заменяется на </w:t>
        </w:r>
        <w:proofErr w:type="gramStart"/>
        <w:r w:rsidR="000F46E6" w:rsidRPr="000F46E6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резервную</w:t>
        </w:r>
        <w:proofErr w:type="gramEnd"/>
        <w:r w:rsidR="000F46E6" w:rsidRPr="000F46E6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, в этом случае используется компакт-диск из резервного доставочного пакета, полученного у руководителя ППЭ.</w:t>
        </w:r>
      </w:ins>
    </w:p>
    <w:p w14:paraId="294260C6" w14:textId="500985D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времени выполнения экзаменационной работы участниками экзамена организатор извлекает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лектронными КИМ из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 для передачи руководителю ППЭ</w:t>
      </w:r>
      <w:del w:id="1128" w:author="Саламадина Дарья Олеговна" w:date="2016-11-01T12:45:00Z">
        <w:r w:rsidRPr="001249DA" w:rsidDel="000F46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после завершения экзамена (вместе</w:delText>
        </w:r>
        <w:r w:rsidR="0040277E" w:rsidRPr="001249DA" w:rsidDel="000F46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0F46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0F46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</w:delText>
        </w:r>
        <w:r w:rsidRPr="001249DA" w:rsidDel="000F46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стальными ЭМ)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Извлечение компакт-диска после начала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запрещается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сключением случаев использования резервного диска.</w:t>
      </w:r>
      <w:proofErr w:type="gramEnd"/>
      <w:ins w:id="1129" w:author="Саламадина Дарья Олеговна" w:date="2016-11-01T12:46:00Z">
        <w:r w:rsidR="000F46E6" w:rsidRPr="000F46E6">
          <w:t xml:space="preserve"> </w:t>
        </w:r>
        <w:r w:rsidR="000F46E6" w:rsidRPr="000F46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После печати техническим специалистом протокола печати КИМ в аудитории (форма ППЭ-23) организаторы в аудитории подписывают его.</w:t>
        </w:r>
      </w:ins>
    </w:p>
    <w:p w14:paraId="7287519C" w14:textId="1860967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headerReference w:type="default" r:id="rId13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распечатанных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КИМ, использованный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умажный протокол печати КИМ</w:t>
      </w:r>
      <w:ins w:id="1130" w:author="Саламадина Дарья Олеговна" w:date="2016-11-01T12:46:00Z">
        <w:r w:rsidR="000F46E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 передаёт руководителю ППЭ.</w:t>
      </w:r>
    </w:p>
    <w:p w14:paraId="4C52CB07" w14:textId="2AC835BF" w:rsidR="00DB6CE6" w:rsidRPr="001249DA" w:rsidRDefault="00DB6CE6">
      <w:pPr>
        <w:pStyle w:val="11"/>
      </w:pPr>
      <w:bookmarkStart w:id="1131" w:name="_Toc438199175"/>
      <w:bookmarkStart w:id="1132" w:name="_Toc464653536"/>
      <w:r w:rsidRPr="001249DA">
        <w:lastRenderedPageBreak/>
        <w:t xml:space="preserve">Приложение </w:t>
      </w:r>
      <w:del w:id="1133" w:author="Саламадина Дарья Олеговна" w:date="2016-10-19T15:14:00Z">
        <w:r w:rsidRPr="001249DA" w:rsidDel="003A6926">
          <w:delText>8</w:delText>
        </w:r>
      </w:del>
      <w:ins w:id="1134" w:author="Саламадина Дарья Олеговна" w:date="2016-10-19T15:14:00Z">
        <w:r w:rsidR="003A6926">
          <w:t>6</w:t>
        </w:r>
      </w:ins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печати КИМ</w:t>
      </w:r>
      <w:r w:rsidR="0040277E" w:rsidRPr="001249DA">
        <w:t xml:space="preserve"> в</w:t>
      </w:r>
      <w:r w:rsidR="0040277E">
        <w:t> </w:t>
      </w:r>
      <w:proofErr w:type="gramStart"/>
      <w:r w:rsidR="0040277E" w:rsidRPr="001249DA">
        <w:t>а</w:t>
      </w:r>
      <w:r w:rsidRPr="001249DA">
        <w:t>удиториях</w:t>
      </w:r>
      <w:proofErr w:type="gramEnd"/>
      <w:r w:rsidRPr="001249DA">
        <w:t xml:space="preserve"> ППЭ</w:t>
      </w:r>
      <w:bookmarkEnd w:id="1131"/>
      <w:bookmarkEnd w:id="1132"/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6237"/>
      </w:tblGrid>
      <w:tr w:rsidR="00DB6CE6" w:rsidRPr="001249DA" w14:paraId="742FDAC1" w14:textId="77777777" w:rsidTr="00C75639">
        <w:trPr>
          <w:tblHeader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F43A10A" w14:textId="77777777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085B9C7" w14:textId="77777777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14:paraId="2534C32A" w14:textId="77777777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14:paraId="7FACDA43" w14:textId="77777777" w:rsidTr="00C75639">
        <w:tc>
          <w:tcPr>
            <w:tcW w:w="1843" w:type="dxa"/>
          </w:tcPr>
          <w:p w14:paraId="6AE801CE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печати КИМ</w:t>
            </w:r>
          </w:p>
        </w:tc>
        <w:tc>
          <w:tcPr>
            <w:tcW w:w="1701" w:type="dxa"/>
          </w:tcPr>
          <w:p w14:paraId="619A1C6B" w14:textId="45B15FD4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</w:t>
            </w:r>
          </w:p>
          <w:p w14:paraId="704113F4" w14:textId="4C7A569C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аудиторию (+ резервная станция печати</w:t>
            </w:r>
            <w:ins w:id="1135" w:author="Саламадина Дарья Олеговна" w:date="2016-11-01T12:46:00Z">
              <w:r w:rsidR="000F46E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с принтером</w:t>
              </w:r>
            </w:ins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14:paraId="0BA764BD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Операционные системы</w:t>
            </w:r>
            <w:r w:rsidR="00C75639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14:paraId="2FD06C1F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69D0A359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 одноядерный, от 3,0 ГГц,</w:t>
            </w:r>
          </w:p>
          <w:p w14:paraId="04176F1E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двухъядерный, от 2,5 ГГц.</w:t>
            </w:r>
          </w:p>
          <w:p w14:paraId="120E86F3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Оперативная память: </w:t>
            </w:r>
          </w:p>
          <w:p w14:paraId="525BE2D5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1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14:paraId="2A19D4F4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2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C0B6ABC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14:paraId="1D0A7CD3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36636BEA" w14:textId="77777777"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Оптический привод для чтения компакт-дисков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CD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ROM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1F2FD1DE" w14:textId="3A6FD399"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14:paraId="0892EDAB" w14:textId="77777777"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14:paraId="07B47F8F" w14:textId="77777777"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14:paraId="328E3A89" w14:textId="34774A53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14:paraId="15686C58" w14:textId="22B2B195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бесперебойного питания (рекомендуется): выходная мощность, соответствующая потребляемой мощности подключённой рабочей станции, время работы при полной нагрузке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15 мин.</w:t>
            </w:r>
          </w:p>
          <w:p w14:paraId="621125E3" w14:textId="38BE0B9A" w:rsidR="00C75639" w:rsidRPr="001249DA" w:rsidRDefault="00C75639" w:rsidP="00C75639">
            <w:pPr>
              <w:pStyle w:val="af4"/>
              <w:keepNext w:val="0"/>
              <w:spacing w:before="120" w:after="0"/>
              <w:jc w:val="both"/>
              <w:rPr>
                <w:b w:val="0"/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 xml:space="preserve">Специальное ПО: </w:t>
            </w:r>
            <w:r w:rsidRPr="001249DA">
              <w:rPr>
                <w:b w:val="0"/>
                <w:sz w:val="24"/>
                <w:szCs w:val="24"/>
              </w:rPr>
              <w:t>Имеющее действующий</w:t>
            </w:r>
            <w:r w:rsidR="0040277E" w:rsidRPr="001249DA">
              <w:rPr>
                <w:b w:val="0"/>
                <w:sz w:val="24"/>
                <w:szCs w:val="24"/>
              </w:rPr>
              <w:t xml:space="preserve"> на</w:t>
            </w:r>
            <w:r w:rsidR="0040277E">
              <w:rPr>
                <w:b w:val="0"/>
                <w:sz w:val="24"/>
                <w:szCs w:val="24"/>
              </w:rPr>
              <w:t> </w:t>
            </w:r>
            <w:r w:rsidR="0040277E" w:rsidRPr="001249DA">
              <w:rPr>
                <w:b w:val="0"/>
                <w:sz w:val="24"/>
                <w:szCs w:val="24"/>
              </w:rPr>
              <w:t>в</w:t>
            </w:r>
            <w:r w:rsidRPr="001249DA">
              <w:rPr>
                <w:b w:val="0"/>
                <w:sz w:val="24"/>
                <w:szCs w:val="24"/>
              </w:rPr>
              <w:t>есь период ЕГЭ сертификат ФСБ России средство антивирусной защиты информации.</w:t>
            </w:r>
          </w:p>
          <w:p w14:paraId="46E75EF7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14:paraId="3532F9FB" w14:textId="4A29DD9E"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должна быть оснащена локальным лазерным принтером (использование сетевого принтера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опускается).</w:t>
            </w:r>
          </w:p>
        </w:tc>
      </w:tr>
      <w:tr w:rsidR="00DB6CE6" w:rsidRPr="001249DA" w14:paraId="374CEDBF" w14:textId="77777777" w:rsidTr="00C75639">
        <w:tc>
          <w:tcPr>
            <w:tcW w:w="1843" w:type="dxa"/>
          </w:tcPr>
          <w:p w14:paraId="253E3281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Локальный лазерный принтер</w:t>
            </w:r>
          </w:p>
        </w:tc>
        <w:tc>
          <w:tcPr>
            <w:tcW w:w="1701" w:type="dxa"/>
          </w:tcPr>
          <w:p w14:paraId="5E244392" w14:textId="6640A64A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станцию печати КИМ</w:t>
            </w:r>
          </w:p>
        </w:tc>
        <w:tc>
          <w:tcPr>
            <w:tcW w:w="6237" w:type="dxa"/>
            <w:shd w:val="clear" w:color="auto" w:fill="auto"/>
          </w:tcPr>
          <w:p w14:paraId="30412789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4E967109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черно-белая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7C7B3DEF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Лазерная.</w:t>
            </w:r>
          </w:p>
          <w:p w14:paraId="1F03E799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Настольный</w:t>
            </w:r>
          </w:p>
          <w:p w14:paraId="73D8901A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(обычный режим, A4): 20 стр./мин.</w:t>
            </w:r>
          </w:p>
          <w:p w14:paraId="561D2623" w14:textId="6FCEE33D" w:rsidR="00DB6CE6" w:rsidRPr="001249DA" w:rsidRDefault="00DB6CE6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(режим наилучшего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качества):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600 x 600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юйм.</w:t>
            </w:r>
          </w:p>
        </w:tc>
      </w:tr>
      <w:tr w:rsidR="00DB6CE6" w:rsidRPr="001249DA" w14:paraId="1BF06E0E" w14:textId="77777777" w:rsidTr="00C75639">
        <w:tc>
          <w:tcPr>
            <w:tcW w:w="1843" w:type="dxa"/>
          </w:tcPr>
          <w:p w14:paraId="1D499AD8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картриджи</w:t>
            </w:r>
          </w:p>
        </w:tc>
        <w:tc>
          <w:tcPr>
            <w:tcW w:w="1701" w:type="dxa"/>
          </w:tcPr>
          <w:p w14:paraId="2BC61DDF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каждого локального принтера</w:t>
            </w:r>
          </w:p>
        </w:tc>
        <w:tc>
          <w:tcPr>
            <w:tcW w:w="6237" w:type="dxa"/>
            <w:shd w:val="clear" w:color="auto" w:fill="auto"/>
          </w:tcPr>
          <w:p w14:paraId="6A74BFD6" w14:textId="63A22D71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случае использования принтеров одной модели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сех аудиториях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 лазерных принтера одной модели </w:t>
            </w:r>
          </w:p>
        </w:tc>
      </w:tr>
      <w:tr w:rsidR="00DB6CE6" w:rsidRPr="001249DA" w14:paraId="1535CC28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BAC57B" w14:textId="51EC7925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авторизации*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FAF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45C1BF" w14:textId="77777777" w:rsidR="00DB6CE6" w:rsidRPr="001249DA" w:rsidRDefault="00DB6CE6" w:rsidP="00DB6CE6">
            <w:pPr>
              <w:keepNext/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Операционная система: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14:paraId="1426A032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Процессор: </w:t>
            </w:r>
          </w:p>
          <w:p w14:paraId="28DC4F8B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частота от 1,8 ГГц,</w:t>
            </w:r>
          </w:p>
          <w:p w14:paraId="26E455DF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частота от 2,5 ГГц.</w:t>
            </w:r>
          </w:p>
          <w:p w14:paraId="20BF25B4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14:paraId="60162E20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1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14:paraId="4DF46342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2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390A874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Свободное дисковое пространство: от 200 Мб.</w:t>
            </w:r>
          </w:p>
          <w:p w14:paraId="4F9B3CF0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Прочее оборудование:</w:t>
            </w:r>
          </w:p>
          <w:p w14:paraId="117D9204" w14:textId="7855DCC5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14:paraId="19575A3A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14:paraId="472D3471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14:paraId="2C41B6EF" w14:textId="119E753E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14:paraId="7013A72B" w14:textId="5687808B" w:rsidR="00C75639" w:rsidRPr="001249DA" w:rsidRDefault="00C75639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ПО: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14:paraId="3D010D3D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Дополнительное ПО: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14:paraId="6C65B74C" w14:textId="5641226B" w:rsidR="00DB6CE6" w:rsidRPr="001249DA" w:rsidRDefault="00DB6CE6" w:rsidP="00DB6CE6">
            <w:pPr>
              <w:keepNext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14:paraId="741C0C08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E5E39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CF2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0FE6F4" w14:textId="722D7481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14:paraId="31488530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306969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внешний CD-ROM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69F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0AD2DE" w14:textId="3EB6A32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печати КИМ</w:t>
            </w:r>
            <w:proofErr w:type="gramEnd"/>
          </w:p>
        </w:tc>
      </w:tr>
      <w:tr w:rsidR="00DB6CE6" w:rsidRPr="001249DA" w14:paraId="6F3E1E12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62A438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4C2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6BEBB3" w14:textId="6F4B27AE" w:rsidR="00DB6CE6" w:rsidRPr="001249DA" w:rsidRDefault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pPrChange w:id="1136" w:author="Саламадина Дарья Олеговна" w:date="2016-11-01T12:47:00Z">
                <w:pPr>
                  <w:tabs>
                    <w:tab w:val="left" w:pos="709"/>
                  </w:tabs>
                  <w:spacing w:after="0" w:line="240" w:lineRule="auto"/>
                  <w:ind w:left="-414" w:hanging="720"/>
                  <w:jc w:val="both"/>
                </w:pPr>
              </w:pPrChange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-накопитель используется техническим специалистом для переноса </w:t>
            </w:r>
            <w:del w:id="1137" w:author="Саламадина Дарья Олеговна" w:date="2016-11-01T12:47:00Z">
              <w:r w:rsidRPr="001249DA" w:rsidDel="000F46E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>закрытого</w:delText>
              </w:r>
            </w:del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ключа </w:t>
            </w:r>
            <w:del w:id="1138" w:author="Саламадина Дарья Олеговна" w:date="2016-11-01T12:47:00Z">
              <w:r w:rsidRPr="001249DA" w:rsidDel="000F46E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 xml:space="preserve">расшифровки </w:delText>
              </w:r>
            </w:del>
            <w:ins w:id="1139" w:author="Саламадина Дарья Олеговна" w:date="2016-11-01T12:47:00Z">
              <w:r w:rsidR="000F46E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доступа </w:t>
              </w:r>
              <w:proofErr w:type="gramStart"/>
              <w:r w:rsidR="000F46E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</w:t>
              </w:r>
              <w:proofErr w:type="gramEnd"/>
              <w:r w:rsidR="000F46E6" w:rsidRPr="001249D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</w:t>
              </w:r>
            </w:ins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КИМ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del w:id="1140" w:author="Саламадина Дарья Олеговна" w:date="2016-11-01T12:47:00Z">
              <w:r w:rsidR="0040277E" w:rsidRPr="001249DA" w:rsidDel="000F46E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>ш</w:delText>
              </w:r>
              <w:r w:rsidRPr="001249DA" w:rsidDel="000F46E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 xml:space="preserve">таба </w:delText>
              </w:r>
            </w:del>
            <w:ins w:id="1141" w:author="Саламадина Дарья Олеговна" w:date="2016-11-01T12:47:00Z">
              <w:r w:rsidR="000F46E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Ш</w:t>
              </w:r>
              <w:r w:rsidR="000F46E6" w:rsidRPr="001249D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таба </w:t>
              </w:r>
            </w:ins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</w:t>
            </w:r>
            <w:ins w:id="1142" w:author="Саламадина Дарья Олеговна" w:date="2016-11-01T12:47:00Z">
              <w:r w:rsidR="000F46E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, </w:t>
              </w:r>
              <w:r w:rsidR="000F46E6" w:rsidRPr="000F46E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а также для переноса актов технической готовности и журналов печати в Штаб ППЭ.</w:t>
              </w:r>
            </w:ins>
            <w:del w:id="1143" w:author="Саламадина Дарья Олеговна" w:date="2016-11-01T12:47:00Z">
              <w:r w:rsidRPr="001249DA" w:rsidDel="000F46E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>.</w:delText>
              </w:r>
            </w:del>
          </w:p>
        </w:tc>
      </w:tr>
      <w:tr w:rsidR="00DB6CE6" w:rsidRPr="001249DA" w14:paraId="15C5CC00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D1495E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47AF" w14:textId="6CF85369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15E814" w14:textId="608F5108" w:rsidR="00DB6CE6" w:rsidRPr="001249DA" w:rsidRDefault="00DB6CE6" w:rsidP="00DB6CE6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C75297F" w14:textId="7509315F" w:rsidR="00DB6CE6" w:rsidRPr="001249DA" w:rsidRDefault="00DB6CE6" w:rsidP="00DB6CE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танциях печати КИМ.</w:t>
            </w:r>
          </w:p>
        </w:tc>
      </w:tr>
      <w:tr w:rsidR="00C75639" w:rsidRPr="001249DA" w14:paraId="0232B487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02FCDD3" w14:textId="77777777"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лазерный принтер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0FD7" w14:textId="77777777"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846C11" w14:textId="4A5FD6CC" w:rsidR="00C75639" w:rsidRPr="001249DA" w:rsidRDefault="00C75639" w:rsidP="00B95DA3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принтера, используемого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танции печати КИМ</w:t>
            </w:r>
          </w:p>
        </w:tc>
      </w:tr>
    </w:tbl>
    <w:p w14:paraId="6E44452E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1EE103" w14:textId="77777777" w:rsidR="00C75639" w:rsidRPr="001249DA" w:rsidRDefault="00C75639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AFED7" w14:textId="49E85469" w:rsidR="00C75639" w:rsidRPr="001249DA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печати КИМ.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окончания использования рабочей станции при проведении ЕГЭ запрещается.</w:t>
      </w:r>
    </w:p>
    <w:p w14:paraId="55FF5446" w14:textId="0171FC36" w:rsidR="00743DB5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лучае применения технологии сканирования.</w:t>
      </w:r>
    </w:p>
    <w:p w14:paraId="0152CD93" w14:textId="77777777" w:rsidR="00743DB5" w:rsidRDefault="00743D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B51FF3E" w14:textId="099F631A" w:rsidR="00DB6CE6" w:rsidRPr="001249DA" w:rsidRDefault="00DB6CE6">
      <w:pPr>
        <w:pStyle w:val="11"/>
      </w:pPr>
      <w:bookmarkStart w:id="1144" w:name="_Toc438199176"/>
      <w:bookmarkStart w:id="1145" w:name="_Toc464653537"/>
      <w:r w:rsidRPr="001249DA">
        <w:lastRenderedPageBreak/>
        <w:t xml:space="preserve">Приложение </w:t>
      </w:r>
      <w:del w:id="1146" w:author="Саламадина Дарья Олеговна" w:date="2016-10-19T15:14:00Z">
        <w:r w:rsidRPr="001249DA" w:rsidDel="003A6926">
          <w:delText>9</w:delText>
        </w:r>
      </w:del>
      <w:ins w:id="1147" w:author="Саламадина Дарья Олеговна" w:date="2016-10-19T15:14:00Z">
        <w:r w:rsidR="003A6926">
          <w:t>7</w:t>
        </w:r>
      </w:ins>
      <w:r w:rsidRPr="001249DA">
        <w:t>.  Системные характеристики аппаратно-программного обеспечения Штаба ППЭ</w:t>
      </w:r>
      <w:bookmarkEnd w:id="1144"/>
      <w:bookmarkEnd w:id="1145"/>
    </w:p>
    <w:p w14:paraId="74A4402F" w14:textId="05C13A6F" w:rsidR="00DB6CE6" w:rsidRPr="001249DA" w:rsidRDefault="00DB6CE6" w:rsidP="00DB6C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</w:t>
      </w:r>
      <w:r w:rsidR="00C75639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Основные технические требования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ринтеру, установленному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лучае, если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удиториям производится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</w:p>
    <w:p w14:paraId="5C3F49A0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3135"/>
        <w:gridCol w:w="3131"/>
      </w:tblGrid>
      <w:tr w:rsidR="00DB6CE6" w:rsidRPr="001249DA" w14:paraId="0D2439C1" w14:textId="77777777" w:rsidTr="00EB09D0">
        <w:trPr>
          <w:jc w:val="center"/>
        </w:trPr>
        <w:tc>
          <w:tcPr>
            <w:tcW w:w="3411" w:type="dxa"/>
          </w:tcPr>
          <w:p w14:paraId="02F8776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Устройство</w:t>
            </w:r>
          </w:p>
        </w:tc>
        <w:tc>
          <w:tcPr>
            <w:tcW w:w="3135" w:type="dxa"/>
          </w:tcPr>
          <w:p w14:paraId="1108D8E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Характеристика</w:t>
            </w:r>
          </w:p>
        </w:tc>
        <w:tc>
          <w:tcPr>
            <w:tcW w:w="3131" w:type="dxa"/>
          </w:tcPr>
          <w:p w14:paraId="1B75B16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Требование</w:t>
            </w:r>
          </w:p>
        </w:tc>
      </w:tr>
      <w:tr w:rsidR="00DB6CE6" w:rsidRPr="001249DA" w14:paraId="440237BB" w14:textId="77777777" w:rsidTr="00EB09D0">
        <w:trPr>
          <w:jc w:val="center"/>
        </w:trPr>
        <w:tc>
          <w:tcPr>
            <w:tcW w:w="3411" w:type="dxa"/>
          </w:tcPr>
          <w:p w14:paraId="41C8597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Принтер для печати сопроводительной документации</w:t>
            </w:r>
          </w:p>
        </w:tc>
        <w:tc>
          <w:tcPr>
            <w:tcW w:w="3135" w:type="dxa"/>
          </w:tcPr>
          <w:p w14:paraId="3E1CCE1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максимальный формат </w:t>
            </w:r>
          </w:p>
        </w:tc>
        <w:tc>
          <w:tcPr>
            <w:tcW w:w="3131" w:type="dxa"/>
          </w:tcPr>
          <w:p w14:paraId="721C555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A4 </w:t>
            </w:r>
          </w:p>
        </w:tc>
      </w:tr>
      <w:tr w:rsidR="00DB6CE6" w:rsidRPr="001249DA" w14:paraId="1E40EF00" w14:textId="77777777" w:rsidTr="00EB09D0">
        <w:trPr>
          <w:jc w:val="center"/>
        </w:trPr>
        <w:tc>
          <w:tcPr>
            <w:tcW w:w="3411" w:type="dxa"/>
          </w:tcPr>
          <w:p w14:paraId="2420CE0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198D059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печати</w:t>
            </w:r>
          </w:p>
        </w:tc>
        <w:tc>
          <w:tcPr>
            <w:tcW w:w="3131" w:type="dxa"/>
          </w:tcPr>
          <w:p w14:paraId="521C2EE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черно-белая</w:t>
            </w:r>
          </w:p>
        </w:tc>
      </w:tr>
      <w:tr w:rsidR="00DB6CE6" w:rsidRPr="001249DA" w14:paraId="34BC64B9" w14:textId="77777777" w:rsidTr="00EB09D0">
        <w:trPr>
          <w:jc w:val="center"/>
        </w:trPr>
        <w:tc>
          <w:tcPr>
            <w:tcW w:w="3411" w:type="dxa"/>
          </w:tcPr>
          <w:p w14:paraId="3C1D8F9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551B783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технология печати</w:t>
            </w:r>
          </w:p>
        </w:tc>
        <w:tc>
          <w:tcPr>
            <w:tcW w:w="3131" w:type="dxa"/>
          </w:tcPr>
          <w:p w14:paraId="19DFAB5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лазерная</w:t>
            </w:r>
          </w:p>
        </w:tc>
      </w:tr>
      <w:tr w:rsidR="00DB6CE6" w:rsidRPr="001249DA" w14:paraId="71544408" w14:textId="77777777" w:rsidTr="00EB09D0">
        <w:trPr>
          <w:jc w:val="center"/>
        </w:trPr>
        <w:tc>
          <w:tcPr>
            <w:tcW w:w="3411" w:type="dxa"/>
          </w:tcPr>
          <w:p w14:paraId="3A70D15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151AEE8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3131" w:type="dxa"/>
          </w:tcPr>
          <w:p w14:paraId="453DDD0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настольный</w:t>
            </w:r>
          </w:p>
        </w:tc>
      </w:tr>
      <w:tr w:rsidR="00DB6CE6" w:rsidRPr="001249DA" w14:paraId="55045B94" w14:textId="77777777" w:rsidTr="00EB09D0">
        <w:trPr>
          <w:jc w:val="center"/>
        </w:trPr>
        <w:tc>
          <w:tcPr>
            <w:tcW w:w="3411" w:type="dxa"/>
          </w:tcPr>
          <w:p w14:paraId="48C2CA7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73DEE05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автоматическая двусторонняя печать</w:t>
            </w:r>
          </w:p>
        </w:tc>
        <w:tc>
          <w:tcPr>
            <w:tcW w:w="3131" w:type="dxa"/>
          </w:tcPr>
          <w:p w14:paraId="48508B7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DB6CE6" w:rsidRPr="001249DA" w14:paraId="7AEF7E3A" w14:textId="77777777" w:rsidTr="00EB09D0">
        <w:trPr>
          <w:jc w:val="center"/>
        </w:trPr>
        <w:tc>
          <w:tcPr>
            <w:tcW w:w="3411" w:type="dxa"/>
          </w:tcPr>
          <w:p w14:paraId="233A31C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0A957B0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максимальное разрешение для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/б печати</w:t>
            </w:r>
          </w:p>
        </w:tc>
        <w:tc>
          <w:tcPr>
            <w:tcW w:w="3131" w:type="dxa"/>
          </w:tcPr>
          <w:p w14:paraId="239DE1E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600x600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dpi</w:t>
            </w:r>
            <w:proofErr w:type="spellEnd"/>
          </w:p>
        </w:tc>
      </w:tr>
      <w:tr w:rsidR="00DB6CE6" w:rsidRPr="001249DA" w14:paraId="16F4E3FE" w14:textId="77777777" w:rsidTr="00EB09D0">
        <w:trPr>
          <w:jc w:val="center"/>
        </w:trPr>
        <w:tc>
          <w:tcPr>
            <w:tcW w:w="3411" w:type="dxa"/>
          </w:tcPr>
          <w:p w14:paraId="50CA832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041795B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скорость печати</w:t>
            </w:r>
          </w:p>
        </w:tc>
        <w:tc>
          <w:tcPr>
            <w:tcW w:w="3131" w:type="dxa"/>
          </w:tcPr>
          <w:p w14:paraId="17D6653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10 </w:t>
            </w:r>
            <w:proofErr w:type="spellStart"/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</w:t>
            </w:r>
            <w:proofErr w:type="spellEnd"/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/мин (ч/б А4)</w:t>
            </w:r>
          </w:p>
        </w:tc>
      </w:tr>
      <w:tr w:rsidR="00DB6CE6" w:rsidRPr="001249DA" w14:paraId="6340773B" w14:textId="77777777" w:rsidTr="00EB09D0">
        <w:trPr>
          <w:jc w:val="center"/>
        </w:trPr>
        <w:tc>
          <w:tcPr>
            <w:tcW w:w="3411" w:type="dxa"/>
          </w:tcPr>
          <w:p w14:paraId="4BDB3CE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34BD05A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подача бумаги</w:t>
            </w:r>
          </w:p>
        </w:tc>
        <w:tc>
          <w:tcPr>
            <w:tcW w:w="3131" w:type="dxa"/>
          </w:tcPr>
          <w:p w14:paraId="528F6C7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100 листов</w:t>
            </w:r>
          </w:p>
        </w:tc>
      </w:tr>
      <w:tr w:rsidR="00DB6CE6" w:rsidRPr="001249DA" w14:paraId="5AD3D613" w14:textId="77777777" w:rsidTr="00EB09D0">
        <w:trPr>
          <w:jc w:val="center"/>
        </w:trPr>
        <w:tc>
          <w:tcPr>
            <w:tcW w:w="3411" w:type="dxa"/>
          </w:tcPr>
          <w:p w14:paraId="3B2AEB2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788BED0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памяти</w:t>
            </w:r>
          </w:p>
        </w:tc>
        <w:tc>
          <w:tcPr>
            <w:tcW w:w="3131" w:type="dxa"/>
          </w:tcPr>
          <w:p w14:paraId="2B11897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64 Мб</w:t>
            </w:r>
          </w:p>
        </w:tc>
      </w:tr>
    </w:tbl>
    <w:p w14:paraId="0BC87F0E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25BF01FF" w14:textId="1476D923" w:rsidR="00DB6CE6" w:rsidRPr="001249DA" w:rsidRDefault="00DB6CE6">
      <w:pPr>
        <w:pStyle w:val="11"/>
      </w:pPr>
      <w:bookmarkStart w:id="1148" w:name="_Toc438199178"/>
      <w:bookmarkStart w:id="1149" w:name="_Toc464653538"/>
      <w:r w:rsidRPr="001249DA">
        <w:lastRenderedPageBreak/>
        <w:t xml:space="preserve">Приложение </w:t>
      </w:r>
      <w:del w:id="1150" w:author="Саламадина Дарья Олеговна" w:date="2016-10-19T15:15:00Z">
        <w:r w:rsidRPr="001249DA" w:rsidDel="003A6926">
          <w:delText>10</w:delText>
        </w:r>
      </w:del>
      <w:ins w:id="1151" w:author="Саламадина Дарья Олеговна" w:date="2016-10-19T15:15:00Z">
        <w:r w:rsidR="003A6926">
          <w:t>8</w:t>
        </w:r>
      </w:ins>
      <w:r w:rsidRPr="001249DA">
        <w:t>. Примерный перечень часто используемых при проведении ЕГЭ документов, удостоверяющих личность</w:t>
      </w:r>
      <w:bookmarkEnd w:id="1148"/>
      <w:bookmarkEnd w:id="1149"/>
    </w:p>
    <w:p w14:paraId="2BBC592C" w14:textId="77777777" w:rsidR="00DB6CE6" w:rsidRPr="001249DA" w:rsidRDefault="00DB6CE6" w:rsidP="00DB6C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B5B609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граждан Российской Федерации</w:t>
      </w:r>
    </w:p>
    <w:p w14:paraId="1D157B4C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27C82F" w14:textId="7705E7A1" w:rsidR="00DB6CE6" w:rsidRPr="001249DA" w:rsidRDefault="00DB6CE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гражданина Российской Федерации,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</w:t>
      </w:r>
      <w:ins w:id="1152" w:author="Саламадина Дарья Олеговна" w:date="2016-10-12T15:37:00Z">
        <w:r w:rsid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(</w:t>
        </w:r>
        <w:r w:rsidR="007C090C" w:rsidRP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форма </w:t>
        </w:r>
      </w:ins>
      <w:ins w:id="1153" w:author="Саламадина Дарья Олеговна" w:date="2016-10-12T15:38:00Z">
        <w:r w:rsid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2П «В</w:t>
        </w:r>
      </w:ins>
      <w:ins w:id="1154" w:author="Саламадина Дарья Олеговна" w:date="2016-10-12T15:37:00Z">
        <w:r w:rsidR="007C090C" w:rsidRP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ременно</w:t>
        </w:r>
      </w:ins>
      <w:ins w:id="1155" w:author="Саламадина Дарья Олеговна" w:date="2016-10-12T15:38:00Z">
        <w:r w:rsid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</w:t>
        </w:r>
      </w:ins>
      <w:ins w:id="1156" w:author="Саламадина Дарья Олеговна" w:date="2016-10-12T15:37:00Z">
        <w:r w:rsidR="007C090C" w:rsidRP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удостоверени</w:t>
        </w:r>
      </w:ins>
      <w:ins w:id="1157" w:author="Саламадина Дарья Олеговна" w:date="2016-10-12T15:38:00Z">
        <w:r w:rsid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</w:t>
        </w:r>
      </w:ins>
      <w:ins w:id="1158" w:author="Саламадина Дарья Олеговна" w:date="2016-10-12T15:37:00Z">
        <w:r w:rsid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 w:rsidR="007C090C" w:rsidRP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личности гражданина </w:t>
        </w:r>
        <w:r w:rsid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</w:t>
        </w:r>
        <w:r w:rsidR="007C090C" w:rsidRP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оссийской </w:t>
        </w:r>
        <w:r w:rsid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</w:t>
        </w:r>
        <w:r w:rsidR="007C090C" w:rsidRP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едерации</w:t>
        </w:r>
      </w:ins>
      <w:ins w:id="1159" w:author="Саламадина Дарья Олеговна" w:date="2016-10-12T15:39:00Z">
        <w:r w:rsidR="007C090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»)</w:t>
        </w:r>
      </w:ins>
      <w:r w:rsidR="007C090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D37880A" w14:textId="651572E2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Паспорт гражданина Российской Федерации для выезда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ъезда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оссийскую Федерацию,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 (заграничный);</w:t>
      </w:r>
    </w:p>
    <w:p w14:paraId="566AE716" w14:textId="77777777"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Дипломатический паспорт;</w:t>
      </w:r>
    </w:p>
    <w:p w14:paraId="5E300FC8" w14:textId="77777777"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Служебный паспорт;</w:t>
      </w:r>
    </w:p>
    <w:p w14:paraId="74DA4EDC" w14:textId="77777777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Удостоверение личности военнослужащего; </w:t>
      </w:r>
    </w:p>
    <w:p w14:paraId="76103AA4" w14:textId="0B25026A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Временное удостоверение личности гражданина Российской Федерации, выдаваемое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оформления паспорта.</w:t>
      </w:r>
    </w:p>
    <w:p w14:paraId="67A694FF" w14:textId="77777777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AED85E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иностранных граждан</w:t>
      </w:r>
    </w:p>
    <w:p w14:paraId="5AAF9744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4AF521" w14:textId="19F4F8C5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иностранного гражданина либо иной документ, установленный федеральным законом или признаваемый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иностранного гражданина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FAABC44" w14:textId="388D15BE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Разрешение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ременное проживание;</w:t>
      </w:r>
    </w:p>
    <w:p w14:paraId="34056F45" w14:textId="0B33565E"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14:paraId="4F8A797D" w14:textId="3843A58A"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гражданства.</w:t>
      </w:r>
    </w:p>
    <w:p w14:paraId="0E639EEF" w14:textId="77777777"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D4E73B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лица без гражданства</w:t>
      </w:r>
    </w:p>
    <w:p w14:paraId="68B782F2" w14:textId="77777777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2766D0" w14:textId="20848013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выданный иностранным государством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лица без гражданства;</w:t>
      </w:r>
    </w:p>
    <w:p w14:paraId="79A01ECA" w14:textId="5F510CE4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14:paraId="0ECA1470" w14:textId="3C2D5BAE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4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97EB346" w14:textId="77777777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B0732D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беженцев</w:t>
      </w:r>
    </w:p>
    <w:p w14:paraId="683F4ACE" w14:textId="77777777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25A949" w14:textId="77777777" w:rsidR="00DB6CE6" w:rsidRPr="001249DA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Удостоверение беженца.</w:t>
      </w:r>
    </w:p>
    <w:p w14:paraId="42DC374D" w14:textId="28070C18" w:rsidR="00743DB5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Свидетельство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ассмотрении ходатайства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ризнании гражданина беженцем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Федерации.</w:t>
      </w:r>
      <w:bookmarkStart w:id="1160" w:name="Приложение"/>
    </w:p>
    <w:p w14:paraId="7EA21A6E" w14:textId="77777777"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15426063" w14:textId="6F420A5A" w:rsidR="00DB6CE6" w:rsidRPr="001249DA" w:rsidRDefault="00DB6CE6">
      <w:pPr>
        <w:pStyle w:val="11"/>
      </w:pPr>
      <w:bookmarkStart w:id="1161" w:name="_Toc438199179"/>
      <w:bookmarkStart w:id="1162" w:name="_Toc464653539"/>
      <w:bookmarkEnd w:id="1160"/>
      <w:r w:rsidRPr="001249DA">
        <w:lastRenderedPageBreak/>
        <w:t xml:space="preserve">Приложение </w:t>
      </w:r>
      <w:del w:id="1163" w:author="Саламадина Дарья Олеговна" w:date="2016-10-19T15:15:00Z">
        <w:r w:rsidRPr="001249DA" w:rsidDel="003A6926">
          <w:delText>11</w:delText>
        </w:r>
      </w:del>
      <w:ins w:id="1164" w:author="Саламадина Дарья Олеговна" w:date="2016-10-19T15:15:00Z">
        <w:r w:rsidR="003A6926">
          <w:t>9</w:t>
        </w:r>
      </w:ins>
      <w:r w:rsidRPr="001249DA">
        <w:t>.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Pr="001249DA">
        <w:t>роведения  экзамена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ностранному языку</w:t>
      </w:r>
      <w:r w:rsidR="0040277E" w:rsidRPr="001249DA">
        <w:t xml:space="preserve"> с</w:t>
      </w:r>
      <w:r w:rsidR="0040277E">
        <w:t> </w:t>
      </w:r>
      <w:r w:rsidR="0040277E" w:rsidRPr="001249DA">
        <w:t>в</w:t>
      </w:r>
      <w:r w:rsidRPr="001249DA">
        <w:t>ключенным разделом «Говорение»</w:t>
      </w:r>
      <w:bookmarkEnd w:id="1161"/>
      <w:bookmarkEnd w:id="1162"/>
    </w:p>
    <w:p w14:paraId="2E788085" w14:textId="258BA435" w:rsidR="00DB6CE6" w:rsidRPr="001249DA" w:rsidRDefault="00DB6CE6">
      <w:pPr>
        <w:pStyle w:val="2"/>
        <w:numPr>
          <w:ilvl w:val="0"/>
          <w:numId w:val="16"/>
        </w:numPr>
      </w:pPr>
      <w:bookmarkStart w:id="1165" w:name="_Toc404247094"/>
      <w:bookmarkStart w:id="1166" w:name="_Toc438199180"/>
      <w:bookmarkStart w:id="1167" w:name="_Toc464653540"/>
      <w:r w:rsidRPr="001249DA">
        <w:t>Особенности подготовки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даче экзамена</w:t>
      </w:r>
      <w:bookmarkEnd w:id="1165"/>
      <w:bookmarkEnd w:id="1166"/>
      <w:bookmarkEnd w:id="1167"/>
    </w:p>
    <w:p w14:paraId="5FE73DE3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устного экзамена используется два типа аудиторий:</w:t>
      </w:r>
    </w:p>
    <w:p w14:paraId="453E29EC" w14:textId="4C7A465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подготовки,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оторой участник ЕГЭ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заполняет бланк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жидает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своей очереди сдачи экзамена (в качестве аудиторий подготовки можно использовать обычные аудитории для сдачи ЕГЭ, дополнительное оборудование для них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ребуется);</w:t>
      </w:r>
    </w:p>
    <w:p w14:paraId="7CDB1141" w14:textId="23D4EA9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отвечает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КИМ (в аудитории проведения должны быть подготовлены компьютеры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программным обеспечением (далее – ПО) рабочего места участника ЕГЭ (далее – Станция записи ответов).</w:t>
      </w:r>
      <w:proofErr w:type="gramEnd"/>
    </w:p>
    <w:p w14:paraId="7B31F899" w14:textId="11B91491"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аудиторий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участники ЕГЭ заходят группами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при этом следующая группа участников ЕГЭ заходит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только после того, как выполнение экзаменационной работы завершили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все участники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редыдущей группы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71B0DE0" w14:textId="0D49A02F" w:rsidR="00DB6CE6" w:rsidRPr="001249DA" w:rsidRDefault="00DB6CE6">
      <w:pPr>
        <w:pStyle w:val="2"/>
        <w:numPr>
          <w:ilvl w:val="0"/>
          <w:numId w:val="16"/>
        </w:numPr>
      </w:pPr>
      <w:bookmarkStart w:id="1168" w:name="_Toc438199181"/>
      <w:bookmarkStart w:id="1169" w:name="_Toc464653541"/>
      <w:r w:rsidRPr="001249DA">
        <w:t>Продолжительность выполнения экзаменационной работы</w:t>
      </w:r>
      <w:bookmarkEnd w:id="1168"/>
      <w:bookmarkEnd w:id="1169"/>
    </w:p>
    <w:p w14:paraId="73F033CC" w14:textId="4247447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выполнения экзаменационной работы одним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составляет примерно 15 минут: около 2-х минут подготовительные мероприятия и 13 минут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адания (6 минут – чтение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твету и 7 минут – запись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адание).</w:t>
      </w:r>
    </w:p>
    <w:p w14:paraId="610008C0" w14:textId="67D1296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время нахождения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ревышает 30 минут.</w:t>
      </w:r>
    </w:p>
    <w:p w14:paraId="595CA077" w14:textId="5596218D"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экзамена</w:t>
      </w:r>
      <w:r w:rsidR="0040277E"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ПЭ: 2 часа. Таким образом, через одно рабочее место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могут пройти максимум 4 участника ЕГЭ (последние сдающие проведут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1,5 часа).</w:t>
      </w:r>
    </w:p>
    <w:p w14:paraId="5184D297" w14:textId="2B3D0BFF" w:rsidR="00DB6CE6" w:rsidRPr="001249DA" w:rsidRDefault="00DB6CE6">
      <w:pPr>
        <w:pStyle w:val="2"/>
        <w:numPr>
          <w:ilvl w:val="0"/>
          <w:numId w:val="16"/>
        </w:numPr>
      </w:pPr>
      <w:bookmarkStart w:id="1170" w:name="_Toc438199182"/>
      <w:bookmarkStart w:id="1171" w:name="_Toc464653542"/>
      <w:r w:rsidRPr="001249DA">
        <w:t>Обеспечение</w:t>
      </w:r>
      <w:r w:rsidR="0040277E" w:rsidRPr="001249DA">
        <w:t xml:space="preserve"> и</w:t>
      </w:r>
      <w:r w:rsidR="0040277E">
        <w:t> </w:t>
      </w:r>
      <w:r w:rsidR="0040277E" w:rsidRPr="001249DA">
        <w:t>с</w:t>
      </w:r>
      <w:r w:rsidRPr="001249DA">
        <w:t>остав ЭМ</w:t>
      </w:r>
      <w:bookmarkEnd w:id="1170"/>
      <w:bookmarkEnd w:id="1171"/>
    </w:p>
    <w:p w14:paraId="6F8FD121" w14:textId="19073F7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экзаменационной работы используются электронные КИМ, которые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омпакт-диск,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оставочный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B56DCDD" w14:textId="6DFB563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Доставочный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умажными бланками регистрации устного экзамена.</w:t>
      </w:r>
      <w:proofErr w:type="gramEnd"/>
    </w:p>
    <w:p w14:paraId="4E64107B" w14:textId="0012EDF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доставочные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содержат по 5 ИК,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используются.</w:t>
      </w:r>
    </w:p>
    <w:p w14:paraId="6FD924CF" w14:textId="03A1FD3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использования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 при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сдаче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наличие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 внешнем носителе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ГЭК).</w:t>
      </w:r>
    </w:p>
    <w:p w14:paraId="78660924" w14:textId="2D346EB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убъекты Российской Федерации через специализированный федеральный портал непосредственно перед экзаменом (начиная 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ИМ используется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</w:t>
      </w:r>
    </w:p>
    <w:p w14:paraId="7D79924D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EE874A" w14:textId="4CF10AE6" w:rsidR="00DB6CE6" w:rsidRPr="001249DA" w:rsidRDefault="00DB6CE6">
      <w:pPr>
        <w:pStyle w:val="2"/>
        <w:numPr>
          <w:ilvl w:val="0"/>
          <w:numId w:val="16"/>
        </w:numPr>
      </w:pPr>
      <w:bookmarkStart w:id="1172" w:name="_Toc438199183"/>
      <w:bookmarkStart w:id="1173" w:name="_Toc464653543"/>
      <w:r w:rsidRPr="001249DA">
        <w:lastRenderedPageBreak/>
        <w:t>Процедура сдачи устного экзамена участником ЕГЭ</w:t>
      </w:r>
      <w:bookmarkEnd w:id="1172"/>
      <w:bookmarkEnd w:id="1173"/>
    </w:p>
    <w:p w14:paraId="48C8EA57" w14:textId="55545D1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заданий устной части экзаменационной работы предполагает ответ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монологических высказываний.</w:t>
      </w:r>
    </w:p>
    <w:p w14:paraId="5ED2D7E2" w14:textId="55F1505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выполняет экзаменационную работу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компьютера (ноутбука)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специализированным ПО (Станция записи ответов)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 (далее - рабочее место участника ЕГЭ).</w:t>
      </w:r>
      <w:proofErr w:type="gramEnd"/>
    </w:p>
    <w:p w14:paraId="59B0CF7E" w14:textId="62CE901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Средствами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мониторе компьютера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отображается текст задания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аписываются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ответы участника ЕГЭ.</w:t>
      </w:r>
      <w:r w:rsidRPr="001249DA" w:rsidDel="00A33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взаимодействует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амостоятельно, участие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при этом минимально (инициализация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авершение процесса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О).</w:t>
      </w:r>
    </w:p>
    <w:p w14:paraId="138E1221" w14:textId="53B069FA" w:rsidR="00DB6CE6" w:rsidRPr="001249DA" w:rsidRDefault="00DB6CE6">
      <w:pPr>
        <w:pStyle w:val="2"/>
        <w:numPr>
          <w:ilvl w:val="0"/>
          <w:numId w:val="16"/>
        </w:numPr>
      </w:pPr>
      <w:bookmarkStart w:id="1174" w:name="_Toc404247099"/>
      <w:bookmarkStart w:id="1175" w:name="_Toc438199184"/>
      <w:bookmarkStart w:id="1176" w:name="_Toc464653544"/>
      <w:r w:rsidRPr="001249DA">
        <w:t>Инструкция для технического специалиста ППЭ</w:t>
      </w:r>
      <w:bookmarkEnd w:id="1174"/>
      <w:bookmarkEnd w:id="1175"/>
      <w:bookmarkEnd w:id="1176"/>
    </w:p>
    <w:p w14:paraId="4C5A390E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</w:p>
    <w:p w14:paraId="3C4BA959" w14:textId="0231D0C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del w:id="1177" w:author="Саламадина Дарья Олеговна" w:date="2016-11-01T12:58:00Z">
        <w:r w:rsidRPr="001249DA" w:rsidDel="00772B1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рабочих </w:delText>
        </w:r>
      </w:del>
      <w:ins w:id="1178" w:author="Саламадина Дарья Олеговна" w:date="2016-11-01T12:58:00Z">
        <w:r w:rsidR="00772B1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календарных</w:t>
        </w:r>
        <w:r w:rsidR="00772B1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14:paraId="3DAC9E50" w14:textId="51B2501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 записи ответов;</w:t>
      </w:r>
    </w:p>
    <w:p w14:paraId="22423AE1" w14:textId="4C22D3C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ins w:id="1179" w:author="Саламадина Дарья Олеговна" w:date="2016-11-01T12:58:00Z">
        <w:r w:rsidR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  <w:del w:id="1180" w:author="Саламадина Дарья Олеговна" w:date="2016-11-01T12:58:00Z">
        <w:r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.</w:delText>
        </w:r>
      </w:del>
    </w:p>
    <w:p w14:paraId="3631A2DD" w14:textId="77777777" w:rsidR="00772B1F" w:rsidRPr="00772B1F" w:rsidRDefault="00772B1F" w:rsidP="00772B1F">
      <w:pPr>
        <w:spacing w:after="0" w:line="240" w:lineRule="auto"/>
        <w:ind w:left="709"/>
        <w:jc w:val="both"/>
        <w:rPr>
          <w:ins w:id="1181" w:author="Саламадина Дарья Олеговна" w:date="2016-11-01T12:59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182" w:author="Саламадина Дарья Олеговна" w:date="2016-11-01T12:59:00Z">
        <w:r w:rsidRPr="00772B1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инструкции для участников ЕГЭ по использованию программного обеспечения сдачи устного экзамена по иностранным языкам;</w:t>
        </w:r>
      </w:ins>
    </w:p>
    <w:p w14:paraId="2941D99E" w14:textId="77777777" w:rsidR="00772B1F" w:rsidRPr="00772B1F" w:rsidRDefault="00772B1F" w:rsidP="00772B1F">
      <w:pPr>
        <w:spacing w:after="0" w:line="240" w:lineRule="auto"/>
        <w:ind w:left="709"/>
        <w:jc w:val="both"/>
        <w:rPr>
          <w:ins w:id="1183" w:author="Саламадина Дарья Олеговна" w:date="2016-11-01T12:59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184" w:author="Саламадина Дарья Олеговна" w:date="2016-11-01T12:59:00Z">
        <w:r w:rsidRPr="00772B1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информацию о номерах аудиторий, количестве рабочих станций по каждому предмету и типу рассадки (ОВЗ или </w:t>
        </w:r>
        <w:proofErr w:type="gramStart"/>
        <w:r w:rsidRPr="00772B1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стандартная</w:t>
        </w:r>
        <w:proofErr w:type="gramEnd"/>
        <w:r w:rsidRPr="00772B1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);</w:t>
        </w:r>
      </w:ins>
    </w:p>
    <w:p w14:paraId="4C058511" w14:textId="77777777" w:rsidR="00772B1F" w:rsidRDefault="00772B1F" w:rsidP="00772B1F">
      <w:pPr>
        <w:spacing w:after="0" w:line="240" w:lineRule="auto"/>
        <w:ind w:left="709"/>
        <w:jc w:val="both"/>
        <w:rPr>
          <w:ins w:id="1185" w:author="Саламадина Дарья Олеговна" w:date="2016-11-01T12:59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186" w:author="Саламадина Дарья Олеговна" w:date="2016-11-01T12:59:00Z">
        <w:r w:rsidRPr="00772B1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ППЭ-01-01-У «Протокол технической готовности ППЭ к экзамену в устной форме».</w:t>
        </w:r>
      </w:ins>
    </w:p>
    <w:p w14:paraId="61D99F14" w14:textId="0ACEAA81" w:rsidR="00DB6CE6" w:rsidRPr="001249DA" w:rsidRDefault="00DB6CE6" w:rsidP="00772B1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14:paraId="74B8BE32" w14:textId="2BE105D2" w:rsidR="00DB6CE6" w:rsidRPr="001249DA" w:rsidRDefault="00DB6CE6" w:rsidP="00DB6CE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резервных компьютеров (ноутбуков), предъявляемым минимальным требованиям;</w:t>
      </w:r>
    </w:p>
    <w:p w14:paraId="6E656EA2" w14:textId="5BB73CF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проведения гарнитурами: наушниками (закрытого типа акустического оформления)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икрофоном, рекомендуется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подготовить одну дополнительную гарнитуру, которая будет использоваться при инструктаже участников ЕГЭ;</w:t>
      </w:r>
    </w:p>
    <w:p w14:paraId="44524166" w14:textId="3136196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14:paraId="22A3CC55" w14:textId="7D833B3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14:paraId="00E2B066" w14:textId="7E30D46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14:paraId="1395F287" w14:textId="1596CE9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работоспособность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14:paraId="7A85E4BB" w14:textId="1A95593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14:paraId="7DA4CE68" w14:textId="7878DDD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отображения демонстрационных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сех рабочих местах участников ЕГЭ. </w:t>
      </w:r>
    </w:p>
    <w:p w14:paraId="368F66B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дополнительное оборудование, необходимое для проведения устного экзамена:</w:t>
      </w:r>
    </w:p>
    <w:p w14:paraId="36653D59" w14:textId="40BF396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 для переноса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акже для доставки </w:t>
      </w:r>
      <w:ins w:id="1187" w:author="Саламадина Дарья Олеговна" w:date="2016-11-01T12:59:00Z">
        <w:r w:rsidR="00772B1F" w:rsidRPr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электронных акта технической готовности и журнала проведения устного экзамена со всех рабочих станций участников ЕГЭ всех аудиторий ППЭ для передачи в систему мониторинга готовности ППЭ с помощью рабочей станции в Штабе ППЭ и для доставки 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аудиозаписей устных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экзаменационной работы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</w:t>
      </w:r>
      <w:del w:id="1188" w:author="Саламадина Дарья Олеговна" w:date="2016-11-01T12:59:00Z">
        <w:r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в случае, если указанные </w:delText>
        </w:r>
      </w:del>
      <w:ins w:id="1189" w:author="Саламадина Дарья Олеговна" w:date="2016-11-01T12:59:00Z">
        <w:r w:rsidR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</w:t>
      </w:r>
      <w:ins w:id="1190" w:author="Саламадина Дарья Олеговна" w:date="2016-11-01T12:59:00Z">
        <w:r w:rsidR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,</w:t>
        </w:r>
        <w:r w:rsidR="00772B1F" w:rsidRPr="00772B1F">
          <w:t xml:space="preserve"> </w:t>
        </w:r>
        <w:r w:rsidR="00772B1F" w:rsidRPr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предназначенные для доставки аудиозаписей могут быть </w:t>
        </w:r>
        <w:proofErr w:type="gramStart"/>
        <w:r w:rsidR="00772B1F" w:rsidRPr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предоставлены РЦОИ</w:t>
        </w:r>
      </w:ins>
      <w:ins w:id="1191" w:author="Саламадина Дарья Олеговна" w:date="2016-11-01T13:00:00Z">
        <w:r w:rsidR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и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del w:id="1192" w:author="Саламадина Дарья Олеговна" w:date="2016-11-01T13:00:00Z">
        <w:r w:rsidR="0040277E"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не</w:delText>
        </w:r>
        <w:r w:rsidR="0040277E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б</w:delText>
        </w:r>
        <w:r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удут 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доставлены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проведения экзамена);</w:t>
      </w:r>
    </w:p>
    <w:p w14:paraId="64EF4D41" w14:textId="6517F08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возникновения проблем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тационарному каналу связи;</w:t>
      </w:r>
    </w:p>
    <w:p w14:paraId="4B73B338" w14:textId="0381C84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устных ответов участников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работоспособность; резервный внешний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аждую аудиторию проведения для использования при инструктаже участников ЕГЭ </w:t>
      </w:r>
      <w:r w:rsidR="000C3C4B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организаторами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30AF47CE" w14:textId="030A0A5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езервную </w:t>
      </w:r>
      <w:ins w:id="1193" w:author="Саламадина Дарья Олеговна" w:date="2016-11-01T13:00:00Z">
        <w:r w:rsidR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рабочую 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14:paraId="49671B5C" w14:textId="77777777" w:rsidR="00772B1F" w:rsidRDefault="00772B1F" w:rsidP="00DB6CE6">
      <w:pPr>
        <w:spacing w:after="0" w:line="240" w:lineRule="auto"/>
        <w:ind w:firstLine="709"/>
        <w:jc w:val="both"/>
        <w:rPr>
          <w:ins w:id="1194" w:author="Саламадина Дарья Олеговна" w:date="2016-11-01T13:00:00Z"/>
          <w:rFonts w:ascii="Times New Roman" w:eastAsia="Calibri" w:hAnsi="Times New Roman" w:cs="Times New Roman"/>
          <w:sz w:val="26"/>
          <w:szCs w:val="26"/>
          <w:lang w:eastAsia="ru-RU"/>
        </w:rPr>
      </w:pPr>
      <w:ins w:id="1195" w:author="Саламадина Дарья Олеговна" w:date="2016-11-01T13:00:00Z">
        <w:r w:rsidRPr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Передать статус о завершении технической подготовки в систему мониторинга готовности ППЭ с помощью рабочей станции в штабе ППЭ.</w:t>
        </w:r>
      </w:ins>
    </w:p>
    <w:p w14:paraId="4F628938" w14:textId="4CED909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Техническая подготовка ППЭ должна быть завершена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ва </w:t>
      </w:r>
      <w:del w:id="1196" w:author="Саламадина Дарья Олеговна" w:date="2016-11-01T13:00:00Z">
        <w:r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рабочих 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14:paraId="12370BF4" w14:textId="1C101E49" w:rsidR="00DB6CE6" w:rsidRPr="00772B1F" w:rsidRDefault="00772B1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197" w:author="Саламадина Дарья Олеговна" w:date="2016-11-01T13:01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</w:pPr>
      <w:ins w:id="1198" w:author="Саламадина Дарья Олеговна" w:date="2016-11-01T13:00:00Z">
        <w:r w:rsidRPr="00772B1F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  <w:rPrChange w:id="1199" w:author="Саламадина Дарья Олеговна" w:date="2016-11-01T13:0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t xml:space="preserve">Не </w:t>
        </w:r>
        <w:proofErr w:type="gramStart"/>
        <w:r w:rsidRPr="00772B1F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  <w:rPrChange w:id="1200" w:author="Саламадина Дарья Олеговна" w:date="2016-11-01T13:0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t>позднее</w:t>
        </w:r>
        <w:proofErr w:type="gramEnd"/>
        <w:r w:rsidRPr="00772B1F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  <w:rPrChange w:id="1201" w:author="Саламадина Дарья Олеговна" w:date="2016-11-01T13:0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t xml:space="preserve"> чем </w:t>
        </w:r>
      </w:ins>
      <w:del w:id="1202" w:author="Саламадина Дарья Олеговна" w:date="2016-11-01T13:00:00Z">
        <w:r w:rsidR="00DB6CE6" w:rsidRPr="00772B1F" w:rsidDel="00772B1F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  <w:rPrChange w:id="1203" w:author="Саламадина Дарья Олеговна" w:date="2016-11-01T13:0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delText>За</w:delText>
        </w:r>
      </w:del>
      <w:r w:rsidR="00DB6CE6" w:rsidRPr="00772B1F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204" w:author="Саламадина Дарья Олеговна" w:date="2016-11-01T13:01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 xml:space="preserve"> один </w:t>
      </w:r>
      <w:del w:id="1205" w:author="Саламадина Дарья Олеговна" w:date="2016-11-01T13:00:00Z">
        <w:r w:rsidR="00DB6CE6" w:rsidRPr="00772B1F" w:rsidDel="00772B1F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  <w:rPrChange w:id="1206" w:author="Саламадина Дарья Олеговна" w:date="2016-11-01T13:01:00Z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rPrChange>
          </w:rPr>
          <w:delText xml:space="preserve">рабочий </w:delText>
        </w:r>
      </w:del>
      <w:r w:rsidR="00DB6CE6" w:rsidRPr="00772B1F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207" w:author="Саламадина Дарья Олеговна" w:date="2016-11-01T13:01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>день</w:t>
      </w:r>
      <w:r w:rsidR="0040277E" w:rsidRPr="00772B1F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208" w:author="Саламадина Дарья Олеговна" w:date="2016-11-01T13:01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 xml:space="preserve"> до п</w:t>
      </w:r>
      <w:r w:rsidR="00DB6CE6" w:rsidRPr="00772B1F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209" w:author="Саламадина Дарья Олеговна" w:date="2016-11-01T13:01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>роведения экзамена:</w:t>
      </w:r>
    </w:p>
    <w:p w14:paraId="60E3F9A7" w14:textId="77777777" w:rsidR="00772B1F" w:rsidRP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ins w:id="1210" w:author="Саламадина Дарья Олеговна" w:date="2016-11-01T13:0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211" w:author="Саламадина Дарья Олеговна" w:date="2016-11-01T13:01:00Z">
        <w:r w:rsidRPr="00772B1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выполнить тиражирование 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на языке сдаваемого экзамена участников для предоставления в аудиториях подготовки и одна инструкция на аудиторию проведения на каждом языке сдаваемого в аудитории проведения экзамена;</w:t>
        </w:r>
      </w:ins>
    </w:p>
    <w:p w14:paraId="4254B29C" w14:textId="77777777" w:rsid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ins w:id="1212" w:author="Саламадина Дарья Олеговна" w:date="2016-11-01T13:0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213" w:author="Саламадина Дарья Олеговна" w:date="2016-11-01T13:01:00Z">
        <w:r w:rsidRPr="00772B1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передать руководителю ППЭ инструкции для участников ЕГЭ для предоставления в аудиториях подготовки;</w:t>
        </w:r>
      </w:ins>
    </w:p>
    <w:p w14:paraId="64D2449D" w14:textId="4654F0E0" w:rsidR="00DB6CE6" w:rsidRPr="001249DA" w:rsidRDefault="00DB6CE6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14:paraId="719F24FB" w14:textId="5C9DD8F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14:paraId="38EB5AEC" w14:textId="77777777" w:rsidR="00772B1F" w:rsidRPr="001249DA" w:rsidRDefault="00772B1F" w:rsidP="00772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moveToRangeStart w:id="1214" w:author="Саламадина Дарья Олеговна" w:date="2016-11-01T13:01:00Z" w:name="move465768636"/>
      <w:moveTo w:id="1215" w:author="Саламадина Дарья Олеговна" w:date="2016-11-01T13:01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провести контроль качества аудиозаписи на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всех рабочих местах участников ЕГЭ 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каждой аудитории проведения;</w:t>
        </w:r>
      </w:moveTo>
    </w:p>
    <w:moveToRangeEnd w:id="1214"/>
    <w:p w14:paraId="015AAB3F" w14:textId="214BBF1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14:paraId="0E683F52" w14:textId="20A36F23" w:rsidR="00DB6CE6" w:rsidRPr="001249DA" w:rsidDel="00772B1F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moveFromRangeStart w:id="1216" w:author="Саламадина Дарья Олеговна" w:date="2016-11-01T13:01:00Z" w:name="move465768636"/>
      <w:moveFrom w:id="1217" w:author="Саламадина Дарья Олеговна" w:date="2016-11-01T13:01:00Z">
        <w:r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провести контроль качества аудиозаписи</w:t>
        </w:r>
        <w:r w:rsidR="0040277E"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на</w:t>
        </w:r>
        <w:r w:rsidR="0040277E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</w:t>
        </w:r>
        <w:r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сех рабочих местах участников ЕГЭ</w:t>
        </w:r>
        <w:r w:rsidR="0040277E"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в</w:t>
        </w:r>
        <w:r w:rsidR="0040277E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</w:t>
        </w:r>
        <w:r w:rsidRPr="001249DA" w:rsidDel="00772B1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аждой аудитории проведения;</w:t>
        </w:r>
      </w:moveFrom>
    </w:p>
    <w:moveFromRangeEnd w:id="1216"/>
    <w:p w14:paraId="5EA386E0" w14:textId="77777777"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218" w:author="Саламадина Дарья Олеговна" w:date="2016-11-01T13:02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проведения; </w:t>
      </w:r>
    </w:p>
    <w:p w14:paraId="6A818546" w14:textId="77777777"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219" w:author="Саламадина Дарья Олеговна" w:date="2016-11-01T13:02:00Z"/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ins w:id="1220" w:author="Саламадина Дарья Олеговна" w:date="2016-11-01T13:02:00Z">
        <w:r w:rsidRP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заполнить и сохранить</w:t>
        </w:r>
        <w:proofErr w:type="gramEnd"/>
        <w:r w:rsidRP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на </w:t>
        </w:r>
        <w:proofErr w:type="spellStart"/>
        <w:r w:rsidRP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P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-накопитель паспорт, а также электронный акт технической готовности для передачи в систему мониторинга готовности ППЭ на всех рабочих местах участников ЕГЭ в каждой аудитории проведения;</w:t>
        </w:r>
      </w:ins>
    </w:p>
    <w:p w14:paraId="69268E22" w14:textId="77777777"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221" w:author="Саламадина Дарья Олеговна" w:date="2016-11-01T13:02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проверить наличие дополнительного (резервного) оборудования</w:t>
      </w:r>
      <w:ins w:id="1222" w:author="Саламадина Дарья Олеговна" w:date="2016-11-01T13:02:00Z">
        <w:r w:rsid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</w:ins>
    </w:p>
    <w:p w14:paraId="6AC89F74" w14:textId="77777777"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223" w:author="Саламадина Дарья Олеговна" w:date="2016-11-01T13:02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224" w:author="Саламадина Дарья Олеговна" w:date="2016-11-01T13:02:00Z">
        <w:r w:rsidRP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передать акт технической готовности со всех рабочих мест участников ЕГЭ всех аудиторий и статус о завершении контроля технической готовности в систему мониторинга готовности ППЭ с помощью рабочей станции в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Ш</w:t>
        </w:r>
        <w:r w:rsidRP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табе ППЭ.</w:t>
        </w:r>
      </w:ins>
      <w:del w:id="1225" w:author="Саламадина Дарья Олеговна" w:date="2016-11-01T13:02:00Z">
        <w:r w:rsidR="00DB6CE6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.</w:delText>
        </w:r>
      </w:del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051DF71" w14:textId="2D9A03E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14:paraId="6FF5CF4C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технический специалист обязан:</w:t>
      </w:r>
    </w:p>
    <w:p w14:paraId="441E85A7" w14:textId="51C95FDE" w:rsidR="00DB6CE6" w:rsidRPr="001249DA" w:rsidDel="002040F3" w:rsidRDefault="00DB6CE6" w:rsidP="00DB6CE6">
      <w:pPr>
        <w:spacing w:after="0" w:line="240" w:lineRule="auto"/>
        <w:ind w:firstLine="709"/>
        <w:jc w:val="both"/>
        <w:rPr>
          <w:del w:id="1226" w:author="Саламадина Дарья Олеговна" w:date="2016-11-01T13:02:00Z"/>
          <w:rFonts w:ascii="Times New Roman" w:eastAsia="Calibri" w:hAnsi="Times New Roman" w:cs="Times New Roman"/>
          <w:sz w:val="26"/>
          <w:szCs w:val="26"/>
          <w:lang w:eastAsia="ru-RU"/>
        </w:rPr>
      </w:pPr>
      <w:del w:id="1227" w:author="Саламадина Дарья Олеговна" w:date="2016-11-01T13:02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за час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до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э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кзамена выполнить тиражирование краткой инструкции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и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спользованию станции записи ответов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к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оличеству участников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ПЭ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о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дной копии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а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удиторию проведения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в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ыдать инструкции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а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удитории подготовки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роведения;</w:delText>
        </w:r>
      </w:del>
    </w:p>
    <w:p w14:paraId="61FA3900" w14:textId="343B4D3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14:paraId="57698CF7" w14:textId="038C2C6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выдать всем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коды активации экзамена (код состоит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етырех цифр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енерируется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ответов)</w:t>
      </w:r>
      <w:ins w:id="1228" w:author="Саламадина Дарья Олеговна" w:date="2016-11-01T13:03:00Z">
        <w:r w:rsidR="002040F3" w:rsidRPr="002040F3">
          <w:t xml:space="preserve"> </w:t>
        </w:r>
        <w:r w:rsidR="002040F3" w:rsidRP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 инструкции для участников ЕГЭ по использованию программного обеспечения сдачи устного экзамена по иностранным языкам на каждом языке сдаваемого в аудитории проведения экзамена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proofErr w:type="gramEnd"/>
    </w:p>
    <w:p w14:paraId="0751C304" w14:textId="427C30C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14:paraId="66B3176A" w14:textId="465CC9A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-накопитель;</w:t>
      </w:r>
    </w:p>
    <w:p w14:paraId="7F9628BA" w14:textId="167B92C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аудиториях проведения.</w:t>
      </w:r>
    </w:p>
    <w:p w14:paraId="5CF58BE3" w14:textId="77777777" w:rsidR="002040F3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ins w:id="1229" w:author="Саламадина Дарья Олеговна" w:date="2016-11-01T13:03:00Z"/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Одновременно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активирует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абочих местах участников ЕГЭ (процедура расшифровки запускается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наличия компакт-диска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-приводе рабочего места участника ЕГЭ).</w:t>
      </w:r>
    </w:p>
    <w:p w14:paraId="3EA56500" w14:textId="5695B695" w:rsidR="00DB6CE6" w:rsidRPr="002040F3" w:rsidRDefault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230" w:author="Саламадина Дарья Олеговна" w:date="2016-11-01T13:03:00Z">
            <w:rPr>
              <w:rFonts w:ascii="Times New Roman" w:eastAsia="Calibri" w:hAnsi="Times New Roman" w:cs="Times New Roman"/>
              <w:sz w:val="26"/>
              <w:szCs w:val="26"/>
              <w:lang w:eastAsia="ru-RU"/>
            </w:rPr>
          </w:rPrChange>
        </w:rPr>
        <w:pPrChange w:id="1231" w:author="Саламадина Дарья Олеговна" w:date="2016-11-01T13:03:00Z">
          <w:pPr>
            <w:spacing w:after="0" w:line="240" w:lineRule="auto"/>
            <w:ind w:firstLine="709"/>
            <w:jc w:val="both"/>
          </w:pPr>
        </w:pPrChange>
      </w:pPr>
      <w:ins w:id="1232" w:author="Саламадина Дарья Олеговна" w:date="2016-11-01T13:03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После получения информации от руководителя ППЭ о завершении расшифровки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  </w:r>
      </w:ins>
    </w:p>
    <w:p w14:paraId="6A208D89" w14:textId="77777777" w:rsidR="00DB6CE6" w:rsidRPr="001249DA" w:rsidRDefault="00DB6CE6" w:rsidP="00DB6CE6">
      <w:pPr>
        <w:tabs>
          <w:tab w:val="left" w:pos="0"/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233" w:author="Саламадина Дарья Олеговна" w:date="2016-11-01T13:03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>По окончании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технический специалист должен:</w:t>
      </w:r>
    </w:p>
    <w:p w14:paraId="7DE2A71E" w14:textId="7A025BA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станции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ответах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проведения экзамена;</w:t>
      </w:r>
    </w:p>
    <w:p w14:paraId="7B322EBE" w14:textId="1B3F238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выполнить экспорт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записать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 обычный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ins w:id="1234" w:author="Саламадина Дарья Олеговна" w:date="2016-11-01T13:03:00Z"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,</w:t>
        </w:r>
        <w:r w:rsidR="002040F3" w:rsidRPr="002040F3">
          <w:t xml:space="preserve"> </w:t>
        </w:r>
        <w:r w:rsidR="002040F3" w:rsidRP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одновременно на </w:t>
        </w:r>
        <w:proofErr w:type="spellStart"/>
        <w:r w:rsidR="002040F3" w:rsidRP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="002040F3" w:rsidRP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-накопитель сохраняются электронные журналы станции записи ответов для передачи в систему мониторинга готовности ППЭ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proofErr w:type="gramEnd"/>
    </w:p>
    <w:p w14:paraId="4F38312C" w14:textId="02663E5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оследней аудитории проведения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-накопителю, содержащий общие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(общее количество работ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бщее количество ответов)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ППЭ, содержащий детальные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(имена файлов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азмер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.п.), распечатать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(если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оследнему рабочему месту участника ЕГЭ подключен принтер).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Также можно сохранить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лектронном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виде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аспечатать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юбом компьютере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ринтером.</w:t>
      </w:r>
    </w:p>
    <w:p w14:paraId="39C35275" w14:textId="38E0B01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нескольких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-накопителей 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ротокол создания должны быть сформированы для каждого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-накопителя отдельно.</w:t>
      </w:r>
    </w:p>
    <w:p w14:paraId="32D8C0D6" w14:textId="77777777" w:rsidR="002040F3" w:rsidRPr="001249DA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ins w:id="1235" w:author="Саламадина Дарья Олеговна" w:date="2016-11-01T13:03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236" w:author="Саламадина Дарья Олеговна" w:date="2016-11-01T13:03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После сохранения электронных журналов станции записи со всех рабочих мест участников ЕГЭ во всех аудиториях ППЭ на </w:t>
        </w:r>
        <w:proofErr w:type="spellStart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флеш</w:t>
        </w:r>
        <w:proofErr w:type="spellEnd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-накопитель технический специалист при участии руководителя ППЭ передает журналы и статус о завершении экзамена в ППЭ в систему мониторинга готовности ППЭ с помощью рабочей станции в Штабе ППЭ.</w:t>
        </w:r>
      </w:ins>
    </w:p>
    <w:p w14:paraId="153F1472" w14:textId="4A27183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руководителю ППЭ.</w:t>
      </w:r>
    </w:p>
    <w:p w14:paraId="0C1562D9" w14:textId="0BF9E346" w:rsidR="00DB6CE6" w:rsidRPr="001249DA" w:rsidRDefault="00DB6CE6">
      <w:pPr>
        <w:pStyle w:val="2"/>
        <w:numPr>
          <w:ilvl w:val="0"/>
          <w:numId w:val="16"/>
        </w:numPr>
      </w:pPr>
      <w:bookmarkStart w:id="1237" w:name="_Toc404247097"/>
      <w:bookmarkStart w:id="1238" w:name="_Toc438199185"/>
      <w:bookmarkStart w:id="1239" w:name="_Toc464653545"/>
      <w:r w:rsidRPr="001249DA">
        <w:t>Инструкция для членов ГЭК</w:t>
      </w:r>
      <w:bookmarkEnd w:id="1237"/>
      <w:bookmarkEnd w:id="1238"/>
      <w:bookmarkEnd w:id="1239"/>
    </w:p>
    <w:p w14:paraId="2B7DE8A3" w14:textId="67E9406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расшифровки КИМ член ГЭК должен иметь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 (ключ шифрования члена ГЭК, записанный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внешнем носителе-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14:paraId="18528BD6" w14:textId="62408388" w:rsidR="00DB6CE6" w:rsidRPr="001249DA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ins w:id="1240" w:author="Саламадина Дарья Олеговна" w:date="2016-11-01T13:04:00Z">
        <w:r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Не </w:t>
        </w:r>
        <w:proofErr w:type="gramStart"/>
        <w:r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позднее</w:t>
        </w:r>
        <w:proofErr w:type="gramEnd"/>
        <w:r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 чем за</w:t>
        </w:r>
      </w:ins>
      <w:del w:id="1241" w:author="Саламадина Дарья Олеговна" w:date="2016-11-01T13:04:00Z">
        <w:r w:rsidR="00DB6CE6" w:rsidRPr="001249DA" w:rsidDel="002040F3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За</w:delText>
        </w:r>
      </w:del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один </w:t>
      </w:r>
      <w:del w:id="1242" w:author="Саламадина Дарья Олеговна" w:date="2016-11-01T13:04:00Z">
        <w:r w:rsidR="00DB6CE6" w:rsidRPr="001249DA" w:rsidDel="002040F3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рабочий </w:delText>
        </w:r>
      </w:del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 член ГЭК обязан:</w:t>
      </w:r>
    </w:p>
    <w:p w14:paraId="31CB4352" w14:textId="6F29743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14:paraId="5DE26B91" w14:textId="51E2AB7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ГЭК: член ГЭК должен подключить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вести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ему;</w:t>
      </w:r>
    </w:p>
    <w:p w14:paraId="52457E27" w14:textId="329B5C5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заполненных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станции записи ответов: регион, код ППЭ, номер аудитории, номер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(предмет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проведения;</w:t>
      </w:r>
    </w:p>
    <w:p w14:paraId="4F058E43" w14:textId="197C8280" w:rsidR="00DB6CE6" w:rsidRPr="001249DA" w:rsidDel="002040F3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moveFromRangeStart w:id="1243" w:author="Саламадина Дарья Олеговна" w:date="2016-11-01T13:04:00Z" w:name="move465768816"/>
      <w:moveFrom w:id="1244" w:author="Саламадина Дарья Олеговна" w:date="2016-11-01T13:04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проверить средства криптозащиты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с</w: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</w: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спользованием токена члена ГЭК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на</w: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</w: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сех рабочих местах участников ЕГЭ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в</w: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</w: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аждой аудитории проведения: член ГЭК должен подключить токен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к</w: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</w: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абочей станции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и</w: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</w: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вести пароль доступа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к</w: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</w: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ему;</w:t>
        </w:r>
      </w:moveFrom>
    </w:p>
    <w:moveFromRangeEnd w:id="1243"/>
    <w:p w14:paraId="232F6FFE" w14:textId="44FFAC7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14:paraId="6DE819F8" w14:textId="210553A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</w:t>
      </w:r>
      <w:ins w:id="1245" w:author="Саламадина Дарья Олеговна" w:date="2016-11-01T13:04:00Z"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  <w:del w:id="1246" w:author="Саламадина Дарья Олеговна" w:date="2016-11-01T13:04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.</w:delText>
        </w:r>
      </w:del>
    </w:p>
    <w:p w14:paraId="58A730BB" w14:textId="77777777"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moveToRangeStart w:id="1247" w:author="Саламадина Дарья Олеговна" w:date="2016-11-01T13:04:00Z" w:name="move465768816"/>
      <w:moveTo w:id="1248" w:author="Саламадина Дарья Олеговна" w:date="2016-11-01T13:04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проверить средства криптозащиты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использованием 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токена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члена ГЭК на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всех рабочих местах участников ЕГЭ 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каждой аудитории проведения: член ГЭК должен подключить 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токен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к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рабочей станции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ввести пароль доступа к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нему;</w:t>
        </w:r>
      </w:moveTo>
    </w:p>
    <w:moveToRangeEnd w:id="1247"/>
    <w:p w14:paraId="7C392FDC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оборудования:</w:t>
      </w:r>
    </w:p>
    <w:p w14:paraId="38EDF2FF" w14:textId="0A6B09F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-накопители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ins w:id="1249" w:author="Саламадина Дарья Олеговна" w:date="2016-11-01T13:05:00Z"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электронных акта технической готовности и журнала проведения устного экзамена со всех рабочих станций участников ЕГЭ всех аудиторий ППЭ </w:t>
        </w:r>
        <w:r w:rsid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для передачи в систему мониторинга готовности ППЭ с помощью рабочей станции в Штабе ППЭ и для доставки </w:t>
        </w:r>
        <w:r w:rsidR="002040F3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аудиозаписей устных ответов на</w:t>
        </w:r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2040F3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задания экзаменационной работы участников ЕГЭ из</w:t>
        </w:r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2040F3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</w:t>
        </w:r>
        <w:proofErr w:type="gramEnd"/>
        <w:r w:rsidR="002040F3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в</w:t>
        </w:r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2040F3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РЦОИ (</w:t>
        </w:r>
        <w:proofErr w:type="spellStart"/>
        <w:r w:rsidR="002040F3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="002040F3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-накопители</w:t>
        </w:r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, предназначенные для доставки аудиозаписей могут быть </w:t>
        </w:r>
        <w:proofErr w:type="gramStart"/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предоставлены РЦОИ и</w:t>
        </w:r>
        <w:r w:rsidR="002040F3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доставлены</w:t>
        </w:r>
        <w:proofErr w:type="gramEnd"/>
        <w:r w:rsidR="002040F3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членами ГЭК из</w:t>
        </w:r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2040F3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РЦОИ в</w:t>
        </w:r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2040F3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день проведения экзамена)</w:t>
        </w:r>
      </w:ins>
      <w:del w:id="1250" w:author="Саламадина Дарья Олеговна" w:date="2016-11-01T13:05:00Z">
        <w:r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аудиозаписей устных ответов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</w:delText>
        </w:r>
        <w:r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адания экзаменационной работы участников ЕГЭ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из</w:delText>
        </w:r>
        <w:r w:rsidR="0040277E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ЦОИ (в случае, если указанные </w:delText>
        </w:r>
        <w:r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lastRenderedPageBreak/>
          <w:delText>флеш-накопители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не</w:delText>
        </w:r>
        <w:r w:rsidR="0040277E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б</w:delText>
        </w:r>
        <w:r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удут доставлены членами ГЭК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из</w:delText>
        </w:r>
        <w:r w:rsidR="0040277E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ЦОИ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д</w:delText>
        </w:r>
        <w:r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ень проведения экзамена)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B900604" w14:textId="6696926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14:paraId="7F439813" w14:textId="434EA70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работоспособность;</w:t>
      </w:r>
    </w:p>
    <w:p w14:paraId="5F2DFBD3" w14:textId="3A15C64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резервный внешний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ЕГЭ;</w:t>
      </w:r>
    </w:p>
    <w:p w14:paraId="0222AF4A" w14:textId="6936A19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14:paraId="1E419F43" w14:textId="77777777" w:rsidR="002040F3" w:rsidRDefault="002040F3" w:rsidP="002040F3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ins w:id="1251" w:author="Саламадина Дарья Олеговна" w:date="2016-11-01T13:05:00Z"/>
          <w:rFonts w:ascii="Times New Roman" w:eastAsia="Calibri" w:hAnsi="Times New Roman" w:cs="Times New Roman"/>
          <w:sz w:val="26"/>
          <w:szCs w:val="26"/>
          <w:lang w:eastAsia="ru-RU"/>
        </w:rPr>
      </w:pPr>
      <w:ins w:id="1252" w:author="Саламадина Дарья Олеговна" w:date="2016-11-01T13:05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ППЭ.</w:t>
        </w:r>
      </w:ins>
    </w:p>
    <w:p w14:paraId="07AB5100" w14:textId="4E40D29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14:paraId="524F196F" w14:textId="25E8E04B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Подписанный протокол остается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14:paraId="3F8F9D25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 ГЭК:</w:t>
      </w:r>
    </w:p>
    <w:p w14:paraId="038C593B" w14:textId="60F00923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14:paraId="3A47D62B" w14:textId="6C6B9992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обеспечения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ППЭ сотрудниками специализированной организации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оставке ЭМ – прибывает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озднее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казанными сотрудниками;</w:t>
      </w:r>
    </w:p>
    <w:p w14:paraId="70F01020" w14:textId="5AA8F63D" w:rsidR="000C3C4B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ППЭ-14-01-У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стной форме»; </w:t>
      </w:r>
    </w:p>
    <w:p w14:paraId="44A79A07" w14:textId="6E45F60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член ГЭК скачивает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нформационно-телекоммуникационную сеть «Интернет» (член ГЭК подключает свой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14:paraId="6CCCE8DD" w14:textId="4B54DD8D" w:rsidR="000C3C4B" w:rsidRPr="001249DA" w:rsidRDefault="000C3C4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проведения экзамена,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рабочую станцию участника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абочей станции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ледующей рабочей станции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проведения.</w:t>
      </w:r>
    </w:p>
    <w:p w14:paraId="0C0E5CD3" w14:textId="14D7DA62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Рекомендуется схема, при которой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ходят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вместе: технический специалист загружает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танцию ключ,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лен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ГЭК сразу после этого выполняет его активацию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 расшифровки (при наличии компакт-диска).</w:t>
      </w:r>
    </w:p>
    <w:p w14:paraId="1E0BCBEB" w14:textId="726D447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ответов (участник может прослушать свои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после завершения выполнения экзаменационной работы) возможно подача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арушении установленного порядка проведения ГИА. </w:t>
      </w:r>
    </w:p>
    <w:p w14:paraId="0C664A28" w14:textId="77777777" w:rsidR="002040F3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ins w:id="1253" w:author="Саламадина Дарья Олеговна" w:date="2016-11-01T13:05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должен </w:t>
      </w:r>
      <w:ins w:id="1254" w:author="Саламадина Дарья Олеговна" w:date="2016-11-01T13:05:00Z">
        <w:r w:rsid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совместно с руководителем ППЭ проконтролировать передачу в систему мониторинга готовности ППЭ электронных журналов станции записи </w:t>
        </w:r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со всех рабочих мест участников ЕГЭ каждой аудитории</w:t>
        </w:r>
        <w:r w:rsid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и статуса о завершении экзамена в ППЭ.</w:t>
        </w:r>
      </w:ins>
    </w:p>
    <w:p w14:paraId="459AB1DD" w14:textId="5B4DC08B" w:rsidR="00CA513F" w:rsidRPr="001249DA" w:rsidRDefault="002040F3" w:rsidP="00963BC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255" w:author="Саламадина Дарья Олеговна" w:date="2016-11-01T13:06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От руководителя ППЭ член ГЭК должен получить (в </w:t>
        </w:r>
        <w:proofErr w:type="gramStart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дополнении</w:t>
        </w:r>
        <w:proofErr w:type="gramEnd"/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к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стандартной процедуре)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del w:id="1256" w:author="Саламадина Дарья Олеговна" w:date="2016-11-01T13:06:00Z">
        <w:r w:rsidR="00CA513F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получить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от</w:delText>
        </w:r>
        <w:r w:rsidR="0040277E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</w:delText>
        </w:r>
        <w:r w:rsidR="00CA513F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ехнического специалиста </w:delText>
        </w:r>
      </w:del>
      <w:proofErr w:type="spellStart"/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ins w:id="1257" w:author="Саламадина Дарья Олеговна" w:date="2016-11-01T13:06:00Z">
        <w:r w:rsidRP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сопроводительный бланк к нему</w:t>
        </w:r>
      </w:ins>
      <w:del w:id="1258" w:author="Саламадина Дарья Олеговна" w:date="2016-11-01T13:06:00Z"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="00CA513F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ротокол</w:delText>
        </w:r>
      </w:del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AA64DAA" w14:textId="09C6B567" w:rsidR="00DB6CE6" w:rsidRPr="001249DA" w:rsidRDefault="00DB6CE6">
      <w:pPr>
        <w:pStyle w:val="2"/>
        <w:numPr>
          <w:ilvl w:val="0"/>
          <w:numId w:val="16"/>
        </w:numPr>
      </w:pPr>
      <w:bookmarkStart w:id="1259" w:name="_Toc404247098"/>
      <w:bookmarkStart w:id="1260" w:name="_Toc438199186"/>
      <w:bookmarkStart w:id="1261" w:name="_Toc464653546"/>
      <w:r w:rsidRPr="001249DA">
        <w:t>Инструкция для руководителя ППЭ</w:t>
      </w:r>
      <w:bookmarkEnd w:id="1259"/>
      <w:bookmarkEnd w:id="1260"/>
      <w:bookmarkEnd w:id="1261"/>
    </w:p>
    <w:p w14:paraId="38FE5F8E" w14:textId="1CBDC1A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подготовительном этапе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организован ППЭ, обязаны: </w:t>
      </w:r>
      <w:proofErr w:type="gramEnd"/>
    </w:p>
    <w:p w14:paraId="11A49A8A" w14:textId="03BE482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 персональным компьютером с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-приводом для чтения компакт-дисков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икрофоном),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соответствующими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 минимальных;</w:t>
      </w:r>
    </w:p>
    <w:p w14:paraId="72C94C56" w14:textId="3D2AB08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предоставить принтер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ответов; подготовить 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14:paraId="2F8285E4" w14:textId="6079E41E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подготовить резервный внешний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 организаторами;</w:t>
      </w:r>
    </w:p>
    <w:p w14:paraId="3D573F0A" w14:textId="03F33FD2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14:paraId="571A39D9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14:paraId="242A2428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14:paraId="7FB9E2B3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14:paraId="193AFADF" w14:textId="2DD7A81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14:paraId="06B6EAA6" w14:textId="00706736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экзамена.</w:t>
      </w:r>
    </w:p>
    <w:p w14:paraId="3254872C" w14:textId="404CBDBE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 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14:paraId="115B6214" w14:textId="77777777"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262" w:author="Саламадина Дарья Олеговна" w:date="2016-11-01T13:06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ins w:id="1263" w:author="Саламадина Дарья Олеговна" w:date="2016-11-01T13:06:00Z">
        <w:r w:rsidRPr="00D41A4C">
          <w:rPr>
            <w:rFonts w:ascii="Times New Roman" w:eastAsia="Calibri" w:hAnsi="Times New Roman" w:cs="Times New Roman"/>
            <w:b/>
            <w:sz w:val="26"/>
            <w:szCs w:val="26"/>
            <w:lang w:eastAsia="ru-RU"/>
          </w:rPr>
          <w:t xml:space="preserve">Не </w:t>
        </w:r>
        <w:proofErr w:type="gramStart"/>
        <w:r w:rsidRPr="00D41A4C">
          <w:rPr>
            <w:rFonts w:ascii="Times New Roman" w:eastAsia="Calibri" w:hAnsi="Times New Roman" w:cs="Times New Roman"/>
            <w:b/>
            <w:sz w:val="26"/>
            <w:szCs w:val="26"/>
            <w:lang w:eastAsia="ru-RU"/>
          </w:rPr>
          <w:t>позднее</w:t>
        </w:r>
        <w:proofErr w:type="gramEnd"/>
        <w:r w:rsidRPr="00D41A4C">
          <w:rPr>
            <w:rFonts w:ascii="Times New Roman" w:eastAsia="Calibri" w:hAnsi="Times New Roman" w:cs="Times New Roman"/>
            <w:b/>
            <w:sz w:val="26"/>
            <w:szCs w:val="26"/>
            <w:lang w:eastAsia="ru-RU"/>
          </w:rPr>
          <w:t xml:space="preserve"> чем за один день</w:t>
        </w:r>
        <w:r w:rsidRPr="002941FB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del w:id="1264" w:author="Саламадина Дарья Олеговна" w:date="2016-11-01T13:06:00Z">
        <w:r w:rsidR="00DB6CE6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За один рабочий день</w:delText>
        </w:r>
        <w:r w:rsidR="0040277E"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="0040277E" w:rsidRPr="002040F3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265" w:author="Саламадина Дарья Олеговна" w:date="2016-11-01T13:06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>до п</w:t>
      </w:r>
      <w:r w:rsidR="00DB6CE6" w:rsidRPr="002040F3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266" w:author="Саламадина Дарья Олеговна" w:date="2016-11-01T13:06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>роведения экзамена</w:t>
      </w:r>
      <w:ins w:id="1267" w:author="Саламадина Дарья Олеговна" w:date="2016-11-01T13:06:00Z">
        <w:r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:</w:t>
        </w:r>
      </w:ins>
    </w:p>
    <w:p w14:paraId="7DFE2B7C" w14:textId="77777777" w:rsidR="002040F3" w:rsidRPr="00D41A4C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ins w:id="1268" w:author="Саламадина Дарья Олеговна" w:date="2016-11-01T13:07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269" w:author="Саламадина Дарья Олеговна" w:date="2016-11-01T13:07:00Z">
        <w:r w:rsidRPr="006A695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</w:t>
        </w:r>
        <w:r w:rsidRPr="00D41A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олучить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от технического специалиста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инструкции </w:t>
        </w:r>
        <w:r w:rsidRPr="00AB1659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для участников ЕГЭ по использованию программного обеспечения сдачи устного экзамена по иностранным языкам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: </w:t>
        </w:r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одна инструкция на участника ЕГЭ на языке сдаваемого экзамена</w:t>
        </w:r>
        <w:r w:rsidRPr="00C336B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участников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6FD2648B" w14:textId="3FA7B1F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del w:id="1270" w:author="Саламадина Дарья Олеговна" w:date="2016-11-01T13:06:00Z">
        <w:r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</w:t>
      </w:r>
      <w:ins w:id="1271" w:author="Саламадина Дарья Олеговна" w:date="2016-11-01T13:07:00Z">
        <w:r w:rsidR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</w:t>
        </w:r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</w:t>
        </w:r>
        <w:r w:rsidR="002040F3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  <w:del w:id="1272" w:author="Саламадина Дарья Олеговна" w:date="2016-11-01T13:07:00Z">
        <w:r w:rsidRPr="001249DA" w:rsidDel="002040F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. </w:delText>
        </w:r>
      </w:del>
    </w:p>
    <w:p w14:paraId="75682639" w14:textId="01BC041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даче экзамена подтверждается последующим заполнением формы ППЭ-01-01-У «Протокол технической готовности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14:paraId="378F511E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день экзамена: </w:t>
      </w:r>
    </w:p>
    <w:p w14:paraId="1027C1D8" w14:textId="2EE3FE6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</w:t>
      </w:r>
      <w:del w:id="1273" w:author="Саламадина Дарья Олеговна" w:date="2016-07-14T14:03:00Z">
        <w:r w:rsidRPr="001249DA" w:rsidDel="007102E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08</w:delText>
        </w:r>
      </w:del>
      <w:ins w:id="1274" w:author="Саламадина Дарья Олеговна" w:date="2016-07-14T14:03:00Z">
        <w:r w:rsidR="007102ED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0</w:t>
        </w:r>
        <w:r w:rsidR="007102E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7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del w:id="1275" w:author="Саламадина Дарья Олеговна" w:date="2016-07-14T14:03:00Z">
        <w:r w:rsidRPr="001249DA" w:rsidDel="007102E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00</w:delText>
        </w:r>
        <w:r w:rsidR="0040277E" w:rsidRPr="001249DA" w:rsidDel="007102E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1276" w:author="Саламадина Дарья Олеговна" w:date="2016-07-14T14:03:00Z">
        <w:r w:rsidR="007102E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3</w:t>
        </w:r>
        <w:r w:rsidR="007102ED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0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членов ГЭК:</w:t>
      </w:r>
    </w:p>
    <w:p w14:paraId="60443C0E" w14:textId="1232716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записаны электронные КИМ; </w:t>
      </w:r>
    </w:p>
    <w:p w14:paraId="34C0D4F4" w14:textId="72638E9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(акты, протоколы, формы апелляции, списки распределения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5"/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р.); </w:t>
      </w:r>
    </w:p>
    <w:p w14:paraId="64B675BF" w14:textId="0BB28D4C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бланков регистрации устной экзамена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аполнению);</w:t>
      </w:r>
    </w:p>
    <w:p w14:paraId="46D009D0" w14:textId="35A2C09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использованных компакт-дисков,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оторые записаны электронные КИМ.</w:t>
      </w:r>
    </w:p>
    <w:p w14:paraId="361539D8" w14:textId="47785259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14:paraId="6758DFAB" w14:textId="55C6FCD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полчаса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выдать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подготовки:</w:t>
      </w:r>
    </w:p>
    <w:p w14:paraId="1BEBBD28" w14:textId="77777777" w:rsidR="002040F3" w:rsidRPr="00D41A4C" w:rsidRDefault="002040F3" w:rsidP="002040F3">
      <w:pPr>
        <w:spacing w:after="0" w:line="240" w:lineRule="auto"/>
        <w:ind w:firstLine="709"/>
        <w:jc w:val="both"/>
        <w:rPr>
          <w:ins w:id="1277" w:author="Саламадина Дарья Олеговна" w:date="2016-11-01T13:07:00Z"/>
          <w:rFonts w:ascii="Times New Roman" w:eastAsia="Calibri" w:hAnsi="Times New Roman" w:cs="Times New Roman"/>
          <w:sz w:val="26"/>
          <w:szCs w:val="26"/>
          <w:lang w:eastAsia="ru-RU"/>
        </w:rPr>
      </w:pPr>
      <w:ins w:id="1278" w:author="Саламадина Дарья Олеговна" w:date="2016-11-01T13:07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инструкции </w:t>
        </w:r>
        <w:r w:rsidRPr="00AB1659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для участников ЕГЭ по использованию программного обеспечения сдачи устного экзамена по иностранным языкам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: </w:t>
        </w:r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одна инструкция на участника ЕГЭ на языке сдаваемого экзамена</w:t>
        </w:r>
        <w:r w:rsidRPr="00C336B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участников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578998E8" w14:textId="4F5684E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14:paraId="54BBEAC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14:paraId="482B913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14:paraId="4A6FB809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14:paraId="3AF41A2B" w14:textId="47C9168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14:paraId="419CC8D9" w14:textId="2C08725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экзамена.</w:t>
      </w:r>
    </w:p>
    <w:p w14:paraId="36D215E2" w14:textId="3A69331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 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14:paraId="349E4BE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14:paraId="2D56D87E" w14:textId="07B98333"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ins w:id="1279" w:author="Саламадина Дарья Олеговна" w:date="2016-11-01T13:07:00Z"/>
          <w:rFonts w:ascii="Times New Roman" w:eastAsia="Calibri" w:hAnsi="Times New Roman" w:cs="Times New Roman"/>
          <w:sz w:val="26"/>
          <w:szCs w:val="26"/>
          <w:lang w:eastAsia="ru-RU"/>
        </w:rPr>
      </w:pPr>
      <w:ins w:id="1280" w:author="Саламадина Дарья Олеговна" w:date="2016-11-01T13:08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</w:t>
        </w:r>
      </w:ins>
      <w:ins w:id="1281" w:author="Саламадина Дарья Олеговна" w:date="2016-11-01T13:07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е позднее 09.45 по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местному времени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выдать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организаторам в аудитории проведения 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доставочные 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спецпакеты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ИК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компакт-дисками, на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которых записаны электронные КИМ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.</w:t>
        </w:r>
      </w:ins>
    </w:p>
    <w:p w14:paraId="77BC1E54" w14:textId="396FB014"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ins w:id="1282" w:author="Саламадина Дарья Олеговна" w:date="2016-11-01T13:07:00Z"/>
          <w:rFonts w:ascii="Times New Roman" w:eastAsia="Calibri" w:hAnsi="Times New Roman" w:cs="Times New Roman"/>
          <w:sz w:val="26"/>
          <w:szCs w:val="26"/>
          <w:lang w:eastAsia="ru-RU"/>
        </w:rPr>
      </w:pPr>
      <w:ins w:id="1283" w:author="Саламадина Дарья Олеговна" w:date="2016-11-01T13:08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</w:t>
        </w:r>
      </w:ins>
      <w:ins w:id="1284" w:author="Саламадина Дарья Олеговна" w:date="2016-11-01T13:07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осле получения информации о завершении расшифровки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  </w:r>
      </w:ins>
    </w:p>
    <w:p w14:paraId="37D2BDBA" w14:textId="473DEBD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285" w:author="Саламадина Дарья Олеговна" w:date="2016-11-01T13:07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>После окончания выполнения экзаменационной работы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ЕГЭ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видеонаблюдением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ГЭК:</w:t>
      </w:r>
    </w:p>
    <w:p w14:paraId="2AC5561F" w14:textId="4A629070" w:rsidR="00DB6CE6" w:rsidRPr="001249DA" w:rsidDel="002040F3" w:rsidRDefault="00DB6CE6" w:rsidP="00DB6CE6">
      <w:pPr>
        <w:spacing w:after="0" w:line="240" w:lineRule="auto"/>
        <w:ind w:firstLine="709"/>
        <w:jc w:val="both"/>
        <w:rPr>
          <w:del w:id="1286" w:author="Саламадина Дарья Олеговна" w:date="2016-11-01T13:08:00Z"/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ехнического специалиста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(протокол остаётся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ПЭ);</w:t>
      </w:r>
    </w:p>
    <w:p w14:paraId="424BEC02" w14:textId="4AA06ECF" w:rsidR="002040F3" w:rsidRDefault="002040F3">
      <w:pPr>
        <w:spacing w:after="0" w:line="240" w:lineRule="auto"/>
        <w:ind w:firstLine="709"/>
        <w:jc w:val="both"/>
        <w:rPr>
          <w:ins w:id="1287" w:author="Саламадина Дарья Олеговна" w:date="2016-11-01T13:08:00Z"/>
          <w:rFonts w:ascii="Times New Roman" w:eastAsia="Calibri" w:hAnsi="Times New Roman" w:cs="Times New Roman"/>
          <w:sz w:val="26"/>
          <w:szCs w:val="26"/>
          <w:lang w:eastAsia="ru-RU"/>
        </w:rPr>
        <w:pPrChange w:id="1288" w:author="Саламадина Дарья Олеговна" w:date="2016-11-01T13:08:00Z">
          <w:pPr>
            <w:tabs>
              <w:tab w:val="left" w:pos="318"/>
            </w:tabs>
            <w:spacing w:after="0" w:line="240" w:lineRule="auto"/>
            <w:ind w:firstLine="709"/>
            <w:jc w:val="both"/>
          </w:pPr>
        </w:pPrChange>
      </w:pPr>
      <w:ins w:id="1289" w:author="Саламадина Дарья Олеговна" w:date="2016-11-01T13:08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проконтролировать электронных журналов станции записи ответов, </w:t>
        </w:r>
        <w:r w:rsidRPr="00D62611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охраненных на </w:t>
        </w:r>
        <w:proofErr w:type="spellStart"/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-накопитель,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и статуса о завершении экзамена в ППЭ в систему мониторинга готовности ППЭ с помощью рабочей станции в штабе ППЭ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6F85BD06" w14:textId="666DC70E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pPrChange w:id="1290" w:author="Саламадина Дарья Олеговна" w:date="2016-11-01T13:08:00Z">
          <w:pPr>
            <w:tabs>
              <w:tab w:val="left" w:pos="318"/>
            </w:tabs>
            <w:spacing w:after="0" w:line="240" w:lineRule="auto"/>
            <w:ind w:firstLine="709"/>
            <w:jc w:val="both"/>
          </w:pPr>
        </w:pPrChange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материалы:</w:t>
      </w:r>
    </w:p>
    <w:p w14:paraId="78B1803E" w14:textId="4ED9BC7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регистрации устной части экзамена,</w:t>
      </w:r>
    </w:p>
    <w:p w14:paraId="4C91CE79" w14:textId="76948CF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компакт-дисками;</w:t>
      </w:r>
    </w:p>
    <w:p w14:paraId="10AACCDB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ИК;</w:t>
      </w:r>
    </w:p>
    <w:p w14:paraId="03819952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 или имеющие полиграфические дефекты ИК (при наличии);</w:t>
      </w:r>
    </w:p>
    <w:p w14:paraId="1DE39544" w14:textId="21BCDDB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ППЭ-05-03-У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проведения»;</w:t>
      </w:r>
    </w:p>
    <w:p w14:paraId="3EE20734" w14:textId="1B60188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05-02-У «Протокол проведения </w:t>
      </w:r>
      <w:del w:id="1291" w:author="Саламадина Дарья Олеговна" w:date="2016-10-31T11:11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1292" w:author="Саламадина Дарья Олеговна" w:date="2016-10-31T11:11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подготовки»;</w:t>
      </w:r>
    </w:p>
    <w:p w14:paraId="003B23E5" w14:textId="63BF8E0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(при наличии);</w:t>
      </w:r>
    </w:p>
    <w:p w14:paraId="77DCBF09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14:paraId="6A99BAF9" w14:textId="5E13D9D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ленами ГЭК сверить данные сопроводительного бланка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едомостями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26A6D0AE" w14:textId="43F301D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доставки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ЦОИ.</w:t>
      </w:r>
    </w:p>
    <w:p w14:paraId="6B4702CE" w14:textId="7B1AFD96" w:rsidR="00DB6CE6" w:rsidRPr="001249DA" w:rsidRDefault="00DB6CE6">
      <w:pPr>
        <w:pStyle w:val="2"/>
        <w:numPr>
          <w:ilvl w:val="0"/>
          <w:numId w:val="16"/>
        </w:numPr>
      </w:pPr>
      <w:bookmarkStart w:id="1293" w:name="_Toc404247100"/>
      <w:bookmarkStart w:id="1294" w:name="_Toc438199187"/>
      <w:bookmarkStart w:id="1295" w:name="_Toc464653547"/>
      <w:r w:rsidRPr="001249DA">
        <w:t>Инструкция для организаторов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подготовки</w:t>
      </w:r>
      <w:bookmarkEnd w:id="1293"/>
      <w:bookmarkEnd w:id="1294"/>
      <w:bookmarkEnd w:id="1295"/>
    </w:p>
    <w:p w14:paraId="1E43803D" w14:textId="6B517FD8" w:rsidR="00DB6CE6" w:rsidRPr="004B6AEE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</w:t>
      </w: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обязаны:</w:t>
      </w:r>
    </w:p>
    <w:p w14:paraId="2F079A15" w14:textId="77777777" w:rsidR="002040F3" w:rsidRPr="00D41A4C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ins w:id="1296" w:author="Саламадина Дарья Олеговна" w:date="2016-11-01T13:08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297" w:author="Саламадина Дарья Олеговна" w:date="2016-11-01T13:08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 полчаса до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экзамена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получить от руководителя ППЭ</w:t>
        </w:r>
        <w:r w:rsidRPr="00D41A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:</w:t>
        </w:r>
      </w:ins>
    </w:p>
    <w:p w14:paraId="51AEDDE9" w14:textId="77777777" w:rsidR="002040F3" w:rsidRPr="00D41A4C" w:rsidRDefault="002040F3" w:rsidP="002040F3">
      <w:pPr>
        <w:spacing w:after="0" w:line="240" w:lineRule="auto"/>
        <w:ind w:firstLine="709"/>
        <w:jc w:val="both"/>
        <w:rPr>
          <w:ins w:id="1298" w:author="Саламадина Дарья Олеговна" w:date="2016-11-01T13:08:00Z"/>
          <w:rFonts w:ascii="Times New Roman" w:eastAsia="Calibri" w:hAnsi="Times New Roman" w:cs="Times New Roman"/>
          <w:sz w:val="26"/>
          <w:szCs w:val="26"/>
          <w:lang w:eastAsia="ru-RU"/>
        </w:rPr>
      </w:pPr>
      <w:ins w:id="1299" w:author="Саламадина Дарья Олеговна" w:date="2016-11-01T13:08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получить от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руководителя ППЭ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раздать участникам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ЕГЭ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:</w:t>
        </w:r>
      </w:ins>
    </w:p>
    <w:p w14:paraId="3C841C05" w14:textId="77777777" w:rsidR="002040F3" w:rsidRPr="00D41A4C" w:rsidRDefault="002040F3" w:rsidP="002040F3">
      <w:pPr>
        <w:spacing w:after="0" w:line="240" w:lineRule="auto"/>
        <w:ind w:firstLine="709"/>
        <w:jc w:val="both"/>
        <w:rPr>
          <w:ins w:id="1300" w:author="Саламадина Дарья Олеговна" w:date="2016-11-01T13:08:00Z"/>
          <w:rFonts w:ascii="Times New Roman" w:eastAsia="Calibri" w:hAnsi="Times New Roman" w:cs="Times New Roman"/>
          <w:sz w:val="26"/>
          <w:szCs w:val="26"/>
          <w:lang w:eastAsia="ru-RU"/>
        </w:rPr>
      </w:pPr>
      <w:ins w:id="1301" w:author="Саламадина Дарья Олеговна" w:date="2016-11-01T13:08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инструкции </w:t>
        </w:r>
        <w:r w:rsidRPr="00AB1659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для участников ЕГЭ по использованию программного обеспечения сдачи устного экзамена по иностранным языкам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: </w:t>
        </w:r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одна инструкция на участника ЕГЭ на языке сдаваемого экзамена</w:t>
        </w:r>
        <w:r w:rsidRPr="00C336B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участников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3333C6A1" w14:textId="77777777" w:rsidR="002040F3" w:rsidRPr="001249DA" w:rsidRDefault="002040F3" w:rsidP="002040F3">
      <w:pPr>
        <w:spacing w:after="0" w:line="240" w:lineRule="auto"/>
        <w:ind w:firstLine="709"/>
        <w:jc w:val="both"/>
        <w:rPr>
          <w:ins w:id="1302" w:author="Саламадина Дарья Олеговна" w:date="2016-11-01T13:08:00Z"/>
          <w:rFonts w:ascii="Times New Roman" w:eastAsia="Calibri" w:hAnsi="Times New Roman" w:cs="Times New Roman"/>
          <w:sz w:val="26"/>
          <w:szCs w:val="26"/>
          <w:lang w:eastAsia="ru-RU"/>
        </w:rPr>
      </w:pPr>
      <w:ins w:id="1303" w:author="Саламадина Дарья Олеговна" w:date="2016-11-01T13:08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материалы, которые могут они использовать 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период ожидания своей очереди:</w:t>
        </w:r>
      </w:ins>
    </w:p>
    <w:p w14:paraId="6457EE05" w14:textId="77777777" w:rsidR="002040F3" w:rsidRPr="001249DA" w:rsidRDefault="002040F3" w:rsidP="002040F3">
      <w:pPr>
        <w:tabs>
          <w:tab w:val="left" w:pos="8505"/>
        </w:tabs>
        <w:spacing w:after="0" w:line="240" w:lineRule="auto"/>
        <w:ind w:firstLine="709"/>
        <w:jc w:val="both"/>
        <w:rPr>
          <w:ins w:id="1304" w:author="Саламадина Дарья Олеговна" w:date="2016-11-01T13:08:00Z"/>
          <w:rFonts w:ascii="Times New Roman" w:eastAsia="Calibri" w:hAnsi="Times New Roman" w:cs="Times New Roman"/>
          <w:sz w:val="26"/>
          <w:szCs w:val="26"/>
          <w:lang w:eastAsia="ru-RU"/>
        </w:rPr>
      </w:pPr>
      <w:ins w:id="1305" w:author="Саламадина Дарья Олеговна" w:date="2016-11-01T13:08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научно-популярные журналы,</w:t>
        </w:r>
      </w:ins>
    </w:p>
    <w:p w14:paraId="1C53265C" w14:textId="77777777" w:rsidR="002040F3" w:rsidRPr="001249DA" w:rsidRDefault="002040F3" w:rsidP="002040F3">
      <w:pPr>
        <w:spacing w:after="0" w:line="240" w:lineRule="auto"/>
        <w:ind w:firstLine="709"/>
        <w:jc w:val="both"/>
        <w:rPr>
          <w:ins w:id="1306" w:author="Саламадина Дарья Олеговна" w:date="2016-11-01T13:08:00Z"/>
          <w:rFonts w:ascii="Times New Roman" w:eastAsia="Calibri" w:hAnsi="Times New Roman" w:cs="Times New Roman"/>
          <w:sz w:val="26"/>
          <w:szCs w:val="26"/>
          <w:lang w:eastAsia="ru-RU"/>
        </w:rPr>
      </w:pPr>
      <w:ins w:id="1307" w:author="Саламадина Дарья Олеговна" w:date="2016-11-01T13:08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любые книги,</w:t>
        </w:r>
      </w:ins>
    </w:p>
    <w:p w14:paraId="3CF36A85" w14:textId="77777777" w:rsidR="002040F3" w:rsidRPr="001249DA" w:rsidRDefault="002040F3" w:rsidP="002040F3">
      <w:pPr>
        <w:spacing w:after="0" w:line="240" w:lineRule="auto"/>
        <w:ind w:firstLine="709"/>
        <w:jc w:val="both"/>
        <w:rPr>
          <w:ins w:id="1308" w:author="Саламадина Дарья Олеговна" w:date="2016-11-01T13:08:00Z"/>
          <w:rFonts w:ascii="Times New Roman" w:eastAsia="Calibri" w:hAnsi="Times New Roman" w:cs="Times New Roman"/>
          <w:sz w:val="26"/>
          <w:szCs w:val="26"/>
          <w:lang w:eastAsia="ru-RU"/>
        </w:rPr>
      </w:pPr>
      <w:ins w:id="1309" w:author="Саламадина Дарья Олеговна" w:date="2016-11-01T13:08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журналы,</w:t>
        </w:r>
      </w:ins>
    </w:p>
    <w:p w14:paraId="614A34A6" w14:textId="77777777" w:rsidR="002040F3" w:rsidRPr="001249DA" w:rsidRDefault="002040F3" w:rsidP="002040F3">
      <w:pPr>
        <w:spacing w:after="0" w:line="240" w:lineRule="auto"/>
        <w:ind w:firstLine="709"/>
        <w:jc w:val="both"/>
        <w:rPr>
          <w:ins w:id="1310" w:author="Саламадина Дарья Олеговна" w:date="2016-11-01T13:08:00Z"/>
          <w:rFonts w:ascii="Times New Roman" w:eastAsia="Calibri" w:hAnsi="Times New Roman" w:cs="Times New Roman"/>
          <w:sz w:val="26"/>
          <w:szCs w:val="26"/>
          <w:lang w:eastAsia="ru-RU"/>
        </w:rPr>
      </w:pPr>
      <w:ins w:id="1311" w:author="Саламадина Дарья Олеговна" w:date="2016-11-01T13:08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газеты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т.п.</w:t>
        </w:r>
      </w:ins>
    </w:p>
    <w:p w14:paraId="76D2B751" w14:textId="77777777" w:rsidR="002040F3" w:rsidRPr="001249DA" w:rsidRDefault="002040F3" w:rsidP="002040F3">
      <w:pPr>
        <w:spacing w:after="0" w:line="240" w:lineRule="auto"/>
        <w:ind w:firstLine="709"/>
        <w:jc w:val="both"/>
        <w:rPr>
          <w:ins w:id="1312" w:author="Саламадина Дарья Олеговна" w:date="2016-11-01T13:08:00Z"/>
          <w:rFonts w:ascii="Times New Roman" w:eastAsia="Calibri" w:hAnsi="Times New Roman" w:cs="Times New Roman"/>
          <w:sz w:val="26"/>
          <w:szCs w:val="26"/>
          <w:lang w:eastAsia="ru-RU"/>
        </w:rPr>
      </w:pPr>
      <w:ins w:id="1313" w:author="Саламадина Дарья Олеговна" w:date="2016-11-01T13:08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Материалы должны быть на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языке проводимого экзамена.</w:t>
        </w:r>
      </w:ins>
    </w:p>
    <w:p w14:paraId="0CCF97AA" w14:textId="77777777" w:rsidR="002040F3" w:rsidRPr="00D41A4C" w:rsidRDefault="002040F3" w:rsidP="002040F3">
      <w:pPr>
        <w:spacing w:after="0" w:line="240" w:lineRule="auto"/>
        <w:ind w:firstLine="709"/>
        <w:jc w:val="both"/>
        <w:rPr>
          <w:ins w:id="1314" w:author="Саламадина Дарья Олеговна" w:date="2016-11-01T13:08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315" w:author="Саламадина Дарья Олеговна" w:date="2016-11-01T13:08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Приносить участниками собственные материалы категорически запрещается.</w:t>
        </w:r>
      </w:ins>
    </w:p>
    <w:p w14:paraId="1E9B711D" w14:textId="54CC6947" w:rsidR="00DB6CE6" w:rsidRPr="004B6AEE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del w:id="1316" w:author="Саламадина Дарья Олеговна" w:date="2016-11-01T13:08:00Z">
        <w:r w:rsidRPr="004B6AE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не </w:delText>
        </w:r>
      </w:del>
      <w:ins w:id="1317" w:author="Саламадина Дарья Олеговна" w:date="2016-11-01T13:08:00Z"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</w:t>
        </w:r>
        <w:r w:rsidR="002040F3" w:rsidRPr="004B6AE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е </w:t>
        </w:r>
      </w:ins>
      <w:del w:id="1318" w:author="Саламадина Дарья Олеговна" w:date="2016-07-14T14:07:00Z">
        <w:r w:rsidRPr="004B6AEE" w:rsidDel="00AD51A1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позднее чем за 15 минут</w:delText>
        </w:r>
      </w:del>
      <w:ins w:id="1319" w:author="Саламадина Дарья Олеговна" w:date="2016-07-14T14:07:00Z">
        <w:r w:rsidR="00AD51A1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ранее 10.00 по местному времени</w:t>
        </w:r>
      </w:ins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del w:id="1320" w:author="Саламадина Дарья Олеговна" w:date="2016-07-14T14:07:00Z">
        <w:r w:rsidR="0040277E" w:rsidRPr="004B6AEE" w:rsidDel="00AD51A1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до э</w:delText>
        </w:r>
        <w:r w:rsidRPr="004B6AEE" w:rsidDel="00AD51A1">
          <w:rPr>
            <w:rFonts w:ascii="Times New Roman" w:eastAsia="Calibri" w:hAnsi="Times New Roman" w:cs="Times New Roman"/>
            <w:sz w:val="26"/>
            <w:szCs w:val="26"/>
            <w:lang w:eastAsia="ru-RU"/>
            <w:rPrChange w:id="1321" w:author="Саламадина Дарья Олеговна" w:date="2016-07-14T13:41:00Z">
              <w:rPr>
                <w:rFonts w:ascii="Times New Roman" w:eastAsia="Calibri" w:hAnsi="Times New Roman" w:cs="Times New Roman"/>
                <w:b/>
                <w:bCs/>
                <w:sz w:val="28"/>
                <w:szCs w:val="20"/>
                <w:lang w:eastAsia="ru-RU"/>
              </w:rPr>
            </w:rPrChange>
          </w:rPr>
          <w:delText xml:space="preserve">кзамена </w:delText>
        </w:r>
      </w:del>
      <w:r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 а</w:t>
      </w:r>
      <w:r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проведения комплекты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 у</w:t>
      </w:r>
      <w:r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ЕГЭ;</w:t>
      </w:r>
    </w:p>
    <w:p w14:paraId="4C4F2DEA" w14:textId="07E4A4EF" w:rsidR="00963BCC" w:rsidRPr="001249DA" w:rsidDel="002040F3" w:rsidRDefault="00DB6CE6" w:rsidP="00DB6CE6">
      <w:pPr>
        <w:spacing w:after="0" w:line="240" w:lineRule="auto"/>
        <w:ind w:firstLine="709"/>
        <w:jc w:val="both"/>
        <w:rPr>
          <w:del w:id="1322" w:author="Саламадина Дарья Олеговна" w:date="2016-11-01T13:09:00Z"/>
          <w:rFonts w:ascii="Times New Roman" w:eastAsia="Calibri" w:hAnsi="Times New Roman" w:cs="Times New Roman"/>
          <w:sz w:val="26"/>
          <w:szCs w:val="26"/>
          <w:lang w:eastAsia="ru-RU"/>
        </w:rPr>
      </w:pPr>
      <w:del w:id="1323" w:author="Саламадина Дарья Олеговна" w:date="2016-11-01T13:09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получить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от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т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ехнического специалиста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р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аздать участникам краткую инструкцию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и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спользованию станции записи ответов</w:delText>
        </w:r>
        <w:r w:rsidR="00963BCC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;</w:delText>
        </w:r>
      </w:del>
    </w:p>
    <w:p w14:paraId="14A155AF" w14:textId="69153532" w:rsidR="00DB6CE6" w:rsidRPr="001249DA" w:rsidDel="002040F3" w:rsidRDefault="00DB6CE6" w:rsidP="00DB6CE6">
      <w:pPr>
        <w:spacing w:after="0" w:line="240" w:lineRule="auto"/>
        <w:ind w:firstLine="709"/>
        <w:jc w:val="both"/>
        <w:rPr>
          <w:del w:id="1324" w:author="Саламадина Дарья Олеговна" w:date="2016-11-01T13:09:00Z"/>
          <w:rFonts w:ascii="Times New Roman" w:eastAsia="Calibri" w:hAnsi="Times New Roman" w:cs="Times New Roman"/>
          <w:sz w:val="26"/>
          <w:szCs w:val="26"/>
          <w:lang w:eastAsia="ru-RU"/>
        </w:rPr>
      </w:pPr>
      <w:del w:id="1325" w:author="Саламадина Дарья Олеговна" w:date="2016-11-01T13:09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получить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от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р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уководителя ППЭ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р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аздать участникам ЕГЭ материалы, которые могут они использовать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ериод ожидания своей очереди:</w:delText>
        </w:r>
      </w:del>
    </w:p>
    <w:p w14:paraId="0C60CEBA" w14:textId="6DA6B819" w:rsidR="00DB6CE6" w:rsidRPr="001249DA" w:rsidDel="002040F3" w:rsidRDefault="00DB6CE6" w:rsidP="00DB6CE6">
      <w:pPr>
        <w:tabs>
          <w:tab w:val="left" w:pos="8505"/>
        </w:tabs>
        <w:spacing w:after="0" w:line="240" w:lineRule="auto"/>
        <w:ind w:firstLine="709"/>
        <w:jc w:val="both"/>
        <w:rPr>
          <w:del w:id="1326" w:author="Саламадина Дарья Олеговна" w:date="2016-11-01T13:09:00Z"/>
          <w:rFonts w:ascii="Times New Roman" w:eastAsia="Calibri" w:hAnsi="Times New Roman" w:cs="Times New Roman"/>
          <w:sz w:val="26"/>
          <w:szCs w:val="26"/>
          <w:lang w:eastAsia="ru-RU"/>
        </w:rPr>
      </w:pPr>
      <w:del w:id="1327" w:author="Саламадина Дарья Олеговна" w:date="2016-11-01T13:09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научно-популярные журналы,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ab/>
        </w:r>
      </w:del>
    </w:p>
    <w:p w14:paraId="78E7793A" w14:textId="2FF1775E" w:rsidR="00DB6CE6" w:rsidRPr="001249DA" w:rsidDel="002040F3" w:rsidRDefault="00DB6CE6" w:rsidP="00DB6CE6">
      <w:pPr>
        <w:spacing w:after="0" w:line="240" w:lineRule="auto"/>
        <w:ind w:firstLine="709"/>
        <w:jc w:val="both"/>
        <w:rPr>
          <w:del w:id="1328" w:author="Саламадина Дарья Олеговна" w:date="2016-11-01T13:09:00Z"/>
          <w:rFonts w:ascii="Times New Roman" w:eastAsia="Calibri" w:hAnsi="Times New Roman" w:cs="Times New Roman"/>
          <w:sz w:val="26"/>
          <w:szCs w:val="26"/>
          <w:lang w:eastAsia="ru-RU"/>
        </w:rPr>
      </w:pPr>
      <w:del w:id="1329" w:author="Саламадина Дарья Олеговна" w:date="2016-11-01T13:09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любые книги,</w:delText>
        </w:r>
      </w:del>
    </w:p>
    <w:p w14:paraId="6322A718" w14:textId="5D7D145C" w:rsidR="00DB6CE6" w:rsidRPr="001249DA" w:rsidDel="002040F3" w:rsidRDefault="00DB6CE6" w:rsidP="00DB6CE6">
      <w:pPr>
        <w:spacing w:after="0" w:line="240" w:lineRule="auto"/>
        <w:ind w:firstLine="709"/>
        <w:jc w:val="both"/>
        <w:rPr>
          <w:del w:id="1330" w:author="Саламадина Дарья Олеговна" w:date="2016-11-01T13:09:00Z"/>
          <w:rFonts w:ascii="Times New Roman" w:eastAsia="Calibri" w:hAnsi="Times New Roman" w:cs="Times New Roman"/>
          <w:sz w:val="26"/>
          <w:szCs w:val="26"/>
          <w:lang w:eastAsia="ru-RU"/>
        </w:rPr>
      </w:pPr>
      <w:del w:id="1331" w:author="Саламадина Дарья Олеговна" w:date="2016-11-01T13:09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журналы,</w:delText>
        </w:r>
      </w:del>
    </w:p>
    <w:p w14:paraId="43713BD4" w14:textId="62219F7B" w:rsidR="00DB6CE6" w:rsidRPr="001249DA" w:rsidDel="002040F3" w:rsidRDefault="00DB6CE6" w:rsidP="00DB6CE6">
      <w:pPr>
        <w:spacing w:after="0" w:line="240" w:lineRule="auto"/>
        <w:ind w:firstLine="709"/>
        <w:jc w:val="both"/>
        <w:rPr>
          <w:del w:id="1332" w:author="Саламадина Дарья Олеговна" w:date="2016-11-01T13:09:00Z"/>
          <w:rFonts w:ascii="Times New Roman" w:eastAsia="Calibri" w:hAnsi="Times New Roman" w:cs="Times New Roman"/>
          <w:sz w:val="26"/>
          <w:szCs w:val="26"/>
          <w:lang w:eastAsia="ru-RU"/>
        </w:rPr>
      </w:pPr>
      <w:del w:id="1333" w:author="Саламадина Дарья Олеговна" w:date="2016-11-01T13:09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газеты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т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.п.</w:delText>
        </w:r>
      </w:del>
    </w:p>
    <w:p w14:paraId="6A11145F" w14:textId="276D13C1" w:rsidR="00DB6CE6" w:rsidRPr="001249DA" w:rsidDel="002040F3" w:rsidRDefault="00DB6CE6" w:rsidP="00DB6CE6">
      <w:pPr>
        <w:spacing w:after="0" w:line="240" w:lineRule="auto"/>
        <w:ind w:firstLine="709"/>
        <w:jc w:val="both"/>
        <w:rPr>
          <w:del w:id="1334" w:author="Саламадина Дарья Олеговна" w:date="2016-11-01T13:09:00Z"/>
          <w:rFonts w:ascii="Times New Roman" w:eastAsia="Calibri" w:hAnsi="Times New Roman" w:cs="Times New Roman"/>
          <w:sz w:val="26"/>
          <w:szCs w:val="26"/>
          <w:lang w:eastAsia="ru-RU"/>
        </w:rPr>
      </w:pPr>
      <w:del w:id="1335" w:author="Саламадина Дарья Олеговна" w:date="2016-11-01T13:09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Материалы должны быть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я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зыке проводимого экзамена.</w:delText>
        </w:r>
      </w:del>
    </w:p>
    <w:p w14:paraId="2C4770FB" w14:textId="51672AEE" w:rsidR="00DB6CE6" w:rsidRPr="001249DA" w:rsidDel="002040F3" w:rsidRDefault="00DB6CE6" w:rsidP="00DB6CE6">
      <w:pPr>
        <w:spacing w:after="0" w:line="240" w:lineRule="auto"/>
        <w:ind w:firstLine="709"/>
        <w:jc w:val="both"/>
        <w:rPr>
          <w:del w:id="1336" w:author="Саламадина Дарья Олеговна" w:date="2016-11-01T13:09:00Z"/>
          <w:rFonts w:ascii="Times New Roman" w:eastAsia="Calibri" w:hAnsi="Times New Roman" w:cs="Times New Roman"/>
          <w:sz w:val="26"/>
          <w:szCs w:val="26"/>
          <w:lang w:eastAsia="ru-RU"/>
        </w:rPr>
      </w:pPr>
      <w:del w:id="1337" w:author="Саламадина Дарья Олеговна" w:date="2016-11-01T13:09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Приносить участниками собственные материалы категорически запрещается.</w:delText>
        </w:r>
      </w:del>
    </w:p>
    <w:p w14:paraId="4BC6194F" w14:textId="03396E9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инструктаж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выполнения устной части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регистрации, объяснить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рава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бязанности (Приложение 14);</w:t>
      </w:r>
    </w:p>
    <w:p w14:paraId="09C5DA86" w14:textId="4C85839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роизвольном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порядке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участникам ЕГЭ ИК (конверты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регистрации устного экзамена);</w:t>
      </w:r>
    </w:p>
    <w:p w14:paraId="065CEC99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заполнения бланков регистрации устного участниками ЕГЭ;</w:t>
      </w:r>
    </w:p>
    <w:p w14:paraId="35ED599D" w14:textId="004D769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подготовки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инструктажа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аполнения бланков, окончанием экзамена считает момент, когда аудиторию покинул последний участник.</w:t>
      </w:r>
    </w:p>
    <w:p w14:paraId="6D93A011" w14:textId="31FDB64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сообщить организатору вне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заполнения бланков регистрации устного экзамена участниками ЕГЭ.</w:t>
      </w:r>
    </w:p>
    <w:p w14:paraId="5370A9AE" w14:textId="76EC63B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должны:</w:t>
      </w:r>
    </w:p>
    <w:p w14:paraId="242A5BA5" w14:textId="15412C4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собрать все неиспользованные ИК,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бланки регистрации устного экзамена, имеющие полиграфические дефекты или испорченные участниками ЕГЭ ИК;</w:t>
      </w:r>
    </w:p>
    <w:p w14:paraId="080A7DD8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собранные материалы руководителю ППЭ.</w:t>
      </w:r>
    </w:p>
    <w:p w14:paraId="7DFA17CE" w14:textId="1DF0B324" w:rsidR="00DB6CE6" w:rsidRPr="001249DA" w:rsidRDefault="00DB6CE6">
      <w:pPr>
        <w:pStyle w:val="2"/>
        <w:numPr>
          <w:ilvl w:val="0"/>
          <w:numId w:val="16"/>
        </w:numPr>
      </w:pPr>
      <w:bookmarkStart w:id="1338" w:name="_Toc404247101"/>
      <w:bookmarkStart w:id="1339" w:name="_Toc438199188"/>
      <w:bookmarkStart w:id="1340" w:name="_Toc464653548"/>
      <w:r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проведения</w:t>
      </w:r>
      <w:bookmarkEnd w:id="1338"/>
      <w:bookmarkEnd w:id="1339"/>
      <w:bookmarkEnd w:id="1340"/>
    </w:p>
    <w:p w14:paraId="7E70358A" w14:textId="4FC1CD7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обязаны:</w:t>
      </w:r>
    </w:p>
    <w:p w14:paraId="31C2EB24" w14:textId="5484193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ехнического специалиста код активации экзамена, который будет использоваться для инициализации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рабочего места участника ЕГЭ;</w:t>
      </w:r>
    </w:p>
    <w:p w14:paraId="1DC38F3C" w14:textId="23EED9E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ехнического специалиста </w:t>
      </w:r>
      <w:ins w:id="1341" w:author="Саламадина Дарья Олеговна" w:date="2016-11-01T13:10:00Z"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инструкцию </w:t>
        </w:r>
        <w:r w:rsidR="002040F3" w:rsidRPr="00AB1659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для участников ЕГЭ по использованию программного обеспечения сдачи устного экзамена по иностранным языкам</w:t>
        </w:r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по каждому языку, сдаваемому в аудитории проведения</w:t>
        </w:r>
      </w:ins>
      <w:del w:id="1342" w:author="Саламадина Дарья Олеговна" w:date="2016-11-01T13:10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краткую инструкцию участника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по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и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спользованию станции записи ответов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о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знакомиться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и</w:delText>
        </w:r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нструкцией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725AAB63" w14:textId="7EB0A930"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уководителя ППЭ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оторых записаны электронные КИМ;</w:t>
      </w:r>
    </w:p>
    <w:p w14:paraId="1B6DF6D1" w14:textId="4126A4A0"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10.00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извлечь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их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арушая целостности упаковки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становить компакт-диски в CD-привод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ЕГЭ;</w:t>
      </w:r>
    </w:p>
    <w:p w14:paraId="64A28185" w14:textId="0CFD4A89"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10.00 местному времени передать комплекты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 доставочных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 согласно данным рассадки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ППЭ-05-03-У (подраздел «Выдача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аудитории подготовки»)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асчёта один комплект по 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неполные 5 участников ЕГЭ, распределённых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удиторию;</w:t>
      </w:r>
      <w:proofErr w:type="gramEnd"/>
    </w:p>
    <w:p w14:paraId="494FC41A" w14:textId="22152E8C"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запустить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ИМ);</w:t>
      </w:r>
    </w:p>
    <w:p w14:paraId="0B8297E1" w14:textId="77777777" w:rsidR="002040F3" w:rsidRDefault="002040F3" w:rsidP="00DB6CE6">
      <w:pPr>
        <w:spacing w:after="0" w:line="240" w:lineRule="auto"/>
        <w:ind w:firstLine="709"/>
        <w:jc w:val="both"/>
        <w:rPr>
          <w:ins w:id="1343" w:author="Саламадина Дарья Олеговна" w:date="2016-11-01T13:10:00Z"/>
          <w:rFonts w:ascii="Times New Roman" w:eastAsia="Calibri" w:hAnsi="Times New Roman" w:cs="Times New Roman"/>
          <w:sz w:val="26"/>
          <w:szCs w:val="26"/>
          <w:lang w:eastAsia="ru-RU"/>
        </w:rPr>
      </w:pPr>
      <w:ins w:id="1344" w:author="Саламадина Дарья Олеговна" w:date="2016-11-01T13:10:00Z">
        <w:r w:rsidRP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после завершения расшифровки КИМ на каждом рабочем месте участника ЕГЭ в аудитории сообщить организатору вне аудитории информацию об успешной расшифровки и возможности начала экзамена в аудитории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1422EBCB" w14:textId="2C0946A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группы участников ЕГЭ каждой очереди распределить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абочим местам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распределение выполняется произвольным образом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чётом предмета: иностранный язык, который сдаёт участник ЕГЭ, должен совпадать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казанным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 (в общем случае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азных станциях могут сдавать разные предметы);</w:t>
      </w:r>
      <w:proofErr w:type="gramEnd"/>
    </w:p>
    <w:p w14:paraId="1ABC9620" w14:textId="7F427B4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каждой новой группы участников ЕГЭ провести краткий инструктаж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сдачи экзамена (Приложение 15);</w:t>
      </w:r>
    </w:p>
    <w:p w14:paraId="4FD81920" w14:textId="2A6EC55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проведения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краткого инструктажа первой группы участников ЕГЭ, окончанием экзамена считается момент, когда аудиторию покинул последний участник ЕГЭ.</w:t>
      </w:r>
    </w:p>
    <w:p w14:paraId="3048AFC0" w14:textId="65EEB84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персональные данные участника ЕГЭ,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егистрационном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бланке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редъявленным документом, удостоверяющим личность;</w:t>
      </w:r>
    </w:p>
    <w:p w14:paraId="6F8B2B65" w14:textId="1445939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сверить номер бланка регистрации устного экзамена, введенный участником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бумажном бланке регистрации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номер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онверте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нтерфейсе ПО;</w:t>
      </w:r>
    </w:p>
    <w:p w14:paraId="490CA8F1" w14:textId="76F5401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внесение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егистрационный бланк номера аудитории;</w:t>
      </w:r>
    </w:p>
    <w:p w14:paraId="05BA0B1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инициировать начало выполнения экзаменационной работы (ввести код активации экзамена, предварительно выданный техническим специалистом). После проведения указанных процедур начинается процесс выполнения экзаменационной работы участником ЕГЭ;</w:t>
      </w:r>
    </w:p>
    <w:p w14:paraId="4D47DCD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проводить контроль выполнения экзаменационной работы участниками ЕГЭ;</w:t>
      </w:r>
    </w:p>
    <w:p w14:paraId="58EF6D55" w14:textId="0ECF0AA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завершить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Станция записи ответов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участником (инициировать сдачу экзамена следующим участником ЕГЭ);</w:t>
      </w:r>
    </w:p>
    <w:p w14:paraId="7442382F" w14:textId="2FC0FDF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выполнения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группой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организатору вне аудитории, ожидающему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анной аудитории.</w:t>
      </w:r>
    </w:p>
    <w:p w14:paraId="2B7248E7" w14:textId="2D4FDD5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 технических сбоев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аботе Станции записи необходимо выполнить следующие действия:</w:t>
      </w:r>
    </w:p>
    <w:p w14:paraId="5A639A10" w14:textId="6028721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пригласить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возникших неисправностей,</w:t>
      </w:r>
    </w:p>
    <w:p w14:paraId="3A1A30FA" w14:textId="7FBC6F2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дача экзамена продолжается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рабочей станции,</w:t>
      </w:r>
    </w:p>
    <w:p w14:paraId="19D5C682" w14:textId="5AB7421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должна быть установлена резервная рабочая станция,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продолжается сдача экзамена,</w:t>
      </w:r>
    </w:p>
    <w:p w14:paraId="392D1AFB" w14:textId="5B98A55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 резервной рабочей станции,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частники, которые должны были сдавать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ышедшей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станции, направляются для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меющиеся рабочие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общей очереди.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прикреплённому организатору вне аудитории (который приводит участников) необходимо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меньшении количества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группе, собираемой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 для сдачи экзамена,</w:t>
      </w:r>
    </w:p>
    <w:p w14:paraId="1270DA0A" w14:textId="1A2B2B8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троя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вышла единственная рабочая станция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возможности её замены,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0E6976B8" w14:textId="5F13E2A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Направлять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ругую аудиторию 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категорически запрещено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7EFC3673" w14:textId="22AD1D7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экзаменационной работы участником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рабочей станции:</w:t>
      </w:r>
    </w:p>
    <w:p w14:paraId="2CC1D02A" w14:textId="46656F4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неисправность рабочей станции возникла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ем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ланком регистрации устного экзамена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продолжить выполнение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(если неисправность устранена), либо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 (если неисправность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странена).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станции, участник ЕГЭ должен вернуться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вою аудиторию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ледующей группой участников ЕГЭ (общая очередь сдачи при этом сдвигается);</w:t>
      </w:r>
    </w:p>
    <w:p w14:paraId="225BB4CD" w14:textId="159654F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неисправность рабочей станции возникла 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после начала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 перешёл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аправляется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End"/>
    </w:p>
    <w:p w14:paraId="3333D246" w14:textId="76F779B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его ответов (участник ЕГЭ может прослушать свои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ответов после завершения экзамена), необходимо пригласить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возможных проблем, связанных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оспроизведением записи.</w:t>
      </w:r>
    </w:p>
    <w:p w14:paraId="66168AF0" w14:textId="39D91F6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проблемы воспроизведения устранить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далось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 настаивает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еудовлетворительном качестве записи его устных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необходимо пригласить члена ГЭК для разрешения ситуации,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возможно оформление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ЕГЭ. При этом необходимо проследить, чтобы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оставалась открытой страница прослушивания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ситуации завершать выполнение экзаменационной работы участника ЕГЭ нельзя.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этой ситуации следующая группа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риглашается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9DD0C48" w14:textId="0AFDFB6F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должны:</w:t>
      </w:r>
    </w:p>
    <w:p w14:paraId="002CD9A3" w14:textId="237E1E2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вызвать технического специалиста для завершения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ыгрузки файлов аудиозаписей ответов участников ЕГЭ;</w:t>
      </w:r>
    </w:p>
    <w:p w14:paraId="53A5ED86" w14:textId="70782A88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действий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кспорту аудиозаписей ответов участников ЕГЭ</w:t>
      </w:r>
      <w:ins w:id="1345" w:author="Саламадина Дарья Олеговна" w:date="2016-11-01T13:10:00Z">
        <w:r w:rsidR="002040F3" w:rsidRP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 электронных журналов работы станции записи на </w:t>
        </w:r>
        <w:proofErr w:type="spellStart"/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-накопитель;</w:t>
        </w:r>
      </w:ins>
      <w:del w:id="1346" w:author="Саламадина Дарья Олеговна" w:date="2016-11-01T13:11:00Z">
        <w:r w:rsidRPr="001249DA" w:rsidDel="002040F3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;</w:delText>
        </w:r>
      </w:del>
    </w:p>
    <w:p w14:paraId="1F960713" w14:textId="65CA7B2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запечатать бланки регистрации устного экзамена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озвратные доставочные пакеты;</w:t>
      </w:r>
    </w:p>
    <w:p w14:paraId="599A1A26" w14:textId="3267651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руководителю ППЭ сопроводительные документы,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 запечатанные регистрационные бланки устного экзамена участников ЕГЭ,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ИМ.</w:t>
      </w:r>
    </w:p>
    <w:p w14:paraId="399FD2FD" w14:textId="1F5135BD" w:rsidR="00DB6CE6" w:rsidRPr="001249DA" w:rsidRDefault="00DB6CE6">
      <w:pPr>
        <w:pStyle w:val="2"/>
        <w:numPr>
          <w:ilvl w:val="0"/>
          <w:numId w:val="16"/>
        </w:numPr>
        <w:rPr>
          <w:iCs/>
        </w:rPr>
      </w:pPr>
      <w:bookmarkStart w:id="1347" w:name="_Toc404247102"/>
      <w:bookmarkStart w:id="1348" w:name="_Toc438199189"/>
      <w:bookmarkStart w:id="1349" w:name="_Toc464653549"/>
      <w:r w:rsidRPr="001249DA">
        <w:t>Инструкция для организатора вне аудитории</w:t>
      </w:r>
      <w:bookmarkEnd w:id="1347"/>
      <w:bookmarkEnd w:id="1348"/>
      <w:bookmarkEnd w:id="1349"/>
    </w:p>
    <w:p w14:paraId="436E0FFF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 вне аудитории обязаны:</w:t>
      </w:r>
    </w:p>
    <w:p w14:paraId="7A55EDE8" w14:textId="77777777" w:rsidR="002040F3" w:rsidRDefault="002040F3" w:rsidP="00DB6CE6">
      <w:pPr>
        <w:spacing w:after="0" w:line="240" w:lineRule="auto"/>
        <w:ind w:firstLine="709"/>
        <w:jc w:val="both"/>
        <w:rPr>
          <w:ins w:id="1350" w:author="Саламадина Дарья Олеговна" w:date="2016-11-01T13:11:00Z"/>
          <w:rFonts w:ascii="Times New Roman" w:eastAsia="Calibri" w:hAnsi="Times New Roman" w:cs="Times New Roman"/>
          <w:sz w:val="26"/>
          <w:szCs w:val="26"/>
          <w:lang w:eastAsia="ru-RU"/>
        </w:rPr>
      </w:pPr>
      <w:ins w:id="1351" w:author="Саламадина Дарья Олеговна" w:date="2016-11-01T13:11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 просьбе организатор в аудитории проведения сообщить руководителю ППЭ информацию о завершении расшифровки КИМ в аудитории;</w:t>
        </w:r>
      </w:ins>
    </w:p>
    <w:p w14:paraId="70688C8A" w14:textId="4D94D10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переход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14:paraId="75E48157" w14:textId="01DAB78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 сопровождением первой группы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ожидать окончания заполнения бланков регистрации устного экзамена участникам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дитории подготовки;</w:t>
      </w:r>
    </w:p>
    <w:p w14:paraId="5A42E682" w14:textId="09B6876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абрать группу участников ЕГЭ;</w:t>
      </w:r>
    </w:p>
    <w:p w14:paraId="5391E576" w14:textId="3E5DD90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сопроводить группу участников ЕГЭ первой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14:paraId="1F1CD0B6" w14:textId="3EE473D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перевода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ожидать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14:paraId="2F7F9EB9" w14:textId="000EBE7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формировать группу участников ЕГЭ для следующей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аудитории проведения.</w:t>
      </w:r>
    </w:p>
    <w:p w14:paraId="4DF8F96C" w14:textId="2C227EE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групп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осуществляется согласно Ведомости перемещения участников </w:t>
      </w:r>
      <w:del w:id="1352" w:author="Саламадина Дарья Олеговна" w:date="2016-10-31T11:12:00Z">
        <w:r w:rsidRPr="001249DA" w:rsidDel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ЕГЭ </w:delText>
        </w:r>
      </w:del>
      <w:ins w:id="1353" w:author="Саламадина Дарья Олеговна" w:date="2016-10-31T11:12:00Z">
        <w:r w:rsidR="000C2F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(форма ППЭ 05-04-У). Организатор вне аудитории должен получить указанную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ведомость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рикреплён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ППЭ.</w:t>
      </w:r>
    </w:p>
    <w:p w14:paraId="63857262" w14:textId="2F1BE3D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неявки участников ЕГЭ.</w:t>
      </w:r>
    </w:p>
    <w:p w14:paraId="118204C1" w14:textId="7B7E132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вне аудитории, имея при себе ведомость перемещения участников ЕГЭ, обходит аудитории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абирает необходимую группу для "своей" аудитории проведения.</w:t>
      </w:r>
    </w:p>
    <w:p w14:paraId="43FD09D9" w14:textId="73DFDE1F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группе должно быть количество участников ЕГЭ равное количеству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 оно указано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«Количество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 ведомости перемещения.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участников ЕГЭ, организатор должен добрать необходимое количество явившихся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едомости ППЭ 05-04-У. Т.е. необходимо соблюдать правило: всегда приводить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проведения, количество участников ЕГЭ равное количеству рабочих мест (за исключением, может быть, последней «партии»).</w:t>
      </w:r>
    </w:p>
    <w:p w14:paraId="5D6FAA57" w14:textId="7AB492A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Например, организатору вне аудитории необходимо набрать группу первой очереди из 4 человек.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азывает фамилии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ервой плановой очередью сдачи. Для присутствующих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организатор ставит единицу, для отсутствующих – ставится любая отметка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«Не явился». Допустим,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вилось два участника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организатор должен включить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екущую группу ещё двоих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едомости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роставить для них фактический номер очереди равный единице (возможно, при этом придётся перейти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подготовки согласно ППЭ 05-04-У).</w:t>
      </w:r>
    </w:p>
    <w:p w14:paraId="1FE6A3A6" w14:textId="08B3FF0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Далее, при наборе группы участников ЕГЭ второй очереди, уже можно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лановый номер очереди (она уже сбита),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росто набирать 4 человек,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 для которых заполнена графа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или «Не явился».</w:t>
      </w:r>
    </w:p>
    <w:p w14:paraId="6E20DB30" w14:textId="6441750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проведения.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D85B001" w14:textId="57A14A9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том,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станция записи должен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сообщить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проведения.</w:t>
      </w:r>
    </w:p>
    <w:p w14:paraId="0CBE020A" w14:textId="09F938CE" w:rsidR="00743DB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этом случае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чередью сдачи экзамена аналогична ситуации неявки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 исключением, что очередь сбивается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неявки,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сокращения размера группы участников ЕГЭ, которые должны быть приведены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проведения.</w:t>
      </w:r>
    </w:p>
    <w:p w14:paraId="12D28056" w14:textId="77777777"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5191DB8D" w14:textId="0C51A58A" w:rsidR="00DB6CE6" w:rsidRPr="001249DA" w:rsidRDefault="00DB6CE6">
      <w:pPr>
        <w:pStyle w:val="11"/>
      </w:pPr>
      <w:bookmarkStart w:id="1354" w:name="_Toc438199190"/>
      <w:bookmarkStart w:id="1355" w:name="_Toc464653550"/>
      <w:r w:rsidRPr="001249DA">
        <w:lastRenderedPageBreak/>
        <w:t xml:space="preserve">Приложение </w:t>
      </w:r>
      <w:del w:id="1356" w:author="Саламадина Дарья Олеговна" w:date="2016-10-19T15:15:00Z">
        <w:r w:rsidRPr="001249DA" w:rsidDel="003A6926">
          <w:delText>12</w:delText>
        </w:r>
      </w:del>
      <w:ins w:id="1357" w:author="Саламадина Дарья Олеговна" w:date="2016-10-19T15:15:00Z">
        <w:r w:rsidR="003A6926">
          <w:t>10</w:t>
        </w:r>
      </w:ins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 xml:space="preserve">ностранным языкам </w:t>
      </w:r>
      <w:r w:rsidR="0040277E" w:rsidRPr="001249DA">
        <w:t xml:space="preserve"> с</w:t>
      </w:r>
      <w:r w:rsidR="0040277E">
        <w:t> </w:t>
      </w:r>
      <w:r w:rsidR="0040277E" w:rsidRPr="001249DA">
        <w:t>и</w:t>
      </w:r>
      <w:r w:rsidRPr="001249DA">
        <w:t>спользованием устных коммуникаций</w:t>
      </w:r>
      <w:bookmarkEnd w:id="1354"/>
      <w:bookmarkEnd w:id="1355"/>
    </w:p>
    <w:p w14:paraId="63A086C3" w14:textId="77777777" w:rsidR="00DB6CE6" w:rsidRPr="001249DA" w:rsidRDefault="00DB6CE6" w:rsidP="00DB6CE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6520"/>
      </w:tblGrid>
      <w:tr w:rsidR="00DB6CE6" w:rsidRPr="001249DA" w14:paraId="344C7187" w14:textId="77777777" w:rsidTr="00EB09D0">
        <w:trPr>
          <w:tblHeader/>
        </w:trPr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05EDF2D" w14:textId="77777777"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2A4903F" w14:textId="77777777"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14:paraId="2E3EA4FE" w14:textId="77777777"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14:paraId="37D8C45C" w14:textId="77777777" w:rsidTr="00EB09D0">
        <w:tc>
          <w:tcPr>
            <w:tcW w:w="1560" w:type="dxa"/>
            <w:tcBorders>
              <w:top w:val="single" w:sz="8" w:space="0" w:color="auto"/>
            </w:tcBorders>
          </w:tcPr>
          <w:p w14:paraId="73AC05EE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участника ЕГЭ (Станция записи ответов)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296C7D03" w14:textId="02A55B0B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более 4-х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дну аудиторию проведения,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сключением лингафонных кабинетов (+ одна резервная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аудиторию проведения с 4-мя станциями)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14:paraId="4204B82D" w14:textId="77777777" w:rsidR="00DB6CE6" w:rsidRPr="001249DA" w:rsidRDefault="00DB6CE6" w:rsidP="00DB6CE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963BCC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4A1A7941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14:paraId="74AA8375" w14:textId="77777777" w:rsidR="00DB6CE6" w:rsidRPr="001249DA" w:rsidRDefault="00DB6CE6" w:rsidP="00DB6CE6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 одноядерный, минимальная частота 3,0 ГГц,</w:t>
            </w:r>
          </w:p>
          <w:p w14:paraId="4C821F55" w14:textId="77777777" w:rsidR="00DB6CE6" w:rsidRPr="001249DA" w:rsidRDefault="00DB6CE6" w:rsidP="00DB6CE6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двухъядерный, минимальная частота 2,5 ГГц.</w:t>
            </w:r>
          </w:p>
          <w:p w14:paraId="36F8D539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14:paraId="0318C147" w14:textId="77777777" w:rsidR="00DB6CE6" w:rsidRPr="001249DA" w:rsidRDefault="00DB6CE6" w:rsidP="00DB6CE6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14:paraId="67BB84E7" w14:textId="77777777" w:rsidR="00DB6CE6" w:rsidRPr="001249DA" w:rsidRDefault="00DB6CE6" w:rsidP="00DB6CE6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1FE67008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10 Гб.</w:t>
            </w:r>
          </w:p>
          <w:p w14:paraId="6664B2C7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402B6E42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Звуковая карта.</w:t>
            </w:r>
          </w:p>
          <w:p w14:paraId="5D31BE61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Оптический привод для чтения компакт-дисков CD-ROM.</w:t>
            </w:r>
          </w:p>
          <w:p w14:paraId="5861785D" w14:textId="4F6F2C0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14:paraId="2E535B8E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14:paraId="4EEC3346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14:paraId="5677D25B" w14:textId="4D0DD339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14:paraId="4DCDC34D" w14:textId="1F6D689C" w:rsidR="00C9532B" w:rsidRPr="001249DA" w:rsidRDefault="00C9532B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ПО: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14:paraId="69CA3D6F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14:paraId="0EA3AAB6" w14:textId="0EDEE597"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рабочей станции должна быть подключена гарнитура (наушники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икрофоном).</w:t>
            </w:r>
          </w:p>
        </w:tc>
      </w:tr>
      <w:tr w:rsidR="00DB6CE6" w:rsidRPr="001249DA" w14:paraId="1408647E" w14:textId="77777777" w:rsidTr="00EB09D0">
        <w:tc>
          <w:tcPr>
            <w:tcW w:w="1560" w:type="dxa"/>
            <w:tcBorders>
              <w:top w:val="single" w:sz="8" w:space="0" w:color="auto"/>
            </w:tcBorders>
          </w:tcPr>
          <w:p w14:paraId="11F1D8C3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оборудование (гарнитура)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0615746E" w14:textId="448F07EC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каждую рабочую станцию участника экзамена (+ одна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удиторию проведения, используется для инструктажа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участников)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14:paraId="00204D4C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Минимальные требования (простые гарнитуры*):</w:t>
            </w:r>
          </w:p>
          <w:p w14:paraId="72420BF6" w14:textId="0747B7ED" w:rsidR="00C9532B" w:rsidRPr="001249DA" w:rsidRDefault="00C9532B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Простые гарнитуры могут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14:paraId="6AD1D4C7" w14:textId="454891B8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гарнитура, 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14:paraId="0EDCBAA0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полузакрытого типа.</w:t>
            </w:r>
          </w:p>
          <w:p w14:paraId="44F047FE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Ушные подушки наушников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(амбушюры): мягкие.</w:t>
            </w:r>
          </w:p>
          <w:p w14:paraId="5106BA22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14:paraId="0A1F828C" w14:textId="07958778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олее –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60Дб (т.е. число чувствительности должно быть меньше 60).</w:t>
            </w:r>
          </w:p>
          <w:p w14:paraId="75DFE051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14:paraId="28AD6AC1" w14:textId="500547F4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14:paraId="1FE5342C" w14:textId="04847CFE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озможностью регулировки размера.</w:t>
            </w:r>
          </w:p>
          <w:p w14:paraId="370F4F75" w14:textId="77777777" w:rsidR="00DB6CE6" w:rsidRPr="001249DA" w:rsidRDefault="00DB6CE6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Рекомендуемые (лингафонные гарнитуры**)</w:t>
            </w:r>
          </w:p>
          <w:p w14:paraId="6167FC51" w14:textId="4C72C371" w:rsidR="00C9532B" w:rsidRPr="001249DA" w:rsidRDefault="00C9532B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Лингафонные гарнитуры должны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более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14:paraId="6D478DD5" w14:textId="7D4FE0AD" w:rsidR="00DB6CE6" w:rsidRDefault="00DB6CE6" w:rsidP="00DB6CE6">
            <w:pPr>
              <w:keepNext/>
              <w:spacing w:before="120" w:after="0" w:line="240" w:lineRule="auto"/>
              <w:jc w:val="both"/>
              <w:rPr>
                <w:ins w:id="1358" w:author="Саламадина Дарья Олеговна" w:date="2016-07-14T12:57:00Z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ins w:id="1359" w:author="Саламадина Дарья Олеговна" w:date="2016-07-14T12:56:00Z">
              <w:r w:rsid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компьютерная </w:t>
              </w:r>
            </w:ins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гарнитура, </w:t>
            </w:r>
            <w:ins w:id="1360" w:author="Саламадина Дарья Олеговна" w:date="2016-07-14T12:56:00Z">
              <w:r w:rsid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наушники с микрофоном</w:t>
              </w:r>
            </w:ins>
            <w:ins w:id="1361" w:author="Саламадина Дарья Олеговна" w:date="2016-07-14T12:57:00Z">
              <w:r w:rsid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, </w:t>
              </w:r>
            </w:ins>
            <w:ins w:id="1362" w:author="Саламадина Дарья Олеговна" w:date="2016-07-14T12:56:00Z">
              <w:r w:rsid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</w:t>
              </w:r>
            </w:ins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14:paraId="7C6B50DE" w14:textId="141D9A7B" w:rsidR="00622331" w:rsidRPr="001249DA" w:rsidRDefault="00622331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ins w:id="1363" w:author="Саламадина Дарья Олеговна" w:date="2016-07-14T12:57:00Z">
              <w:r w:rsidRPr="00622331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Наушники:</w:t>
              </w:r>
              <w:r w:rsidRP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наушники со встроенным микрофоном, мониторные или накладные, </w:t>
              </w:r>
              <w:proofErr w:type="gramStart"/>
              <w:r w:rsidRP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закрытого</w:t>
              </w:r>
              <w:proofErr w:type="gramEnd"/>
              <w:r w:rsidRP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тип</w:t>
              </w:r>
            </w:ins>
          </w:p>
          <w:p w14:paraId="59FF386D" w14:textId="77777777" w:rsidR="00622331" w:rsidRPr="00622331" w:rsidRDefault="00622331" w:rsidP="00622331">
            <w:pPr>
              <w:keepNext/>
              <w:spacing w:before="120" w:after="0" w:line="240" w:lineRule="auto"/>
              <w:jc w:val="both"/>
              <w:rPr>
                <w:ins w:id="1364" w:author="Саламадина Дарья Олеговна" w:date="2016-07-14T12:58:00Z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ins w:id="1365" w:author="Саламадина Дарья Олеговна" w:date="2016-07-14T12:58:00Z">
              <w:r w:rsidRPr="00622331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 xml:space="preserve">Тип крепления: </w:t>
              </w:r>
              <w:r w:rsidRP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  <w:rPrChange w:id="1366" w:author="Саламадина Дарья Олеговна" w:date="2016-07-14T12:58:00Z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rPrChange>
                </w:rPr>
                <w:t>мягкое оголовье с возможностью регулировки размера.</w:t>
              </w:r>
            </w:ins>
          </w:p>
          <w:p w14:paraId="2F2487AA" w14:textId="77777777" w:rsidR="00622331" w:rsidRPr="00622331" w:rsidRDefault="00622331" w:rsidP="00622331">
            <w:pPr>
              <w:keepNext/>
              <w:spacing w:before="120" w:after="0" w:line="240" w:lineRule="auto"/>
              <w:jc w:val="both"/>
              <w:rPr>
                <w:ins w:id="1367" w:author="Саламадина Дарья Олеговна" w:date="2016-07-14T12:58:00Z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  <w:rPrChange w:id="1368" w:author="Саламадина Дарья Олеговна" w:date="2016-07-14T12:58:00Z">
                  <w:rPr>
                    <w:ins w:id="1369" w:author="Саламадина Дарья Олеговна" w:date="2016-07-14T12:58:00Z"/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rPrChange>
              </w:rPr>
            </w:pPr>
            <w:ins w:id="1370" w:author="Саламадина Дарья Олеговна" w:date="2016-07-14T12:58:00Z">
              <w:r w:rsidRPr="00622331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 xml:space="preserve">Тип амбушюр: </w:t>
              </w:r>
              <w:proofErr w:type="gramStart"/>
              <w:r w:rsidRP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  <w:rPrChange w:id="1371" w:author="Саламадина Дарья Олеговна" w:date="2016-07-14T12:58:00Z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rPrChange>
                </w:rPr>
                <w:t>мягкие</w:t>
              </w:r>
              <w:proofErr w:type="gramEnd"/>
              <w:r w:rsidRP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  <w:rPrChange w:id="1372" w:author="Саламадина Дарья Олеговна" w:date="2016-07-14T12:58:00Z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rPrChange>
                </w:rPr>
                <w:t>, изолирующие, полностью покрывающие ухо, плотно прилегающие к голове.</w:t>
              </w:r>
            </w:ins>
          </w:p>
          <w:p w14:paraId="277544F9" w14:textId="77777777" w:rsidR="00622331" w:rsidRPr="00622331" w:rsidRDefault="00622331" w:rsidP="00622331">
            <w:pPr>
              <w:keepNext/>
              <w:spacing w:before="120" w:after="0" w:line="240" w:lineRule="auto"/>
              <w:jc w:val="both"/>
              <w:rPr>
                <w:ins w:id="1373" w:author="Саламадина Дарья Олеговна" w:date="2016-07-14T12:58:00Z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  <w:rPrChange w:id="1374" w:author="Саламадина Дарья Олеговна" w:date="2016-07-14T12:58:00Z">
                  <w:rPr>
                    <w:ins w:id="1375" w:author="Саламадина Дарья Олеговна" w:date="2016-07-14T12:58:00Z"/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rPrChange>
              </w:rPr>
            </w:pPr>
            <w:ins w:id="1376" w:author="Саламадина Дарья Олеговна" w:date="2016-07-14T12:58:00Z">
              <w:r w:rsidRPr="00622331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 xml:space="preserve">Динамики: </w:t>
              </w:r>
              <w:r w:rsidRP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  <w:rPrChange w:id="1377" w:author="Саламадина Дарья Олеговна" w:date="2016-07-14T12:58:00Z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rPrChange>
                </w:rPr>
                <w:t>не менее 40 мм, от 24 до 32 Ом.</w:t>
              </w:r>
            </w:ins>
          </w:p>
          <w:p w14:paraId="36E85166" w14:textId="77777777" w:rsidR="00622331" w:rsidRDefault="00622331" w:rsidP="00622331">
            <w:pPr>
              <w:keepNext/>
              <w:spacing w:before="120" w:after="0" w:line="240" w:lineRule="auto"/>
              <w:jc w:val="both"/>
              <w:rPr>
                <w:ins w:id="1378" w:author="Саламадина Дарья Олеговна" w:date="2016-07-14T12:58:00Z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ins w:id="1379" w:author="Саламадина Дарья Олеговна" w:date="2016-07-14T12:58:00Z">
              <w:r w:rsidRPr="00622331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 xml:space="preserve">Частотный диапазон: </w:t>
              </w:r>
              <w:r w:rsidRP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  <w:rPrChange w:id="1380" w:author="Саламадина Дарья Олеговна" w:date="2016-07-14T12:58:00Z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rPrChange>
                </w:rPr>
                <w:t>20 – 22000 Гц</w:t>
              </w:r>
            </w:ins>
          </w:p>
          <w:p w14:paraId="6D191F7C" w14:textId="0987773F" w:rsidR="00DB6CE6" w:rsidRPr="001249DA" w:rsidRDefault="00DB6CE6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закрытого типа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ёсткой замкнутой (без отверстий) внешней крышкой динамиков.</w:t>
            </w:r>
          </w:p>
          <w:p w14:paraId="507C4483" w14:textId="77777777" w:rsidR="00622331" w:rsidRPr="00622331" w:rsidRDefault="00622331" w:rsidP="00622331">
            <w:pPr>
              <w:keepNext/>
              <w:spacing w:before="120" w:after="0" w:line="240" w:lineRule="auto"/>
              <w:jc w:val="both"/>
              <w:rPr>
                <w:ins w:id="1381" w:author="Саламадина Дарья Олеговна" w:date="2016-07-14T12:58:00Z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  <w:rPrChange w:id="1382" w:author="Саламадина Дарья Олеговна" w:date="2016-07-14T12:58:00Z">
                  <w:rPr>
                    <w:ins w:id="1383" w:author="Саламадина Дарья Олеговна" w:date="2016-07-14T12:58:00Z"/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rPrChange>
              </w:rPr>
            </w:pPr>
            <w:ins w:id="1384" w:author="Саламадина Дарья Олеговна" w:date="2016-07-14T12:58:00Z">
              <w:r w:rsidRPr="00622331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 xml:space="preserve">Режим: </w:t>
              </w:r>
              <w:r w:rsidRP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  <w:rPrChange w:id="1385" w:author="Саламадина Дарья Олеговна" w:date="2016-07-14T12:58:00Z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rPrChange>
                </w:rPr>
                <w:t>стерео</w:t>
              </w:r>
            </w:ins>
          </w:p>
          <w:p w14:paraId="06E9E05E" w14:textId="4A5D2DEE" w:rsidR="00622331" w:rsidRPr="00622331" w:rsidRDefault="00622331" w:rsidP="00622331">
            <w:pPr>
              <w:keepNext/>
              <w:spacing w:before="120" w:after="0" w:line="240" w:lineRule="auto"/>
              <w:jc w:val="both"/>
              <w:rPr>
                <w:ins w:id="1386" w:author="Саламадина Дарья Олеговна" w:date="2016-07-14T12:58:00Z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  <w:rPrChange w:id="1387" w:author="Саламадина Дарья Олеговна" w:date="2016-07-14T12:58:00Z">
                  <w:rPr>
                    <w:ins w:id="1388" w:author="Саламадина Дарья Олеговна" w:date="2016-07-14T12:58:00Z"/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rPrChange>
              </w:rPr>
            </w:pPr>
            <w:ins w:id="1389" w:author="Саламадина Дарья Олеговна" w:date="2016-07-14T12:58:00Z">
              <w:r w:rsidRPr="00622331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 xml:space="preserve">Тип микрофона: </w:t>
              </w:r>
              <w:r w:rsidRPr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  <w:rPrChange w:id="1390" w:author="Саламадина Дарья Олеговна" w:date="2016-07-14T12:58:00Z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rPrChange>
                </w:rPr>
                <w:t>конденсаторный</w:t>
              </w:r>
            </w:ins>
          </w:p>
          <w:p w14:paraId="77D9C2AB" w14:textId="14C0D4C5" w:rsidR="00DB6CE6" w:rsidRPr="001249DA" w:rsidDel="00622331" w:rsidRDefault="00DB6CE6" w:rsidP="00DB6CE6">
            <w:pPr>
              <w:keepNext/>
              <w:spacing w:before="120" w:after="0" w:line="240" w:lineRule="auto"/>
              <w:jc w:val="both"/>
              <w:rPr>
                <w:del w:id="1391" w:author="Саламадина Дарья Олеговна" w:date="2016-07-14T12:58:00Z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del w:id="1392" w:author="Саламадина Дарья Олеговна" w:date="2016-07-14T12:58:00Z">
              <w:r w:rsidRPr="001249DA" w:rsidDel="00622331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delText>Ушные подушки наушников</w:delText>
              </w:r>
              <w:r w:rsidRPr="001249DA" w:rsidDel="00622331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 xml:space="preserve"> (амбушюры): мягкие, изолирующие, полностью покрывающие ухо.</w:delText>
              </w:r>
            </w:del>
          </w:p>
          <w:p w14:paraId="780E063D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да.</w:t>
            </w:r>
          </w:p>
          <w:p w14:paraId="4D12568F" w14:textId="5D718A2A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олее – 60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Дб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(т.е. число чувствительности должно быть меньше 60).</w:t>
            </w:r>
          </w:p>
          <w:p w14:paraId="538F844A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однонаправленный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43D2EAA4" w14:textId="524A29A5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14:paraId="0D8074AA" w14:textId="0EC77E66" w:rsidR="00DB6CE6" w:rsidRPr="001249DA" w:rsidRDefault="00DB6CE6" w:rsidP="00C9532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зможностью регулировки размера.</w:t>
            </w:r>
          </w:p>
        </w:tc>
      </w:tr>
      <w:tr w:rsidR="00DB6CE6" w:rsidRPr="001249DA" w14:paraId="5F982718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103FB3C" w14:textId="1D893DCC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Станция авторизации*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EEE3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DE35E2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Операционная система: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14:paraId="60C5FA83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Процессор: </w:t>
            </w:r>
          </w:p>
          <w:p w14:paraId="26286482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частота от 1,8 ГГц,</w:t>
            </w:r>
          </w:p>
          <w:p w14:paraId="76A49ECC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частота от 2,5 ГГц.</w:t>
            </w:r>
          </w:p>
          <w:p w14:paraId="246CF491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14:paraId="02EF2D48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Минимальный объем: от 1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14:paraId="2CA8C506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2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619B54EA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Свободное дисковое пространство: от 200 Мб.</w:t>
            </w:r>
          </w:p>
          <w:p w14:paraId="1F158EC5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Прочее оборудование:</w:t>
            </w:r>
          </w:p>
          <w:p w14:paraId="1912D56A" w14:textId="21E8D61C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14:paraId="0291FFAE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14:paraId="360A6438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14:paraId="47B3800D" w14:textId="03EB7C82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14:paraId="4C445D0C" w14:textId="1558E451" w:rsidR="00C9532B" w:rsidRPr="001249DA" w:rsidRDefault="00C9532B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ПО: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14:paraId="75B26588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Дополнительное ПО: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14:paraId="57EDF9E2" w14:textId="4451EFDB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14:paraId="0E67BFAE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20B54F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Принтер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7FA0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A4F490" w14:textId="488D8324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Формат: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А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F47378B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Тип печати: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черно-белая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A2A9375" w14:textId="514A632D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 для печати протокола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опроводительных бланков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-накопителям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удиозаписями участников ЕГЭ.</w:t>
            </w:r>
          </w:p>
        </w:tc>
      </w:tr>
      <w:tr w:rsidR="00DB6CE6" w:rsidRPr="001249DA" w14:paraId="111E4719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D313753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3F13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94802A" w14:textId="2E8C5222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 используются для переноса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лектронным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таба 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акже для доставки </w:t>
            </w:r>
            <w:ins w:id="1393" w:author="Саламадина Дарья Олеговна" w:date="2016-11-01T13:11:00Z">
              <w:r w:rsidR="002040F3" w:rsidRPr="00D41A4C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электронных актов и журналов</w:t>
              </w:r>
              <w:r w:rsidR="002040F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для передачи в систему мониторинга готовности ППЭ</w:t>
              </w:r>
              <w:r w:rsidR="002040F3" w:rsidRPr="001249D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r w:rsidR="002040F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</w:t>
              </w:r>
            </w:ins>
            <w:del w:id="1394" w:author="Саламадина Дарья Олеговна" w:date="2016-11-01T13:11:00Z">
              <w:r w:rsidRPr="001249DA" w:rsidDel="002040F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>аудиозаписей ответов участников</w:delText>
              </w:r>
              <w:r w:rsidR="0040277E" w:rsidRPr="001249DA" w:rsidDel="002040F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 xml:space="preserve"> из</w:delText>
              </w:r>
              <w:r w:rsidR="0040277E" w:rsidDel="002040F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> </w:delText>
              </w:r>
              <w:r w:rsidR="0040277E" w:rsidRPr="001249DA" w:rsidDel="002040F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>П</w:delText>
              </w:r>
              <w:r w:rsidRPr="001249DA" w:rsidDel="002040F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>ПЭ</w:delText>
              </w:r>
              <w:r w:rsidR="0040277E" w:rsidRPr="001249DA" w:rsidDel="002040F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 xml:space="preserve"> в</w:delText>
              </w:r>
              <w:r w:rsidR="0040277E" w:rsidDel="002040F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> </w:delText>
              </w:r>
              <w:r w:rsidR="0040277E" w:rsidRPr="001249DA" w:rsidDel="002040F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>Р</w:delText>
              </w:r>
              <w:r w:rsidRPr="001249DA" w:rsidDel="002040F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delText>ЦОИ.</w:delText>
              </w:r>
            </w:del>
          </w:p>
          <w:p w14:paraId="650590F0" w14:textId="6DFB5A3B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Суммарный объем всех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оторых предполагается передавать аудиозаписи ответов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ЦОИ, должен быть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 Гб.</w:t>
            </w:r>
          </w:p>
          <w:p w14:paraId="2196448B" w14:textId="3A2756FD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 для доставки аудиозаписей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 могут быть доставлены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 членами ГЭК (схема обеспечения определяется регионом).</w:t>
            </w:r>
          </w:p>
          <w:p w14:paraId="1CD05DEB" w14:textId="437C24C2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Объём свободного места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осителе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ледующего расчёта: 1 минута записи = 1Мб</w:t>
            </w:r>
          </w:p>
          <w:p w14:paraId="00AFB68C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одно рабочее место с 4 участниками понадобиться: 4 * 15 мин. (длительность экзамена участника) = 180 Мб.</w:t>
            </w:r>
          </w:p>
          <w:p w14:paraId="6FFAD8D8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одну аудиторию с 4 местами и 16 участниками понадобится = 720 Мб.</w:t>
            </w:r>
          </w:p>
          <w:p w14:paraId="055DDB52" w14:textId="7095AA44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Допускается использовать несколько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 они должны быть переданы для загрузки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танцию приёмки.</w:t>
            </w:r>
          </w:p>
          <w:p w14:paraId="7CB399C0" w14:textId="4CF37AE3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Запрещено: вручную объединять данные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аписями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азных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-накопителей.</w:t>
            </w:r>
          </w:p>
        </w:tc>
      </w:tr>
      <w:tr w:rsidR="00DB6CE6" w:rsidRPr="001249DA" w14:paraId="334E6B86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9A56BC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3D2B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7D706A" w14:textId="0D486AEF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14:paraId="57A9514C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27FC56D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Резервный внешний CD-ROM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C6F4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6E6F1B" w14:textId="340E90D2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станций участников ЕГЭ</w:t>
            </w:r>
          </w:p>
        </w:tc>
      </w:tr>
      <w:tr w:rsidR="00DB6CE6" w:rsidRPr="001249DA" w14:paraId="43BB209F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5A0BF6E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гарнитура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AB3D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A2198D" w14:textId="65C2FE11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плохого качества работы гарнитуры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участника ЕГЭ</w:t>
            </w:r>
          </w:p>
        </w:tc>
      </w:tr>
      <w:tr w:rsidR="00DB6CE6" w:rsidRPr="001249DA" w14:paraId="490A29EC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CDF4AE6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6346" w14:textId="13E27A70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proofErr w:type="gramStart"/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7248E0" w14:textId="7F781F3B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7262880C" w14:textId="33041411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станциях участников ЕГЭ.</w:t>
            </w:r>
          </w:p>
        </w:tc>
      </w:tr>
    </w:tbl>
    <w:p w14:paraId="25F71C6D" w14:textId="77777777" w:rsidR="00DB6CE6" w:rsidRPr="001249DA" w:rsidRDefault="00DB6CE6" w:rsidP="00DB6CE6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0A4556" w14:textId="32762677"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записи ответов.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окончания использования рабочей станции при проведении ЕГЭ запрещается.</w:t>
      </w:r>
    </w:p>
    <w:p w14:paraId="6912AF82" w14:textId="2A3EDF1B"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 применения технологии сканирования. </w:t>
      </w:r>
    </w:p>
    <w:p w14:paraId="0CE40212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3018F9" w14:textId="3DBFA99F" w:rsidR="003E278F" w:rsidRDefault="003E278F">
      <w:r>
        <w:br w:type="page"/>
      </w:r>
    </w:p>
    <w:p w14:paraId="2A3AD749" w14:textId="36A6B7D5" w:rsidR="00DB6CE6" w:rsidRPr="001249DA" w:rsidRDefault="00DB6CE6">
      <w:pPr>
        <w:pStyle w:val="11"/>
        <w:rPr>
          <w:noProof/>
        </w:rPr>
      </w:pPr>
      <w:bookmarkStart w:id="1395" w:name="_Toc438199191"/>
      <w:bookmarkStart w:id="1396" w:name="_Toc464653551"/>
      <w:r w:rsidRPr="001249DA">
        <w:lastRenderedPageBreak/>
        <w:t xml:space="preserve">Приложение </w:t>
      </w:r>
      <w:del w:id="1397" w:author="Саламадина Дарья Олеговна" w:date="2016-10-19T15:15:00Z">
        <w:r w:rsidRPr="001249DA" w:rsidDel="003A6926">
          <w:delText>13</w:delText>
        </w:r>
      </w:del>
      <w:ins w:id="1398" w:author="Саламадина Дарья Олеговна" w:date="2016-10-19T15:15:00Z">
        <w:r w:rsidR="003A6926">
          <w:t>11</w:t>
        </w:r>
      </w:ins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перед началом экзамена </w:t>
      </w:r>
      <w:r w:rsidRPr="001249DA">
        <w:rPr>
          <w:noProof/>
        </w:rPr>
        <w:br/>
        <w:t>с использованием технологии печати КИМ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удиториях ППЭ</w:t>
      </w:r>
      <w:bookmarkEnd w:id="1395"/>
      <w:bookmarkEnd w:id="1396"/>
    </w:p>
    <w:bookmarkStart w:id="1399" w:name="_Toc438199192"/>
    <w:p w14:paraId="2E61C24B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296D13" wp14:editId="044A3D6F">
                <wp:simplePos x="0" y="0"/>
                <wp:positionH relativeFrom="column">
                  <wp:posOffset>104140</wp:posOffset>
                </wp:positionH>
                <wp:positionV relativeFrom="paragraph">
                  <wp:posOffset>149225</wp:posOffset>
                </wp:positionV>
                <wp:extent cx="6038215" cy="1076325"/>
                <wp:effectExtent l="0" t="0" r="19685" b="28575"/>
                <wp:wrapNone/>
                <wp:docPr id="3" name="Прямоугольни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3821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34F0" w14:textId="77777777" w:rsidR="002A65BC" w:rsidRPr="00E23F14" w:rsidRDefault="002A65BC" w:rsidP="00E23F14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Текст, который выделен жирным шрифтом, должен быть прочитан участникам ЕГЭ 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>слово в слово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Комментарии, отмеченные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курсивом, не читаются участникам. Они даны в помощь организатору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.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Инструктаж и экзамен проводятся в спокойной и</w:t>
                            </w:r>
                            <w:r w:rsidRPr="009A57FB">
                              <w:rPr>
                                <w:sz w:val="26"/>
                                <w:szCs w:val="26"/>
                              </w:rPr>
                              <w:t xml:space="preserve"> доброжелательной обстановке.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0" style="position:absolute;margin-left:8.2pt;margin-top:11.75pt;width:475.45pt;height:8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">
                <o:lock v:ext="edit" aspectratio="t"/>
                <v:textbox>
                  <w:txbxContent>
                    <w:p w14:paraId="5D2634F0" w14:textId="77777777" w:rsidR="002A65BC" w:rsidRPr="00E23F14" w:rsidRDefault="002A65BC" w:rsidP="00E23F14">
                      <w:p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Текст, который выделен жирным шрифтом, должен быть прочитан участникам ЕГЭ </w:t>
                      </w: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>слово в слово</w:t>
                      </w: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. Это делается для стандартизации процедуры проведения ЕГЭ. </w:t>
                      </w:r>
                      <w:r w:rsidRPr="00E23F14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Комментарии, отмеченные</w:t>
                      </w: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E23F14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курсивом, не читаются участникам. Они даны в помощь организатору</w:t>
                      </w: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.</w:t>
                      </w:r>
                      <w:r w:rsidRPr="00E23F1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Инструктаж и экзамен проводятся в спокойной и</w:t>
                      </w:r>
                      <w:r w:rsidRPr="009A57FB">
                        <w:rPr>
                          <w:sz w:val="26"/>
                          <w:szCs w:val="26"/>
                        </w:rPr>
                        <w:t xml:space="preserve"> доброжелательной обстановке.</w:t>
                      </w:r>
                    </w:p>
                  </w:txbxContent>
                </v:textbox>
              </v:rect>
            </w:pict>
          </mc:Fallback>
        </mc:AlternateContent>
      </w:r>
      <w:bookmarkEnd w:id="1399"/>
    </w:p>
    <w:p w14:paraId="7767889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F0F94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97F79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01B9F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48F4D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E6362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B8195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14:paraId="52AFCCCE" w14:textId="0F87368B" w:rsidR="00DB6CE6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38266" wp14:editId="004E49F1">
                <wp:simplePos x="0" y="0"/>
                <wp:positionH relativeFrom="column">
                  <wp:posOffset>-19685</wp:posOffset>
                </wp:positionH>
                <wp:positionV relativeFrom="paragraph">
                  <wp:posOffset>1679575</wp:posOffset>
                </wp:positionV>
                <wp:extent cx="6103620" cy="2238375"/>
                <wp:effectExtent l="0" t="0" r="11430" b="28575"/>
                <wp:wrapSquare wrapText="bothSides"/>
                <wp:docPr id="2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03620" cy="22383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284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8"/>
                              <w:gridCol w:w="437"/>
                              <w:gridCol w:w="219"/>
                              <w:gridCol w:w="435"/>
                              <w:gridCol w:w="435"/>
                              <w:gridCol w:w="435"/>
                              <w:gridCol w:w="435"/>
                              <w:gridCol w:w="435"/>
                              <w:gridCol w:w="436"/>
                              <w:gridCol w:w="433"/>
                              <w:gridCol w:w="435"/>
                              <w:gridCol w:w="435"/>
                              <w:gridCol w:w="435"/>
                              <w:gridCol w:w="157"/>
                              <w:gridCol w:w="437"/>
                              <w:gridCol w:w="435"/>
                              <w:gridCol w:w="435"/>
                              <w:gridCol w:w="436"/>
                              <w:gridCol w:w="194"/>
                              <w:gridCol w:w="436"/>
                              <w:gridCol w:w="435"/>
                              <w:gridCol w:w="435"/>
                              <w:gridCol w:w="435"/>
                              <w:gridCol w:w="6"/>
                            </w:tblGrid>
                            <w:tr w:rsidR="002A65BC" w:rsidRPr="00401CBE" w14:paraId="352C8802" w14:textId="77777777" w:rsidTr="00A71874">
                              <w:trPr>
                                <w:gridAfter w:val="1"/>
                                <w:wAfter w:w="6" w:type="dxa"/>
                                <w:cantSplit/>
                                <w:trHeight w:val="268"/>
                              </w:trPr>
                              <w:tc>
                                <w:tcPr>
                                  <w:tcW w:w="875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5E779C1C" w14:textId="73E69562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ins w:id="1400" w:author="Саламадина Дарья Олеговна" w:date="2016-10-14T13:13:00Z">
                                    <w:r>
                                      <w:t xml:space="preserve">Код </w:t>
                                    </w:r>
                                  </w:ins>
                                  <w:proofErr w:type="gramStart"/>
                                  <w:ins w:id="1401" w:author="Саламадина Дарья Олеговна" w:date="2016-10-14T13:14:00Z">
                                    <w:r>
                                      <w:t>р</w:t>
                                    </w:r>
                                  </w:ins>
                                  <w:proofErr w:type="gramEnd"/>
                                  <w:del w:id="1402" w:author="Саламадина Дарья Олеговна" w:date="2016-10-14T13:13:00Z">
                                    <w:r w:rsidRPr="00401CBE" w:rsidDel="00C17D44">
                                      <w:delText>Р</w:delText>
                                    </w:r>
                                  </w:del>
                                  <w:r w:rsidRPr="00401CBE">
                                    <w:t>егион</w:t>
                                  </w:r>
                                  <w:ins w:id="1403" w:author="Саламадина Дарья Олеговна" w:date="2016-10-14T13:14:00Z">
                                    <w:r>
                                      <w:t>а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22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ACC7BF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5" w:type="dxa"/>
                                  <w:gridSpan w:val="6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5877C19A" w14:textId="77777777" w:rsidR="002A65BC" w:rsidRPr="00401CBE" w:rsidRDefault="002A65BC" w:rsidP="00EB09D0">
                                  <w:pPr>
                                    <w:jc w:val="center"/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Код образовательной организации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4B1B46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7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6FFDD632" w14:textId="77777777" w:rsidR="002A65BC" w:rsidRDefault="002A65BC" w:rsidP="00EB09D0">
                                  <w:pPr>
                                    <w:jc w:val="center"/>
                                    <w:rPr>
                                      <w:ins w:id="1404" w:author="Саламадина Дарья Олеговна" w:date="2016-10-14T13:14:00Z"/>
                                    </w:rPr>
                                  </w:pPr>
                                  <w:r w:rsidRPr="00401CBE">
                                    <w:t>Класс</w:t>
                                  </w:r>
                                </w:p>
                                <w:p w14:paraId="2D61F63E" w14:textId="780F3745" w:rsidR="002A65BC" w:rsidRPr="00401CBE" w:rsidRDefault="002A65BC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ins w:id="1405" w:author="Саламадина Дарья Олеговна" w:date="2016-10-14T13:14:00Z">
                                    <w:r>
                                      <w:t>Номер Буква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58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23069A3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5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6516623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rPr>
                                      <w:szCs w:val="20"/>
                                    </w:rPr>
                                    <w:t>Код пункта проведения ЕГЭ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BC810F9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5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5400C80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Номер аудитории</w:t>
                                  </w:r>
                                </w:p>
                              </w:tc>
                            </w:tr>
                            <w:tr w:rsidR="002A65BC" w:rsidRPr="00401CBE" w14:paraId="72B5E6DA" w14:textId="77777777" w:rsidTr="00A71874">
                              <w:trPr>
                                <w:gridAfter w:val="1"/>
                                <w:wAfter w:w="6" w:type="dxa"/>
                                <w:cantSplit/>
                                <w:trHeight w:val="347"/>
                              </w:trPr>
                              <w:tc>
                                <w:tcPr>
                                  <w:tcW w:w="0" w:type="auto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086A71CC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9C5401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6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64FB3B4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AADFEA6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3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00EDC41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5247B0F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1391D94D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D4A1359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DD515E5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</w:tr>
                            <w:tr w:rsidR="002A65BC" w:rsidRPr="00401CBE" w14:paraId="320C830B" w14:textId="77777777" w:rsidTr="00A71874">
                              <w:trPr>
                                <w:trHeight w:val="330"/>
                              </w:trPr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4766325B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6A69BF5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0B9EA1C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757016C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0FDE707E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38E4699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4373798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55C9E28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D2C3980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4A6BC96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B9DC591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EB14E47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314C45A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EBD59E9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12EEF5F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0A20466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28FA4AE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BAD8912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B70338E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A76BB62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7FF6E8D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D40E9CC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E55F108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A65BC" w:rsidRPr="00401CBE" w14:paraId="2F20F8E3" w14:textId="77777777" w:rsidTr="00A71874">
                              <w:trPr>
                                <w:trHeight w:val="142"/>
                              </w:trPr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50C0D3F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A64F1F7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DA386E4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57AC3D4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1B75E2D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2A4CD19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75D0F5F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823A0CE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9DCCAE4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6604E51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7A949D2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481F9AC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954030A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7058262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967A4DF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82CCC7D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9ADAA35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06678215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BF61667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AC63ECA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263AF43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5477C0D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26EC8FA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A65BC" w:rsidRPr="00401CBE" w14:paraId="2C329FAE" w14:textId="77777777" w:rsidTr="00A71874">
                              <w:trPr>
                                <w:gridAfter w:val="1"/>
                                <w:wAfter w:w="4" w:type="dxa"/>
                                <w:trHeight w:val="614"/>
                              </w:trPr>
                              <w:tc>
                                <w:tcPr>
                                  <w:tcW w:w="8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EF8DCAE" w14:textId="77777777" w:rsidR="002A65BC" w:rsidRPr="00401CBE" w:rsidRDefault="002A65BC" w:rsidP="00A71874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401CBE">
                                    <w:rPr>
                                      <w:sz w:val="18"/>
                                      <w:szCs w:val="20"/>
                                    </w:rPr>
                                    <w:t>Код предмета</w:t>
                                  </w:r>
                                </w:p>
                              </w:tc>
                              <w:tc>
                                <w:tcPr>
                                  <w:tcW w:w="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36CC3D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21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6D460F82" w14:textId="77777777" w:rsidR="002A65BC" w:rsidRPr="00401CBE" w:rsidRDefault="002A65BC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rPr>
                                      <w:szCs w:val="20"/>
                                    </w:rPr>
                                    <w:t>Название предмета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CDD5C7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8F0E54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D25A0F4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079C94F9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1D0BD041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6940FF24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D88E463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07AEA1C7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18113DA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FE373C0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3DC799F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A65BC" w:rsidRPr="00401CBE" w14:paraId="32C5B0A8" w14:textId="77777777" w:rsidTr="00A71874">
                              <w:trPr>
                                <w:trHeight w:val="347"/>
                              </w:trPr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D24A4AA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1CDC80D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8080B2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2D6351C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EC0442C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1040D07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3746C22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4651CBB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60C291B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B91DA14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FFFFF" w:themeFill="background1"/>
                                </w:tcPr>
                                <w:p w14:paraId="25683956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A6C6CB0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926A9D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10D83C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9444F68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4CA75246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4A0C2D42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031110C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0567CB8F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9F8EA63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D44D611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4D53EFD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3DE5091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16D8BF" w14:textId="77777777" w:rsidR="002A65BC" w:rsidRPr="00401CBE" w:rsidRDefault="002A65BC" w:rsidP="00DB6CE6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38860EAC" w14:textId="77777777" w:rsidR="002A65BC" w:rsidRDefault="002A65BC" w:rsidP="00DB6CE6">
                            <w:pPr>
                              <w:jc w:val="both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9EDBCEC" w14:textId="77777777" w:rsidR="002A65BC" w:rsidRDefault="002A65BC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left:0;text-align:left;margin-left:-1.55pt;margin-top:132.25pt;width:480.6pt;height:17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" fillcolor="silver">
                <o:lock v:ext="edit" aspectratio="t"/>
                <v:textbox>
                  <w:txbxContent>
                    <w:tbl>
                      <w:tblPr>
                        <w:tblW w:w="9284" w:type="dxa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8"/>
                        <w:gridCol w:w="437"/>
                        <w:gridCol w:w="219"/>
                        <w:gridCol w:w="435"/>
                        <w:gridCol w:w="435"/>
                        <w:gridCol w:w="435"/>
                        <w:gridCol w:w="435"/>
                        <w:gridCol w:w="435"/>
                        <w:gridCol w:w="436"/>
                        <w:gridCol w:w="433"/>
                        <w:gridCol w:w="435"/>
                        <w:gridCol w:w="435"/>
                        <w:gridCol w:w="435"/>
                        <w:gridCol w:w="157"/>
                        <w:gridCol w:w="437"/>
                        <w:gridCol w:w="435"/>
                        <w:gridCol w:w="435"/>
                        <w:gridCol w:w="436"/>
                        <w:gridCol w:w="194"/>
                        <w:gridCol w:w="436"/>
                        <w:gridCol w:w="435"/>
                        <w:gridCol w:w="435"/>
                        <w:gridCol w:w="435"/>
                        <w:gridCol w:w="6"/>
                      </w:tblGrid>
                      <w:tr w:rsidR="002A65BC" w:rsidRPr="00401CBE" w14:paraId="352C8802" w14:textId="77777777" w:rsidTr="00A71874">
                        <w:trPr>
                          <w:gridAfter w:val="1"/>
                          <w:wAfter w:w="6" w:type="dxa"/>
                          <w:cantSplit/>
                          <w:trHeight w:val="268"/>
                        </w:trPr>
                        <w:tc>
                          <w:tcPr>
                            <w:tcW w:w="875" w:type="dxa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5E779C1C" w14:textId="73E69562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ins w:id="1406" w:author="Саламадина Дарья Олеговна" w:date="2016-10-14T13:13:00Z">
                              <w:r>
                                <w:t xml:space="preserve">Код </w:t>
                              </w:r>
                            </w:ins>
                            <w:proofErr w:type="gramStart"/>
                            <w:ins w:id="1407" w:author="Саламадина Дарья Олеговна" w:date="2016-10-14T13:14:00Z">
                              <w:r>
                                <w:t>р</w:t>
                              </w:r>
                            </w:ins>
                            <w:proofErr w:type="gramEnd"/>
                            <w:del w:id="1408" w:author="Саламадина Дарья Олеговна" w:date="2016-10-14T13:13:00Z">
                              <w:r w:rsidRPr="00401CBE" w:rsidDel="00C17D44">
                                <w:delText>Р</w:delText>
                              </w:r>
                            </w:del>
                            <w:r w:rsidRPr="00401CBE">
                              <w:t>егион</w:t>
                            </w:r>
                            <w:ins w:id="1409" w:author="Саламадина Дарья Олеговна" w:date="2016-10-14T13:14:00Z">
                              <w:r>
                                <w:t>а</w:t>
                              </w:r>
                            </w:ins>
                          </w:p>
                        </w:tc>
                        <w:tc>
                          <w:tcPr>
                            <w:tcW w:w="220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ACC7BF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15" w:type="dxa"/>
                            <w:gridSpan w:val="6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5877C19A" w14:textId="77777777" w:rsidR="002A65BC" w:rsidRPr="00401CBE" w:rsidRDefault="002A65BC" w:rsidP="00EB09D0">
                            <w:pPr>
                              <w:jc w:val="center"/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Код образовательной организации</w:t>
                            </w:r>
                          </w:p>
                        </w:tc>
                        <w:tc>
                          <w:tcPr>
                            <w:tcW w:w="43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4B1B46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07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6FFDD632" w14:textId="77777777" w:rsidR="002A65BC" w:rsidRDefault="002A65BC" w:rsidP="00EB09D0">
                            <w:pPr>
                              <w:jc w:val="center"/>
                              <w:rPr>
                                <w:ins w:id="1410" w:author="Саламадина Дарья Олеговна" w:date="2016-10-14T13:14:00Z"/>
                              </w:rPr>
                            </w:pPr>
                            <w:r w:rsidRPr="00401CBE">
                              <w:t>Класс</w:t>
                            </w:r>
                          </w:p>
                          <w:p w14:paraId="2D61F63E" w14:textId="780F3745" w:rsidR="002A65BC" w:rsidRPr="00401CBE" w:rsidRDefault="002A65BC" w:rsidP="00EB09D0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ins w:id="1411" w:author="Саламадина Дарья Олеговна" w:date="2016-10-14T13:14:00Z">
                              <w:r>
                                <w:t>Номер Буква</w:t>
                              </w:r>
                            </w:ins>
                          </w:p>
                        </w:tc>
                        <w:tc>
                          <w:tcPr>
                            <w:tcW w:w="158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23069A3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45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6516623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rPr>
                                <w:szCs w:val="20"/>
                              </w:rPr>
                              <w:t>Код пункта проведения ЕГЭ</w:t>
                            </w: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BC810F9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45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5400C80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Номер аудитории</w:t>
                            </w:r>
                          </w:p>
                        </w:tc>
                      </w:tr>
                      <w:tr w:rsidR="002A65BC" w:rsidRPr="00401CBE" w14:paraId="72B5E6DA" w14:textId="77777777" w:rsidTr="00A71874">
                        <w:trPr>
                          <w:gridAfter w:val="1"/>
                          <w:wAfter w:w="6" w:type="dxa"/>
                          <w:cantSplit/>
                          <w:trHeight w:val="347"/>
                        </w:trPr>
                        <w:tc>
                          <w:tcPr>
                            <w:tcW w:w="0" w:type="auto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086A71CC" w14:textId="77777777" w:rsidR="002A65BC" w:rsidRPr="00401CBE" w:rsidRDefault="002A65BC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220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9C5401" w14:textId="77777777" w:rsidR="002A65BC" w:rsidRPr="00401CBE" w:rsidRDefault="002A65B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6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64FB3B4" w14:textId="77777777" w:rsidR="002A65BC" w:rsidRPr="00401CBE" w:rsidRDefault="002A65B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AADFEA6" w14:textId="77777777" w:rsidR="002A65BC" w:rsidRPr="00401CBE" w:rsidRDefault="002A65B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3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00EDC41" w14:textId="77777777" w:rsidR="002A65BC" w:rsidRPr="00401CBE" w:rsidRDefault="002A65BC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158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5247B0F" w14:textId="77777777" w:rsidR="002A65BC" w:rsidRPr="00401CBE" w:rsidRDefault="002A65B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1391D94D" w14:textId="77777777" w:rsidR="002A65BC" w:rsidRPr="00401CBE" w:rsidRDefault="002A65BC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D4A1359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DD515E5" w14:textId="77777777" w:rsidR="002A65BC" w:rsidRPr="00401CBE" w:rsidRDefault="002A65BC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</w:tr>
                      <w:tr w:rsidR="002A65BC" w:rsidRPr="00401CBE" w14:paraId="320C830B" w14:textId="77777777" w:rsidTr="00A71874">
                        <w:trPr>
                          <w:trHeight w:val="330"/>
                        </w:trPr>
                        <w:tc>
                          <w:tcPr>
                            <w:tcW w:w="43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4766325B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 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6A69BF5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 </w:t>
                            </w:r>
                          </w:p>
                        </w:tc>
                        <w:tc>
                          <w:tcPr>
                            <w:tcW w:w="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0B9EA1C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757016C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0FDE707E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38E4699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4373798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55C9E28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D2C3980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4A6BC96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B9DC591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EB14E47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314C45A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EBD59E9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12EEF5F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0A20466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28FA4AE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BAD8912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B70338E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A76BB62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7FF6E8D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D40E9CC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7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E55F108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2A65BC" w:rsidRPr="00401CBE" w14:paraId="2F20F8E3" w14:textId="77777777" w:rsidTr="00A71874">
                        <w:trPr>
                          <w:trHeight w:val="142"/>
                        </w:trPr>
                        <w:tc>
                          <w:tcPr>
                            <w:tcW w:w="4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50C0D3F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A64F1F7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DA386E4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57AC3D4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1B75E2D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2A4CD19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75D0F5F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823A0CE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9DCCAE4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6604E51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7A949D2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481F9AC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954030A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7058262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967A4DF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82CCC7D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9ADAA35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06678215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BF61667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AC63ECA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263AF43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5477C0D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26EC8FA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A65BC" w:rsidRPr="00401CBE" w14:paraId="2C329FAE" w14:textId="77777777" w:rsidTr="00A71874">
                        <w:trPr>
                          <w:gridAfter w:val="1"/>
                          <w:wAfter w:w="4" w:type="dxa"/>
                          <w:trHeight w:val="614"/>
                        </w:trPr>
                        <w:tc>
                          <w:tcPr>
                            <w:tcW w:w="8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EF8DCAE" w14:textId="77777777" w:rsidR="002A65BC" w:rsidRPr="00401CBE" w:rsidRDefault="002A65BC" w:rsidP="00A71874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401CBE">
                              <w:rPr>
                                <w:sz w:val="18"/>
                                <w:szCs w:val="20"/>
                              </w:rPr>
                              <w:t>Код предмета</w:t>
                            </w:r>
                          </w:p>
                        </w:tc>
                        <w:tc>
                          <w:tcPr>
                            <w:tcW w:w="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36CC3D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921" w:type="dxa"/>
                            <w:gridSpan w:val="9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6D460F82" w14:textId="77777777" w:rsidR="002A65BC" w:rsidRPr="00401CBE" w:rsidRDefault="002A65BC" w:rsidP="00EB09D0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rPr>
                                <w:szCs w:val="20"/>
                              </w:rPr>
                              <w:t>Название предмета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CDD5C7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8F0E54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D25A0F4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079C94F9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1D0BD041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6940FF24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D88E463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07AEA1C7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18113DA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FE373C0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3DC799F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A65BC" w:rsidRPr="00401CBE" w14:paraId="32C5B0A8" w14:textId="77777777" w:rsidTr="00A71874">
                        <w:trPr>
                          <w:trHeight w:val="347"/>
                        </w:trPr>
                        <w:tc>
                          <w:tcPr>
                            <w:tcW w:w="43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D24A4AA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1CDC80D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8080B2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2D6351C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0EC0442C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01040D07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13746C22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4651CBB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60C291B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B91DA14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FFFFF" w:themeFill="background1"/>
                          </w:tcPr>
                          <w:p w14:paraId="25683956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A6C6CB0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926A9D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10D83C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9444F68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4CA75246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4A0C2D42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031110C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0567CB8F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9F8EA63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D44D611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4D53EFD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3DE5091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516D8BF" w14:textId="77777777" w:rsidR="002A65BC" w:rsidRPr="00401CBE" w:rsidRDefault="002A65BC" w:rsidP="00DB6CE6">
                      <w:pPr>
                        <w:jc w:val="both"/>
                        <w:rPr>
                          <w:i/>
                        </w:rPr>
                      </w:pPr>
                    </w:p>
                    <w:p w14:paraId="38860EAC" w14:textId="77777777" w:rsidR="002A65BC" w:rsidRDefault="002A65BC" w:rsidP="00DB6CE6">
                      <w:pPr>
                        <w:jc w:val="both"/>
                        <w:rPr>
                          <w:i/>
                          <w:lang w:val="en-US"/>
                        </w:rPr>
                      </w:pPr>
                    </w:p>
                    <w:p w14:paraId="09EDBCEC" w14:textId="77777777" w:rsidR="002A65BC" w:rsidRDefault="002A65BC" w:rsidP="00DB6CE6"/>
                  </w:txbxContent>
                </v:textbox>
                <w10:wrap type="square"/>
              </v:rect>
            </w:pict>
          </mc:Fallback>
        </mc:AlternateConten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го название, дату проведения ЕГЭ.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окумента, удостоверяющего личность. Код региона, предмета, ППЭ, номер аудитории следует писать, начиная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ервой позиции.</w:t>
      </w:r>
    </w:p>
    <w:p w14:paraId="3D50E443" w14:textId="77777777"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6351A79E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color w:val="FF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6774F95" wp14:editId="3A34E757">
                <wp:simplePos x="0" y="0"/>
                <wp:positionH relativeFrom="column">
                  <wp:posOffset>361315</wp:posOffset>
                </wp:positionH>
                <wp:positionV relativeFrom="paragraph">
                  <wp:posOffset>10160</wp:posOffset>
                </wp:positionV>
                <wp:extent cx="2286000" cy="647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Прямоугольни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0" cy="647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87"/>
                              <w:gridCol w:w="388"/>
                              <w:gridCol w:w="387"/>
                              <w:gridCol w:w="387"/>
                              <w:gridCol w:w="387"/>
                              <w:gridCol w:w="388"/>
                              <w:gridCol w:w="387"/>
                              <w:gridCol w:w="390"/>
                            </w:tblGrid>
                            <w:tr w:rsidR="002A65BC" w14:paraId="0AE73512" w14:textId="77777777">
                              <w:trPr>
                                <w:cantSplit/>
                                <w:trHeight w:val="356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035616C" w14:textId="77777777" w:rsidR="002A65BC" w:rsidRDefault="002A65BC">
                                  <w:pPr>
                                    <w:jc w:val="center"/>
                                  </w:pPr>
                                  <w:r>
                                    <w:t>Дата проведения ЕГЭ</w:t>
                                  </w:r>
                                </w:p>
                              </w:tc>
                            </w:tr>
                            <w:tr w:rsidR="002A65BC" w14:paraId="6F6BEA5B" w14:textId="77777777" w:rsidTr="00EB09D0">
                              <w:trPr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62EBA16E" w14:textId="77777777" w:rsidR="002A65BC" w:rsidRPr="009A57FB" w:rsidRDefault="002A65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FFFFFF" w:themeFill="background1"/>
                                </w:tcPr>
                                <w:p w14:paraId="049CEFC4" w14:textId="77777777" w:rsidR="002A65BC" w:rsidRPr="009A57FB" w:rsidRDefault="002A65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A6D220" w14:textId="77777777" w:rsidR="002A65BC" w:rsidRDefault="002A65B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01D7D7A4" w14:textId="77777777" w:rsidR="002A65BC" w:rsidRDefault="002A65BC"/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50786307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7BE314" w14:textId="77777777" w:rsidR="002A65BC" w:rsidRDefault="002A65B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6CC35772" w14:textId="7AC83CB0" w:rsidR="002A65BC" w:rsidRDefault="002A65BC">
                                  <w:pPr>
                                    <w:jc w:val="center"/>
                                  </w:pPr>
                                  <w:ins w:id="1412" w:author="Саламадина Дарья Олеговна" w:date="2016-10-14T13:14:00Z">
                                    <w:r>
                                      <w:t>1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390" w:type="dxa"/>
                                  <w:shd w:val="clear" w:color="auto" w:fill="FFFFFF" w:themeFill="background1"/>
                                </w:tcPr>
                                <w:p w14:paraId="1CFEA0CF" w14:textId="6ECD180E" w:rsidR="002A65BC" w:rsidRDefault="002A65BC">
                                  <w:pPr>
                                    <w:jc w:val="center"/>
                                  </w:pPr>
                                  <w:ins w:id="1413" w:author="Саламадина Дарья Олеговна" w:date="2016-10-14T13:14:00Z">
                                    <w:r>
                                      <w:t>7</w:t>
                                    </w:r>
                                  </w:ins>
                                </w:p>
                              </w:tc>
                            </w:tr>
                            <w:tr w:rsidR="002A65BC" w14:paraId="2376040E" w14:textId="77777777">
                              <w:trPr>
                                <w:cantSplit/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0A9800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01864E94" w14:textId="77777777" w:rsidR="002A65BC" w:rsidRDefault="002A65BC" w:rsidP="00DB6CE6"/>
                          <w:p w14:paraId="18812DCE" w14:textId="77777777" w:rsidR="002A65BC" w:rsidRDefault="002A65BC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2" style="position:absolute;left:0;text-align:left;margin-left:28.45pt;margin-top:.8pt;width:180pt;height:5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" fillcolor="silver">
                <o:lock v:ext="edit" aspectratio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87"/>
                        <w:gridCol w:w="388"/>
                        <w:gridCol w:w="387"/>
                        <w:gridCol w:w="387"/>
                        <w:gridCol w:w="387"/>
                        <w:gridCol w:w="388"/>
                        <w:gridCol w:w="387"/>
                        <w:gridCol w:w="390"/>
                      </w:tblGrid>
                      <w:tr w:rsidR="002A65BC" w14:paraId="0AE73512" w14:textId="77777777">
                        <w:trPr>
                          <w:cantSplit/>
                          <w:trHeight w:val="356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035616C" w14:textId="77777777" w:rsidR="002A65BC" w:rsidRDefault="002A65BC">
                            <w:pPr>
                              <w:jc w:val="center"/>
                            </w:pPr>
                            <w:r>
                              <w:t>Дата проведения ЕГЭ</w:t>
                            </w:r>
                          </w:p>
                        </w:tc>
                      </w:tr>
                      <w:tr w:rsidR="002A65BC" w14:paraId="6F6BEA5B" w14:textId="77777777" w:rsidTr="00EB09D0">
                        <w:trPr>
                          <w:trHeight w:val="162"/>
                          <w:jc w:val="center"/>
                        </w:trPr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62EBA16E" w14:textId="77777777" w:rsidR="002A65BC" w:rsidRPr="009A57FB" w:rsidRDefault="002A65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shd w:val="clear" w:color="auto" w:fill="FFFFFF" w:themeFill="background1"/>
                          </w:tcPr>
                          <w:p w14:paraId="049CEFC4" w14:textId="77777777" w:rsidR="002A65BC" w:rsidRPr="009A57FB" w:rsidRDefault="002A65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A6D220" w14:textId="77777777" w:rsidR="002A65BC" w:rsidRDefault="002A65B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01D7D7A4" w14:textId="77777777" w:rsidR="002A65BC" w:rsidRDefault="002A65BC"/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50786307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7BE314" w14:textId="77777777" w:rsidR="002A65BC" w:rsidRDefault="002A65B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6CC35772" w14:textId="7AC83CB0" w:rsidR="002A65BC" w:rsidRDefault="002A65BC">
                            <w:pPr>
                              <w:jc w:val="center"/>
                            </w:pPr>
                            <w:ins w:id="1414" w:author="Саламадина Дарья Олеговна" w:date="2016-10-14T13:14:00Z">
                              <w:r>
                                <w:t>1</w:t>
                              </w:r>
                            </w:ins>
                          </w:p>
                        </w:tc>
                        <w:tc>
                          <w:tcPr>
                            <w:tcW w:w="390" w:type="dxa"/>
                            <w:shd w:val="clear" w:color="auto" w:fill="FFFFFF" w:themeFill="background1"/>
                          </w:tcPr>
                          <w:p w14:paraId="1CFEA0CF" w14:textId="6ECD180E" w:rsidR="002A65BC" w:rsidRDefault="002A65BC">
                            <w:pPr>
                              <w:jc w:val="center"/>
                            </w:pPr>
                            <w:ins w:id="1415" w:author="Саламадина Дарья Олеговна" w:date="2016-10-14T13:14:00Z">
                              <w:r>
                                <w:t>7</w:t>
                              </w:r>
                            </w:ins>
                          </w:p>
                        </w:tc>
                      </w:tr>
                      <w:tr w:rsidR="002A65BC" w14:paraId="2376040E" w14:textId="77777777">
                        <w:trPr>
                          <w:cantSplit/>
                          <w:trHeight w:val="162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0A9800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01864E94" w14:textId="77777777" w:rsidR="002A65BC" w:rsidRDefault="002A65BC" w:rsidP="00DB6CE6"/>
                    <w:p w14:paraId="18812DCE" w14:textId="77777777" w:rsidR="002A65BC" w:rsidRDefault="002A65BC" w:rsidP="00DB6CE6"/>
                  </w:txbxContent>
                </v:textbox>
                <w10:wrap type="tight"/>
              </v:rect>
            </w:pict>
          </mc:Fallback>
        </mc:AlternateContent>
      </w:r>
    </w:p>
    <w:p w14:paraId="4E984AF7" w14:textId="77777777"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380B528" w14:textId="77777777" w:rsidR="00A71874" w:rsidRPr="001249DA" w:rsidRDefault="00A71874" w:rsidP="00A718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BB287B0" w14:textId="77777777"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B0C41B4" w14:textId="592F453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14:paraId="30417D45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черная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ручка;</w:t>
      </w:r>
    </w:p>
    <w:p w14:paraId="5B6F829A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14:paraId="5FF2332C" w14:textId="3765AA20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14:paraId="69A20808" w14:textId="30DB84FD" w:rsidR="008E7715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14:paraId="081B0E13" w14:textId="076F9E07" w:rsidR="00DB6CE6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специальные технические средства (для лиц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инвалидов);</w:t>
      </w:r>
    </w:p>
    <w:p w14:paraId="10F7A95A" w14:textId="1FEE3E5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ключенным разделом «Говорение»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используются).</w:t>
      </w:r>
    </w:p>
    <w:p w14:paraId="082888E3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14:paraId="16181FDE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689"/>
      </w:tblGrid>
      <w:tr w:rsidR="00DB6CE6" w:rsidRPr="001249DA" w14:paraId="278E4037" w14:textId="77777777" w:rsidTr="00EB09D0">
        <w:trPr>
          <w:trHeight w:val="461"/>
        </w:trPr>
        <w:tc>
          <w:tcPr>
            <w:tcW w:w="2518" w:type="dxa"/>
          </w:tcPr>
          <w:p w14:paraId="368B525A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14:paraId="19E3243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  <w:tc>
          <w:tcPr>
            <w:tcW w:w="2839" w:type="dxa"/>
          </w:tcPr>
          <w:p w14:paraId="39F0D31B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689" w:type="dxa"/>
          </w:tcPr>
          <w:p w14:paraId="66DF821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14:paraId="69BECEAD" w14:textId="77777777" w:rsidTr="00EB09D0">
        <w:tc>
          <w:tcPr>
            <w:tcW w:w="2518" w:type="dxa"/>
          </w:tcPr>
          <w:p w14:paraId="174236A1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14:paraId="62367E40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14:paraId="5F964D31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689" w:type="dxa"/>
          </w:tcPr>
          <w:p w14:paraId="241C38E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14:paraId="45D30F9C" w14:textId="77777777" w:rsidTr="00EB09D0">
        <w:tc>
          <w:tcPr>
            <w:tcW w:w="2518" w:type="dxa"/>
          </w:tcPr>
          <w:p w14:paraId="580BB2DD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14:paraId="53D9B754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14:paraId="625AF2B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689" w:type="dxa"/>
          </w:tcPr>
          <w:p w14:paraId="561D870E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14:paraId="7686C368" w14:textId="77777777" w:rsidTr="00EB09D0">
        <w:tc>
          <w:tcPr>
            <w:tcW w:w="2518" w:type="dxa"/>
          </w:tcPr>
          <w:p w14:paraId="4D0AA04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14:paraId="2BB28327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14:paraId="7A5E491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689" w:type="dxa"/>
          </w:tcPr>
          <w:p w14:paraId="0E26834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14:paraId="694258CE" w14:textId="77777777" w:rsidTr="00EB09D0">
        <w:tc>
          <w:tcPr>
            <w:tcW w:w="2518" w:type="dxa"/>
          </w:tcPr>
          <w:p w14:paraId="2B0368B7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14:paraId="3CD4F8BE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14:paraId="515756B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689" w:type="dxa"/>
          </w:tcPr>
          <w:p w14:paraId="1EA634BF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14:paraId="118CBEA6" w14:textId="77777777" w:rsidTr="00EB09D0">
        <w:tc>
          <w:tcPr>
            <w:tcW w:w="2518" w:type="dxa"/>
          </w:tcPr>
          <w:p w14:paraId="3155B36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14:paraId="3FCF29DD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14:paraId="0985E1C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14:paraId="70331E47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14:paraId="741D703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689" w:type="dxa"/>
          </w:tcPr>
          <w:p w14:paraId="2866F9E0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14:paraId="3ADCD5D6" w14:textId="77777777" w:rsidTr="00EB09D0">
        <w:tc>
          <w:tcPr>
            <w:tcW w:w="2518" w:type="dxa"/>
          </w:tcPr>
          <w:p w14:paraId="5F7AA997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14:paraId="7FC8E409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14:paraId="58E139D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689" w:type="dxa"/>
          </w:tcPr>
          <w:p w14:paraId="5374974A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14:paraId="200BB3A5" w14:textId="77777777" w:rsidTr="00EB09D0">
        <w:tc>
          <w:tcPr>
            <w:tcW w:w="2518" w:type="dxa"/>
          </w:tcPr>
          <w:p w14:paraId="4504586B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14:paraId="52C0ED5E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14:paraId="4E5F0996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689" w:type="dxa"/>
          </w:tcPr>
          <w:p w14:paraId="2EFFA28C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14:paraId="65C5CE6F" w14:textId="77777777" w:rsidTr="00EB09D0">
        <w:tc>
          <w:tcPr>
            <w:tcW w:w="2518" w:type="dxa"/>
          </w:tcPr>
          <w:p w14:paraId="7BF79229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14:paraId="63AF2B33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14:paraId="52192A8E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689" w:type="dxa"/>
          </w:tcPr>
          <w:p w14:paraId="2A825A10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14:paraId="1C1FC459" w14:textId="77777777" w:rsidTr="00EB09D0">
        <w:tc>
          <w:tcPr>
            <w:tcW w:w="2518" w:type="dxa"/>
          </w:tcPr>
          <w:p w14:paraId="708D621F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14:paraId="7AFA2B6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14:paraId="6A5F2CA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689" w:type="dxa"/>
          </w:tcPr>
          <w:p w14:paraId="6040418E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14:paraId="293BF186" w14:textId="77777777" w:rsidTr="00EB09D0">
        <w:tc>
          <w:tcPr>
            <w:tcW w:w="2518" w:type="dxa"/>
          </w:tcPr>
          <w:p w14:paraId="09BC430E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14:paraId="166536D2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14:paraId="43F4DBBF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</w:tcPr>
          <w:p w14:paraId="239F16D7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14:paraId="7BAD7D1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49A4CC4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1249DA" w14:paraId="70C2C85E" w14:textId="77777777" w:rsidTr="00EB09D0">
        <w:tc>
          <w:tcPr>
            <w:tcW w:w="3190" w:type="dxa"/>
            <w:shd w:val="clear" w:color="auto" w:fill="auto"/>
          </w:tcPr>
          <w:p w14:paraId="523D6914" w14:textId="77777777"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14:paraId="18F50154" w14:textId="095824CE"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 лицами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нвалидами</w:t>
            </w:r>
          </w:p>
        </w:tc>
        <w:tc>
          <w:tcPr>
            <w:tcW w:w="3191" w:type="dxa"/>
            <w:shd w:val="clear" w:color="auto" w:fill="auto"/>
          </w:tcPr>
          <w:p w14:paraId="0A40BDEC" w14:textId="77777777"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</w:tr>
      <w:tr w:rsidR="00DB6CE6" w:rsidRPr="001249DA" w14:paraId="4D025949" w14:textId="77777777" w:rsidTr="00EB09D0">
        <w:tc>
          <w:tcPr>
            <w:tcW w:w="3190" w:type="dxa"/>
            <w:shd w:val="clear" w:color="auto" w:fill="auto"/>
          </w:tcPr>
          <w:p w14:paraId="7B8DC2D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14:paraId="0878CCB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45 минут</w:t>
            </w:r>
          </w:p>
        </w:tc>
        <w:tc>
          <w:tcPr>
            <w:tcW w:w="3191" w:type="dxa"/>
            <w:shd w:val="clear" w:color="auto" w:fill="auto"/>
          </w:tcPr>
          <w:p w14:paraId="1D5124ED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Иностранные языки (раздел «Говорение»)</w:t>
            </w:r>
          </w:p>
        </w:tc>
      </w:tr>
      <w:tr w:rsidR="00DB6CE6" w:rsidRPr="001249DA" w14:paraId="2C761B3D" w14:textId="77777777" w:rsidTr="00EB09D0">
        <w:tc>
          <w:tcPr>
            <w:tcW w:w="3190" w:type="dxa"/>
            <w:vMerge w:val="restart"/>
            <w:shd w:val="clear" w:color="auto" w:fill="auto"/>
          </w:tcPr>
          <w:p w14:paraId="6E28206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 xml:space="preserve">3 часа </w:t>
            </w:r>
            <w:r w:rsidR="008E7715"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(180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14:paraId="14701C49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4 часа 30 минут</w:t>
            </w:r>
          </w:p>
        </w:tc>
        <w:tc>
          <w:tcPr>
            <w:tcW w:w="3191" w:type="dxa"/>
            <w:shd w:val="clear" w:color="auto" w:fill="auto"/>
          </w:tcPr>
          <w:p w14:paraId="2BF9E29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Иностранные языки</w:t>
            </w:r>
          </w:p>
        </w:tc>
      </w:tr>
      <w:tr w:rsidR="00DB6CE6" w:rsidRPr="001249DA" w14:paraId="6FCF8E52" w14:textId="77777777" w:rsidTr="00EB09D0">
        <w:tc>
          <w:tcPr>
            <w:tcW w:w="3190" w:type="dxa"/>
            <w:vMerge/>
            <w:shd w:val="clear" w:color="auto" w:fill="auto"/>
          </w:tcPr>
          <w:p w14:paraId="49FFB3F9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71A835DD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5D275A6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14:paraId="49C398F3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</w:tr>
      <w:tr w:rsidR="00DB6CE6" w:rsidRPr="001249DA" w14:paraId="7F5B8DBE" w14:textId="77777777" w:rsidTr="00EB09D0">
        <w:tc>
          <w:tcPr>
            <w:tcW w:w="3190" w:type="dxa"/>
            <w:vMerge/>
            <w:shd w:val="clear" w:color="auto" w:fill="auto"/>
          </w:tcPr>
          <w:p w14:paraId="0893DD2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2B97A9F0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745F1953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География</w:t>
            </w:r>
          </w:p>
        </w:tc>
      </w:tr>
      <w:tr w:rsidR="00DB6CE6" w:rsidRPr="001249DA" w14:paraId="25879E5C" w14:textId="77777777" w:rsidTr="00EB09D0">
        <w:tc>
          <w:tcPr>
            <w:tcW w:w="3190" w:type="dxa"/>
            <w:vMerge/>
            <w:shd w:val="clear" w:color="auto" w:fill="auto"/>
          </w:tcPr>
          <w:p w14:paraId="7659B75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6ADAA405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60D34EEC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Биология</w:t>
            </w:r>
          </w:p>
        </w:tc>
      </w:tr>
      <w:tr w:rsidR="00DB6CE6" w:rsidRPr="001249DA" w14:paraId="5E917B5D" w14:textId="77777777" w:rsidTr="00EB09D0">
        <w:tc>
          <w:tcPr>
            <w:tcW w:w="3190" w:type="dxa"/>
            <w:vMerge w:val="restart"/>
            <w:shd w:val="clear" w:color="auto" w:fill="auto"/>
          </w:tcPr>
          <w:p w14:paraId="5ED2F51B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3 часа 30 минут (210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14:paraId="5E11E3CD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5 часов</w:t>
            </w:r>
          </w:p>
        </w:tc>
        <w:tc>
          <w:tcPr>
            <w:tcW w:w="3191" w:type="dxa"/>
            <w:shd w:val="clear" w:color="auto" w:fill="auto"/>
          </w:tcPr>
          <w:p w14:paraId="6F5D04E3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Русский язык</w:t>
            </w:r>
          </w:p>
        </w:tc>
      </w:tr>
      <w:tr w:rsidR="00DB6CE6" w:rsidRPr="001249DA" w14:paraId="416F38CA" w14:textId="77777777" w:rsidTr="00EB09D0">
        <w:tc>
          <w:tcPr>
            <w:tcW w:w="3190" w:type="dxa"/>
            <w:vMerge/>
            <w:shd w:val="clear" w:color="auto" w:fill="auto"/>
          </w:tcPr>
          <w:p w14:paraId="0E368537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5CA14E12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333CE02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Химия</w:t>
            </w:r>
          </w:p>
        </w:tc>
      </w:tr>
      <w:tr w:rsidR="00DB6CE6" w:rsidRPr="001249DA" w14:paraId="05EAED9E" w14:textId="77777777" w:rsidTr="00EB09D0">
        <w:tc>
          <w:tcPr>
            <w:tcW w:w="3190" w:type="dxa"/>
            <w:vMerge w:val="restart"/>
            <w:shd w:val="clear" w:color="auto" w:fill="auto"/>
          </w:tcPr>
          <w:p w14:paraId="62E27F5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3 часа 55 минут (235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14:paraId="263B096A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5 часов 25 минут</w:t>
            </w:r>
          </w:p>
        </w:tc>
        <w:tc>
          <w:tcPr>
            <w:tcW w:w="3191" w:type="dxa"/>
            <w:shd w:val="clear" w:color="auto" w:fill="auto"/>
          </w:tcPr>
          <w:p w14:paraId="41E4E9D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</w:tr>
      <w:tr w:rsidR="00DB6CE6" w:rsidRPr="001249DA" w14:paraId="416B7FC7" w14:textId="77777777" w:rsidTr="00EB09D0">
        <w:tc>
          <w:tcPr>
            <w:tcW w:w="3190" w:type="dxa"/>
            <w:vMerge/>
            <w:shd w:val="clear" w:color="auto" w:fill="auto"/>
          </w:tcPr>
          <w:p w14:paraId="20AA6F16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45746AAB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1E2D0D7F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Физика</w:t>
            </w:r>
          </w:p>
        </w:tc>
      </w:tr>
      <w:tr w:rsidR="00DB6CE6" w:rsidRPr="001249DA" w14:paraId="3AB707DB" w14:textId="77777777" w:rsidTr="00EB09D0">
        <w:tc>
          <w:tcPr>
            <w:tcW w:w="3190" w:type="dxa"/>
            <w:vMerge/>
            <w:shd w:val="clear" w:color="auto" w:fill="auto"/>
          </w:tcPr>
          <w:p w14:paraId="5411C970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4969A6DA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7532D8E0" w14:textId="4828F762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КТ</w:t>
            </w:r>
          </w:p>
        </w:tc>
      </w:tr>
      <w:tr w:rsidR="00DB6CE6" w:rsidRPr="001249DA" w14:paraId="78AA5309" w14:textId="77777777" w:rsidTr="00EB09D0">
        <w:tc>
          <w:tcPr>
            <w:tcW w:w="3190" w:type="dxa"/>
            <w:vMerge/>
            <w:shd w:val="clear" w:color="auto" w:fill="auto"/>
          </w:tcPr>
          <w:p w14:paraId="1AB5276A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32B5D298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045CD6D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Обществознание</w:t>
            </w:r>
          </w:p>
        </w:tc>
      </w:tr>
      <w:tr w:rsidR="00DB6CE6" w:rsidRPr="001249DA" w14:paraId="499E6F31" w14:textId="77777777" w:rsidTr="00EB09D0">
        <w:tc>
          <w:tcPr>
            <w:tcW w:w="3190" w:type="dxa"/>
            <w:vMerge/>
            <w:shd w:val="clear" w:color="auto" w:fill="auto"/>
          </w:tcPr>
          <w:p w14:paraId="3940802C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7A81F438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6682F92F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История</w:t>
            </w:r>
          </w:p>
        </w:tc>
      </w:tr>
      <w:tr w:rsidR="00DB6CE6" w:rsidRPr="001249DA" w14:paraId="6D77C987" w14:textId="77777777" w:rsidTr="00EB09D0">
        <w:tc>
          <w:tcPr>
            <w:tcW w:w="3190" w:type="dxa"/>
            <w:vMerge/>
            <w:shd w:val="clear" w:color="auto" w:fill="auto"/>
          </w:tcPr>
          <w:p w14:paraId="5E1C92F3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093E608D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390AC6C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Литература</w:t>
            </w:r>
          </w:p>
        </w:tc>
      </w:tr>
    </w:tbl>
    <w:p w14:paraId="277B4412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3EEF1C1D" w14:textId="14F0F9B5" w:rsidR="00DB6CE6" w:rsidRPr="001249DA" w:rsidRDefault="00DB6CE6" w:rsidP="00DB6CE6">
      <w:pPr>
        <w:tabs>
          <w:tab w:val="left" w:pos="426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Инструкция зачитывается участникам после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ассадки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удитории, получения экзаменационных материалов.</w:t>
      </w:r>
    </w:p>
    <w:p w14:paraId="7616598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111A962B" w14:textId="77777777"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14:paraId="43FFB5F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43F5272A" w14:textId="48C6494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14:paraId="2EEC4CF4" w14:textId="3B9ED32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орме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спользованием технологии печати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удиториях ППЭ. </w:t>
      </w:r>
    </w:p>
    <w:p w14:paraId="3A50E630" w14:textId="3DB92D6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14:paraId="4C9B8618" w14:textId="784AF2F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14:paraId="05742B93" w14:textId="5D769FD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14:paraId="54B86C9C" w14:textId="22150C0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 запрещается: </w:t>
      </w:r>
      <w:proofErr w:type="gramEnd"/>
    </w:p>
    <w:p w14:paraId="422B7E14" w14:textId="7671BF5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о-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14:paraId="1990A434" w14:textId="5AD3AF8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14:paraId="5CF817AF" w14:textId="40F4A66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 (или) электронном носителях, фотографировать экзаменационные материалы;</w:t>
      </w:r>
    </w:p>
    <w:p w14:paraId="34B188A4" w14:textId="54D670F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КИМ;</w:t>
      </w:r>
    </w:p>
    <w:p w14:paraId="19D3BCEB" w14:textId="44969D0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(при необходимости 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14:paraId="6B0345D5" w14:textId="214432F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14:paraId="779ADAA3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14:paraId="0AC28C8A" w14:textId="676CC7E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14:paraId="64963E35" w14:textId="0B12A7FA"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нарушения порядка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14:paraId="72DD5A4E" w14:textId="55C06F5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экзамена работниками ППЭ или другими участниками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14:paraId="30DE677C" w14:textId="5F00DA8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14:paraId="5F34D158" w14:textId="20A3E68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14:paraId="084FF9E2" w14:textId="1FB77E3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ечение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фициального дня объявления результатов ЕГЭ. </w:t>
      </w:r>
    </w:p>
    <w:p w14:paraId="7F320F91" w14:textId="7317004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цениванием результатов выполнения заданий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ратким ответом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14:paraId="3E8C1DEB" w14:textId="67B564D0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ашем рабочем столе, помимо экзаменационных материалов, могут находиться только: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14:paraId="20649E1C" w14:textId="777777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14:paraId="4F125490" w14:textId="3EC5B526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азе, которой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ППЭ;</w:t>
      </w:r>
    </w:p>
    <w:p w14:paraId="0D430197" w14:textId="700DEDD4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14:paraId="5EA0B932" w14:textId="729A9F9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);</w:t>
      </w:r>
    </w:p>
    <w:p w14:paraId="56EDADF8" w14:textId="29D172F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14:paraId="7737F821" w14:textId="4F4D3A1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ins w:id="1416" w:author="Саламадина Дарья Олеговна" w:date="2016-11-01T13:13:00Z">
        <w:r w:rsidR="00B51C61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Упаковка </w:t>
        </w:r>
        <w:proofErr w:type="spellStart"/>
        <w:r w:rsidR="00B51C61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спецпакета</w:t>
        </w:r>
        <w:proofErr w:type="spellEnd"/>
        <w:r w:rsidR="00B51C61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 не</w:t>
        </w:r>
        <w:r w:rsidR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 </w:t>
        </w:r>
        <w:r w:rsidR="00B51C61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нарушена</w:t>
        </w:r>
        <w:r w:rsidR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="00B51C61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 </w:t>
        </w:r>
      </w:ins>
      <w:ins w:id="1417" w:author="Саламадина Дарья Олеговна" w:date="2016-11-01T13:12:00Z">
        <w:r w:rsidR="00B51C61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В нем находятся индивидуальные комплекты с</w:t>
        </w:r>
        <w:r w:rsidR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 </w:t>
        </w:r>
        <w:r w:rsidR="00B51C61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экзаменационными материалами.</w:t>
        </w:r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 </w:t>
        </w:r>
        <w:r w:rsidR="00B51C61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 </w:t>
        </w:r>
      </w:ins>
      <w:del w:id="1418" w:author="Саламадина Дарья Олеговна" w:date="2016-11-01T13:13:00Z"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Упаковка спецпакета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 не</w:delText>
        </w:r>
        <w:r w:rsidR="0040277E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н</w:delText>
        </w:r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арушена </w:delText>
        </w:r>
      </w:del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(Продемонстрировать</w:t>
      </w:r>
      <w:ins w:id="1419" w:author="Саламадина Дарья Олеговна" w:date="2016-11-01T13:13:00Z"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 </w:t>
        </w:r>
      </w:ins>
      <w:del w:id="1420" w:author="Саламадина Дарья Олеговна" w:date="2016-11-01T13:13:00Z"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</w:delText>
        </w:r>
      </w:del>
      <w:ins w:id="1421" w:author="Саламадина Дарья Олеговна" w:date="2016-11-01T13:13:00Z"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целостност</w:t>
        </w:r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ь </w:t>
        </w:r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упаковки </w:t>
        </w:r>
        <w:r w:rsidR="00B51C61" w:rsidRPr="00A23054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 xml:space="preserve">доставочного (-ых) </w:t>
        </w:r>
        <w:proofErr w:type="spellStart"/>
        <w:r w:rsidR="00B51C61" w:rsidRPr="00A23054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спецпакета</w:t>
        </w:r>
        <w:proofErr w:type="spellEnd"/>
        <w:r w:rsidR="00B51C61" w:rsidRPr="00A23054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 xml:space="preserve"> (-</w:t>
        </w:r>
        <w:proofErr w:type="spellStart"/>
        <w:r w:rsidR="00B51C61" w:rsidRPr="00A23054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ов</w:t>
        </w:r>
        <w:proofErr w:type="spellEnd"/>
        <w:r w:rsidR="00B51C61" w:rsidRPr="00A23054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) с ИК и компакт-диск с электронными КИМ</w:t>
        </w:r>
      </w:ins>
      <w:proofErr w:type="gramStart"/>
      <w:ins w:id="1422" w:author="Саламадина Дарья Олеговна" w:date="2016-11-01T13:14:00Z"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 </w:t>
        </w:r>
      </w:ins>
      <w:ins w:id="1423" w:author="Саламадина Дарья Олеговна" w:date="2016-11-01T13:13:00Z"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)</w:t>
        </w:r>
      </w:ins>
      <w:proofErr w:type="gramEnd"/>
      <w:del w:id="1424" w:author="Саламадина Дарья Олеговна" w:date="2016-11-01T13:14:00Z"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и</w:delText>
        </w:r>
        <w:r w:rsidR="0040277E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и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звлечь компакт-диск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с</w:delText>
        </w:r>
        <w:r w:rsidR="0040277E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э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лектронными КИМ,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не</w:delText>
        </w:r>
        <w:r w:rsidR="0040277E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н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арушая целостности упаковки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с</w:delText>
        </w:r>
        <w:r w:rsidR="0040277E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И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К</w:delText>
        </w:r>
        <w:r w:rsidRPr="001249DA" w:rsidDel="00B51C6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, 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используя ножницы.)</w:delText>
        </w:r>
      </w:del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5ED81A70" w14:textId="77777777" w:rsidR="00B51C61" w:rsidRPr="001249DA" w:rsidRDefault="00B51C61" w:rsidP="00B51C61">
      <w:pPr>
        <w:spacing w:after="0" w:line="240" w:lineRule="auto"/>
        <w:ind w:firstLine="709"/>
        <w:jc w:val="both"/>
        <w:rPr>
          <w:ins w:id="1425" w:author="Саламадина Дарья Олеговна" w:date="2016-11-01T13:14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ins w:id="1426" w:author="Саламадина Дарья Олеговна" w:date="2016-11-01T13:14:00Z">
        <w:r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В вашем присутствии будет выполнена печать КИМ и</w:t>
        </w:r>
        <w:r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комплектование КИМ с</w:t>
        </w:r>
        <w:r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индивидуальными комплектами. После чего экзаменационные материалы будут выданы вам для сдачи экзамена.</w:t>
        </w:r>
      </w:ins>
    </w:p>
    <w:p w14:paraId="3936FF8D" w14:textId="004A717C" w:rsidR="00DB6CE6" w:rsidRPr="001249DA" w:rsidDel="00B51C61" w:rsidRDefault="00DB6CE6" w:rsidP="00DB6CE6">
      <w:pPr>
        <w:spacing w:after="0" w:line="240" w:lineRule="auto"/>
        <w:ind w:firstLine="709"/>
        <w:jc w:val="both"/>
        <w:rPr>
          <w:del w:id="1427" w:author="Саламадина Дарья Олеговна" w:date="2016-11-01T13:14:00Z"/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del w:id="1428" w:author="Саламадина Дарья Олеговна" w:date="2016-11-01T13:14:00Z"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Организатор устанавливает в 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val="en-US" w:eastAsia="ru-RU"/>
          </w:rPr>
          <w:delText>CD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-привод компакт-диск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на</w:delText>
        </w:r>
        <w:r w:rsidR="0040277E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р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абочую станцию печати. После того, как технический специалист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и</w:delText>
        </w:r>
        <w:r w:rsidR="0040277E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ч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лен ГЭК выполнили загрузку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и</w:delText>
        </w:r>
        <w:r w:rsidR="0040277E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а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ктивацию ключа доступа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к</w:delText>
        </w:r>
        <w:r w:rsidR="0040277E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К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ИМ, запускает процедуру расшифровки.</w:delText>
        </w:r>
        <w:r w:rsidRPr="001249DA" w:rsidDel="00B51C61">
          <w:rPr>
            <w:rFonts w:ascii="Times New Roman" w:eastAsia="Times New Roman" w:hAnsi="Times New Roman" w:cs="Times New Roman"/>
            <w:b/>
            <w:i/>
            <w:sz w:val="26"/>
            <w:szCs w:val="26"/>
            <w:lang w:eastAsia="ru-RU"/>
          </w:rPr>
          <w:delText xml:space="preserve"> </w:delText>
        </w:r>
      </w:del>
    </w:p>
    <w:p w14:paraId="0DF69DEA" w14:textId="3642A352" w:rsidR="00DB6CE6" w:rsidRPr="001249DA" w:rsidDel="00B51C61" w:rsidRDefault="00DB6CE6" w:rsidP="00DB6CE6">
      <w:pPr>
        <w:spacing w:after="0" w:line="240" w:lineRule="auto"/>
        <w:ind w:firstLine="709"/>
        <w:jc w:val="both"/>
        <w:rPr>
          <w:del w:id="1429" w:author="Саламадина Дарья Олеговна" w:date="2016-11-01T13:14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del w:id="1430" w:author="Саламадина Дарья Олеговна" w:date="2016-11-01T13:14:00Z"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В вашем присутствии будет выполнена печать КИМ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 и</w:delText>
        </w:r>
        <w:r w:rsidR="0040277E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к</w:delText>
        </w:r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омплектование КИМ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 с</w:delText>
        </w:r>
        <w:r w:rsidR="0040277E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и</w:delText>
        </w:r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ндивидуальными комплектами. После чего экзаменационные материалы будут выданы вам для сдачи экзамена.</w:delText>
        </w:r>
      </w:del>
    </w:p>
    <w:p w14:paraId="4914DDBE" w14:textId="4BC2091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14:paraId="408BA3A8" w14:textId="354FA6F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del w:id="1431" w:author="Саламадина Дарья Олеговна" w:date="2016-11-01T13:14:00Z"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Продемонстрировать</w:delText>
        </w:r>
      </w:del>
      <w:ins w:id="1432" w:author="Саламадина Дарья Олеговна" w:date="2016-11-01T13:15:00Z"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И</w:t>
        </w:r>
      </w:ins>
      <w:ins w:id="1433" w:author="Саламадина Дарья Олеговна" w:date="2016-11-01T13:14:00Z"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звлечь компакт-диск с</w:t>
        </w:r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proofErr w:type="gramStart"/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электронными</w:t>
        </w:r>
        <w:proofErr w:type="gramEnd"/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 КИМ, не</w:t>
        </w:r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нарушая целостности упаковки с</w:t>
        </w:r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ИК</w:t>
        </w:r>
        <w:r w:rsidR="00B51C61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</w:t>
        </w:r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используя ножниц</w:t>
        </w:r>
      </w:ins>
      <w:ins w:id="1434" w:author="Саламадина Дарья Олеговна" w:date="2016-11-01T13:15:00Z"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ы. </w:t>
        </w:r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Организатор</w:t>
        </w:r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, ответственный за печать КИМ,</w:t>
        </w:r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 устанавливает в </w:t>
        </w:r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val="en-US" w:eastAsia="ru-RU"/>
          </w:rPr>
          <w:t>CD</w:t>
        </w:r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-привод компакт-диск на</w:t>
        </w:r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="00B51C61"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рабочую станцию печати</w:t>
        </w:r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, </w:t>
        </w:r>
        <w:r w:rsidR="00B51C61" w:rsidRPr="00B51C61">
          <w:rPr>
            <w:rFonts w:ascii="Times New Roman" w:eastAsia="Calibri" w:hAnsi="Times New Roman" w:cs="Times New Roman"/>
            <w:i/>
            <w:sz w:val="26"/>
            <w:szCs w:val="26"/>
            <w:lang w:eastAsia="ru-RU"/>
            <w:rPrChange w:id="1435" w:author="Саламадина Дарья Олеговна" w:date="2016-11-01T13:15:00Z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rPrChange>
          </w:rPr>
          <w:t xml:space="preserve">вводит количество КИМ для печати и запускает процедуру расшифровки КИМ (процедура расшифровки может быть инициирована, если техническим специалистом и членом ГЭК ранее был загружен и активирован ключ доступа </w:t>
        </w:r>
        <w:proofErr w:type="gramStart"/>
        <w:r w:rsidR="00B51C61" w:rsidRPr="00B51C61">
          <w:rPr>
            <w:rFonts w:ascii="Times New Roman" w:eastAsia="Calibri" w:hAnsi="Times New Roman" w:cs="Times New Roman"/>
            <w:i/>
            <w:sz w:val="26"/>
            <w:szCs w:val="26"/>
            <w:lang w:eastAsia="ru-RU"/>
            <w:rPrChange w:id="1436" w:author="Саламадина Дарья Олеговна" w:date="2016-11-01T13:15:00Z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rPrChange>
          </w:rPr>
          <w:t>к</w:t>
        </w:r>
        <w:proofErr w:type="gramEnd"/>
        <w:r w:rsidR="00B51C61" w:rsidRPr="00B51C61">
          <w:rPr>
            <w:rFonts w:ascii="Times New Roman" w:eastAsia="Calibri" w:hAnsi="Times New Roman" w:cs="Times New Roman"/>
            <w:i/>
            <w:sz w:val="26"/>
            <w:szCs w:val="26"/>
            <w:lang w:eastAsia="ru-RU"/>
            <w:rPrChange w:id="1437" w:author="Саламадина Дарья Олеговна" w:date="2016-11-01T13:15:00Z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rPrChange>
          </w:rPr>
          <w:t> КИМ)</w:t>
        </w:r>
      </w:ins>
      <w:ins w:id="1438" w:author="Саламадина Дарья Олеговна" w:date="2016-11-01T13:16:00Z">
        <w:r w:rsidR="00B51C61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.</w:t>
        </w:r>
      </w:ins>
      <w:ins w:id="1439" w:author="Саламадина Дарья Олеговна" w:date="2016-11-01T13:15:00Z">
        <w:r w:rsidR="00B51C61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del w:id="1440" w:author="Саламадина Дарья Олеговна" w:date="2016-11-01T13:15:00Z"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целостность упаковки доставочного (-ых) спецпакета (-ов)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с</w:delText>
        </w:r>
        <w:r w:rsidR="0040277E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И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К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и</w:delText>
        </w:r>
        <w:r w:rsidR="0040277E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в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скрыть, используя ножницы.</w:delText>
        </w:r>
      </w:del>
    </w:p>
    <w:p w14:paraId="4CC93A69" w14:textId="77777777" w:rsidR="00B51C61" w:rsidRPr="001249DA" w:rsidRDefault="00B51C61" w:rsidP="00B51C61">
      <w:pPr>
        <w:spacing w:after="0" w:line="240" w:lineRule="auto"/>
        <w:ind w:firstLine="709"/>
        <w:jc w:val="both"/>
        <w:rPr>
          <w:ins w:id="1441" w:author="Саламадина Дарья Олеговна" w:date="2016-11-01T13:16:00Z"/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ins w:id="1442" w:author="Саламадина Дарья Олеговна" w:date="2016-11-01T13:16:00Z"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lastRenderedPageBreak/>
          <w:t xml:space="preserve">Продемонстрировать целостность упаковки </w:t>
        </w:r>
        <w:proofErr w:type="gramStart"/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доставочного</w:t>
        </w:r>
        <w:proofErr w:type="gramEnd"/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 (-ых) </w:t>
        </w:r>
        <w:proofErr w:type="spellStart"/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спецпакета</w:t>
        </w:r>
        <w:proofErr w:type="spellEnd"/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 (-</w:t>
        </w:r>
        <w:proofErr w:type="spellStart"/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ов</w:t>
        </w:r>
        <w:proofErr w:type="spellEnd"/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) с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ИК и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вскрыть, используя ножницы.</w:t>
        </w:r>
      </w:ins>
    </w:p>
    <w:p w14:paraId="48123182" w14:textId="08F6978C" w:rsidR="00DB6CE6" w:rsidRPr="001249DA" w:rsidDel="00B51C61" w:rsidRDefault="00DB6CE6" w:rsidP="00DB6CE6">
      <w:pPr>
        <w:spacing w:after="0" w:line="240" w:lineRule="auto"/>
        <w:ind w:firstLine="709"/>
        <w:jc w:val="both"/>
        <w:rPr>
          <w:del w:id="1443" w:author="Саламадина Дарья Олеговна" w:date="2016-11-01T13:16:00Z"/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del w:id="1444" w:author="Саламадина Дарья Олеговна" w:date="2016-11-01T13:16:00Z"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В нем находятся индивидуальные комплекты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 с</w:delText>
        </w:r>
        <w:r w:rsidR="0040277E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э</w:delText>
        </w:r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кзаменационными материалами.</w:delText>
        </w:r>
        <w:r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</w:delText>
        </w:r>
      </w:del>
    </w:p>
    <w:p w14:paraId="7D021B05" w14:textId="52F5301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Выполняют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омплектование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распечатанных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ндивидуальными комплектами.</w:t>
      </w:r>
    </w:p>
    <w:p w14:paraId="54D38401" w14:textId="45E6653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Вам выдаются индивидуальные комплекты, скомплектованные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аспечатанными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КИМ.</w:t>
      </w:r>
    </w:p>
    <w:p w14:paraId="517BF780" w14:textId="532D44F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(Организатор раздает участникам ИК,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скомплектованные</w:t>
      </w:r>
      <w:proofErr w:type="gram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аспечатанными КИМ).</w:t>
      </w:r>
    </w:p>
    <w:p w14:paraId="1BD2BAE0" w14:textId="7108A2C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14:paraId="7E57E0E3" w14:textId="2CF942A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14:paraId="0C5B698A" w14:textId="3A63B0B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комплекте: </w:t>
      </w:r>
    </w:p>
    <w:p w14:paraId="29EC9D6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14:paraId="755EB907" w14:textId="4F33948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14:paraId="4DED281F" w14:textId="4D0E846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ins w:id="1445" w:author="Саламадина Дарья Олеговна" w:date="2016-10-14T13:18:00Z">
        <w:r w:rsidR="00207FA9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 xml:space="preserve"> </w:t>
        </w:r>
        <w:r w:rsidR="00207FA9" w:rsidRPr="00207FA9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  <w:rPrChange w:id="1446" w:author="Саламадина Дарья Олеговна" w:date="2016-10-14T13:18:00Z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rPrChange>
          </w:rPr>
          <w:t>(за исключение ЕГЭ по математике базового уровня)</w:t>
        </w:r>
      </w:ins>
      <w:r w:rsidRPr="00207FA9">
        <w:rPr>
          <w:rFonts w:ascii="Times New Roman" w:eastAsia="Times New Roman" w:hAnsi="Times New Roman" w:cs="Times New Roman"/>
          <w:i/>
          <w:sz w:val="26"/>
          <w:szCs w:val="26"/>
          <w:lang w:eastAsia="ru-RU"/>
          <w:rPrChange w:id="1447" w:author="Саламадина Дарья Олеговна" w:date="2016-10-14T13:18:00Z">
            <w:rPr>
              <w:rFonts w:ascii="Times New Roman" w:eastAsia="Times New Roman" w:hAnsi="Times New Roman" w:cs="Times New Roman"/>
              <w:b/>
              <w:bCs/>
              <w:sz w:val="26"/>
              <w:szCs w:val="26"/>
              <w:lang w:eastAsia="ru-RU"/>
            </w:rPr>
          </w:rPrChange>
        </w:rPr>
        <w:t>.</w:t>
      </w:r>
    </w:p>
    <w:p w14:paraId="1E28FA5E" w14:textId="2817D0F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14:paraId="2519981B" w14:textId="7B4BB543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del w:id="1448" w:author="Саламадина Дарья Олеговна" w:date="2016-10-14T13:19:00Z">
        <w:r w:rsidR="0040277E" w:rsidRPr="001249DA" w:rsidDel="00207FA9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н</w:delText>
        </w:r>
        <w:r w:rsidRPr="001249DA" w:rsidDel="00207FA9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 xml:space="preserve">омер </w:delText>
        </w:r>
      </w:del>
      <w:ins w:id="1449" w:author="Саламадина Дарья Олеговна" w:date="2016-10-14T13:19:00Z">
        <w:r w:rsidR="00207FA9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цифровое значение</w:t>
        </w:r>
        <w:r w:rsidR="00207FA9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ins w:id="1450" w:author="Саламадина Дарья Олеговна" w:date="2016-11-01T13:17:00Z">
        <w:r w:rsidR="00B51C61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первом и последнем </w:t>
        </w:r>
      </w:ins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del w:id="1451" w:author="Саламадина Дарья Олеговна" w:date="2016-10-14T13:19:00Z">
        <w:r w:rsidRPr="001249DA" w:rsidDel="00207FA9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 xml:space="preserve">Номер </w:delText>
        </w:r>
      </w:del>
      <w:ins w:id="1452" w:author="Саламадина Дарья Олеговна" w:date="2016-10-14T13:19:00Z">
        <w:r w:rsidR="00207FA9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Цифровое значение</w:t>
        </w:r>
        <w:r w:rsidR="00207FA9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КИМ.</w:t>
      </w:r>
    </w:p>
    <w:p w14:paraId="61ED00E0" w14:textId="34B8768B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ins w:id="1453" w:author="Саламадина Дарья Олеговна" w:date="2016-10-14T13:20:00Z">
        <w:r w:rsidR="00207FA9" w:rsidRPr="00207FA9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цифровое значение</w:t>
        </w:r>
      </w:ins>
      <w:del w:id="1454" w:author="Саламадина Дарья Олеговна" w:date="2016-10-14T13:20:00Z">
        <w:r w:rsidR="0040277E" w:rsidRPr="001249DA" w:rsidDel="00207FA9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н</w:delText>
        </w:r>
        <w:r w:rsidRPr="001249DA" w:rsidDel="00207FA9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омер</w:delText>
        </w:r>
      </w:del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онверте индивидуального комплекта. Номер 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14:paraId="5C476CA3" w14:textId="7338D473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Внимательно просмотрите текст КИМ, проверьте качество текста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олиграфические дефекты, количество страниц КИМ.</w:t>
      </w:r>
    </w:p>
    <w:p w14:paraId="3B1F8C32" w14:textId="18E7106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дефектов печати необходимо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 КИМ, выполнив дополнительную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омплектование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К.</w:t>
      </w:r>
      <w:proofErr w:type="gramEnd"/>
    </w:p>
    <w:p w14:paraId="445231F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Сделать паузу для проверки участниками комплектации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выданных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ЭМ.</w:t>
      </w:r>
    </w:p>
    <w:p w14:paraId="20543F87" w14:textId="5508ECC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14:paraId="5B15F39C" w14:textId="2D9B613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клетку.</w:t>
      </w:r>
    </w:p>
    <w:p w14:paraId="742F9224" w14:textId="238F52C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стенде). </w:t>
      </w:r>
    </w:p>
    <w:p w14:paraId="6006738D" w14:textId="3DC34C3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14:paraId="728BC774" w14:textId="09163FED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14:paraId="776FA82B" w14:textId="23A88F42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Заполняем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об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частнике ЕГЭ, поля: фамилия, имя, отчество, данные документа, удостоверяющего личность</w:t>
      </w:r>
      <w:del w:id="1455" w:author="Саламадина Дарья Олеговна" w:date="2016-10-14T13:20:00Z">
        <w:r w:rsidRPr="001249DA" w:rsidDel="00207FA9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, пол</w:delText>
        </w:r>
      </w:del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. </w:t>
      </w:r>
    </w:p>
    <w:p w14:paraId="119383B8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14:paraId="6330D454" w14:textId="2D8EC535" w:rsidR="00DB6CE6" w:rsidRPr="001249DA" w:rsidDel="00860A42" w:rsidRDefault="00DB6CE6" w:rsidP="00DB6CE6">
      <w:pPr>
        <w:spacing w:after="0" w:line="240" w:lineRule="auto"/>
        <w:ind w:firstLine="709"/>
        <w:jc w:val="both"/>
        <w:rPr>
          <w:del w:id="1456" w:author="Саламадина Дарья Олеговна" w:date="2016-10-14T13:22:00Z"/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del w:id="1457" w:author="Саламадина Дарья Олеговна" w:date="2016-10-14T13:22:00Z">
        <w:r w:rsidRPr="001249DA" w:rsidDel="00860A42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lastRenderedPageBreak/>
          <w:delText>Организаторы проверяют правильность заполнения бланков регистрации, соответствие данных участника ЕГЭ</w:delText>
        </w:r>
        <w:r w:rsidR="0040277E" w:rsidRPr="001249DA" w:rsidDel="00860A42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в</w:delText>
        </w:r>
        <w:r w:rsidR="0040277E" w:rsidDel="00860A42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860A42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д</w:delText>
        </w:r>
        <w:r w:rsidRPr="001249DA" w:rsidDel="00860A42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окументе, удостоверяющем личность,</w:delText>
        </w:r>
        <w:r w:rsidR="0040277E" w:rsidRPr="001249DA" w:rsidDel="00860A42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и</w:delText>
        </w:r>
        <w:r w:rsidR="0040277E" w:rsidDel="00860A42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 </w:delText>
        </w:r>
        <w:r w:rsidR="0040277E" w:rsidRPr="001249DA" w:rsidDel="00860A42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в</w:delText>
        </w:r>
        <w:r w:rsidRPr="001249DA" w:rsidDel="00860A42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 xml:space="preserve"> бланке регистрации.</w:delText>
        </w:r>
      </w:del>
    </w:p>
    <w:p w14:paraId="634E73FA" w14:textId="20518E31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  <w:proofErr w:type="gramEnd"/>
    </w:p>
    <w:p w14:paraId="53C43960" w14:textId="1B4A3DF6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,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14:paraId="29DA05DF" w14:textId="60D3A089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14:paraId="2C20085D" w14:textId="31304489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оске.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  <w:proofErr w:type="gramEnd"/>
    </w:p>
    <w:p w14:paraId="63EDB525" w14:textId="02217000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ins w:id="1458" w:author="Саламадина Дарья Олеговна" w:date="2016-10-14T13:21:00Z">
        <w:r w:rsidR="00207FA9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-4</w:t>
        </w:r>
      </w:ins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ins w:id="1459" w:author="Саламадина Дарья Олеговна" w:date="2016-10-14T13:21:00Z">
        <w:r w:rsidR="00207FA9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и «Резерв-5» </w:t>
        </w:r>
      </w:ins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14:paraId="56F6AD45" w14:textId="77777777" w:rsidR="00860A42" w:rsidRPr="00562381" w:rsidRDefault="00860A42" w:rsidP="00860A42">
      <w:pPr>
        <w:spacing w:after="0" w:line="240" w:lineRule="auto"/>
        <w:ind w:firstLine="720"/>
        <w:jc w:val="both"/>
        <w:rPr>
          <w:ins w:id="1460" w:author="Саламадина Дарья Олеговна" w:date="2016-10-14T13:22:00Z"/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ins w:id="1461" w:author="Саламадина Дарья Олеговна" w:date="2016-10-14T13:22:00Z"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Организаторы проверяют правильность заполнения регистрационных полей на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всех бланках ЕГЭ у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каждого участника ЕГЭ и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соответствие данных участника ЕГЭ в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документе, удостоверяющем личность, и</w:t>
        </w:r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в бланке регистрации.</w:t>
        </w:r>
      </w:ins>
    </w:p>
    <w:p w14:paraId="314B32B8" w14:textId="53E22480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14:paraId="2CE5945D" w14:textId="137ECB2A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14:paraId="7E796D40" w14:textId="63E9DFB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записывайте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14:paraId="13613CAB" w14:textId="7AE0A53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14:paraId="14612EE3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14:paraId="6F5067DE" w14:textId="527BC6A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оответствующее поле области замены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клеточек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14:paraId="7AADB2B2" w14:textId="4AECE18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14:paraId="6C9994D0" w14:textId="77777777" w:rsidR="004E7050" w:rsidRDefault="004E7050" w:rsidP="00DB6CE6">
      <w:pPr>
        <w:spacing w:after="0" w:line="240" w:lineRule="auto"/>
        <w:ind w:firstLine="709"/>
        <w:jc w:val="both"/>
        <w:rPr>
          <w:ins w:id="1462" w:author="Саламадина Дарья Олеговна" w:date="2016-10-14T13:37:00Z"/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ins w:id="1463" w:author="Саламадина Дарья Олеговна" w:date="2016-10-14T13:37:00Z">
        <w:r w:rsidRPr="004E7050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В случае нехватки места в бланке ответов № 2 Вы можете обратиться к нам за дополнительным бланком № 2.</w:t>
        </w:r>
      </w:ins>
    </w:p>
    <w:p w14:paraId="74AD4B06" w14:textId="5AEED11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14:paraId="372428D4" w14:textId="5690E22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анном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пункте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 Инструктаж закончен.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ыполнению заданий. </w:t>
      </w:r>
    </w:p>
    <w:p w14:paraId="013F2C67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 экзамена).</w:t>
      </w:r>
    </w:p>
    <w:p w14:paraId="6F9727A8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время).</w:t>
      </w:r>
    </w:p>
    <w:p w14:paraId="14D959BC" w14:textId="4C38121F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кончания выполнения экзаменационной работы. </w:t>
      </w:r>
    </w:p>
    <w:p w14:paraId="7154507E" w14:textId="379B035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частей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14:paraId="4AA0F1C0" w14:textId="630CA24A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 ответов.</w:t>
      </w:r>
    </w:p>
    <w:p w14:paraId="1B6735E2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14:paraId="618ADE7D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278654E0" w14:textId="4C6FA01E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 необходимо объявить:</w:t>
      </w:r>
    </w:p>
    <w:p w14:paraId="6772EBB1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 осталось 30 минут. </w:t>
      </w:r>
    </w:p>
    <w:p w14:paraId="3EC8C8BB" w14:textId="5A1D1D00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екста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14:paraId="37C98932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49A12625" w14:textId="3C515AB5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14:paraId="46413142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До окончания выполнения экзаменационной работы осталось 5 минут.</w:t>
      </w:r>
    </w:p>
    <w:p w14:paraId="4E0B8652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2B2CCD5C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(экзамена) объявить:</w:t>
      </w:r>
    </w:p>
    <w:p w14:paraId="70CF0687" w14:textId="2A8F265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 индивидуального комплекта. </w:t>
      </w:r>
    </w:p>
    <w:p w14:paraId="513A6D84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49884030" w14:textId="5EF7E67D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рганизованном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порядке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.</w:t>
      </w:r>
    </w:p>
    <w:p w14:paraId="0B13461C" w14:textId="5D463F3B" w:rsidR="0040277E" w:rsidRDefault="0040277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7D755D63" w14:textId="6BFDF4E8" w:rsidR="00DB6CE6" w:rsidRPr="001249DA" w:rsidRDefault="00DB6CE6">
      <w:pPr>
        <w:pStyle w:val="11"/>
        <w:pPrChange w:id="1464" w:author="Саламадина Дарья Олеговна" w:date="2016-10-14T13:13:00Z">
          <w:pPr>
            <w:suppressAutoHyphens/>
            <w:spacing w:after="0" w:line="240" w:lineRule="auto"/>
            <w:ind w:firstLine="709"/>
            <w:jc w:val="both"/>
          </w:pPr>
        </w:pPrChange>
      </w:pPr>
      <w:bookmarkStart w:id="1465" w:name="_Toc438199193"/>
      <w:bookmarkStart w:id="1466" w:name="_Toc464653552"/>
      <w:r w:rsidRPr="001249DA">
        <w:lastRenderedPageBreak/>
        <w:t xml:space="preserve">Приложение </w:t>
      </w:r>
      <w:del w:id="1467" w:author="Саламадина Дарья Олеговна" w:date="2016-10-19T15:15:00Z">
        <w:r w:rsidRPr="001249DA" w:rsidDel="003A6926">
          <w:delText>14</w:delText>
        </w:r>
      </w:del>
      <w:ins w:id="1468" w:author="Саламадина Дарья Олеговна" w:date="2016-10-19T15:15:00Z">
        <w:r w:rsidR="003A6926">
          <w:t>12</w:t>
        </w:r>
      </w:ins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подготовки перед началом выполнения экзаменационной работы 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40277E" w:rsidRPr="001249DA">
        <w:t>с</w:t>
      </w:r>
      <w:r w:rsidR="0040277E">
        <w:rPr>
          <w:noProof/>
        </w:rPr>
        <w:t> </w:t>
      </w:r>
      <w:r w:rsidR="0040277E" w:rsidRPr="001249DA">
        <w:t>в</w:t>
      </w:r>
      <w:r w:rsidRPr="001249DA">
        <w:t>ключенным разделом «Говорение»</w:t>
      </w:r>
      <w:bookmarkEnd w:id="1465"/>
      <w:bookmarkEnd w:id="1466"/>
    </w:p>
    <w:bookmarkStart w:id="1469" w:name="_Toc438199194"/>
    <w:p w14:paraId="1A8C882B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A9BBF29" wp14:editId="64015777">
                <wp:simplePos x="0" y="0"/>
                <wp:positionH relativeFrom="column">
                  <wp:posOffset>-29210</wp:posOffset>
                </wp:positionH>
                <wp:positionV relativeFrom="paragraph">
                  <wp:posOffset>82550</wp:posOffset>
                </wp:positionV>
                <wp:extent cx="6193155" cy="1209675"/>
                <wp:effectExtent l="0" t="0" r="17145" b="28575"/>
                <wp:wrapNone/>
                <wp:docPr id="15" name="Прямоугольник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9315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B9FD5" w14:textId="77777777" w:rsidR="002A65BC" w:rsidRPr="004A0BAF" w:rsidRDefault="002A65BC" w:rsidP="00DB6CE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Текст, который выделен жирным шрифтом, должен быть прочитан участникам ЕГЭ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>слово в слово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Комментарии, отмеченные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курсивом, не читаются участникам. Они даны в помощь организатору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.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Инструктаж и экзамен проводятся в спокойной и доброжелательной обстановке.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3" style="position:absolute;margin-left:-2.3pt;margin-top:6.5pt;width:487.65pt;height:95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">
                <o:lock v:ext="edit" aspectratio="t"/>
                <v:textbox>
                  <w:txbxContent>
                    <w:p w14:paraId="1FAB9FD5" w14:textId="77777777" w:rsidR="002A65BC" w:rsidRPr="004A0BAF" w:rsidRDefault="002A65BC" w:rsidP="00DB6CE6">
                      <w:pPr>
                        <w:jc w:val="both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Текст, который выделен жирным шрифтом, должен быть прочитан участникам ЕГЭ 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>слово в слово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. Это делается для стандартизации процедуры проведения ЕГЭ. </w:t>
                      </w:r>
                      <w:r w:rsidRPr="004A0BAF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Комментарии, отмеченные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4A0BAF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курсивом, не читаются участникам. Они даны в помощь организатору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.</w:t>
                      </w:r>
                      <w:r w:rsidRPr="004A0BA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Инструктаж и экзамен проводятся в спокойной и доброжелательной обстановке.</w:t>
                      </w:r>
                    </w:p>
                  </w:txbxContent>
                </v:textbox>
              </v:rect>
            </w:pict>
          </mc:Fallback>
        </mc:AlternateContent>
      </w:r>
      <w:bookmarkEnd w:id="1469"/>
    </w:p>
    <w:p w14:paraId="1C508E00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14:paraId="59644833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14:paraId="7732C130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14:paraId="712A478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14:paraId="7E06A788" w14:textId="109EA1EE" w:rsidR="00DB6CE6" w:rsidRPr="001249DA" w:rsidRDefault="004A0BAF" w:rsidP="004A0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856CB0" wp14:editId="73A76A76">
                <wp:simplePos x="0" y="0"/>
                <wp:positionH relativeFrom="column">
                  <wp:posOffset>142240</wp:posOffset>
                </wp:positionH>
                <wp:positionV relativeFrom="paragraph">
                  <wp:posOffset>1438275</wp:posOffset>
                </wp:positionV>
                <wp:extent cx="6103620" cy="2163445"/>
                <wp:effectExtent l="0" t="0" r="11430" b="27305"/>
                <wp:wrapSquare wrapText="bothSides"/>
                <wp:docPr id="14" name="Прямоугольни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03620" cy="21634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157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0"/>
                              <w:gridCol w:w="445"/>
                              <w:gridCol w:w="217"/>
                              <w:gridCol w:w="430"/>
                              <w:gridCol w:w="430"/>
                              <w:gridCol w:w="430"/>
                              <w:gridCol w:w="430"/>
                              <w:gridCol w:w="430"/>
                              <w:gridCol w:w="430"/>
                              <w:gridCol w:w="429"/>
                              <w:gridCol w:w="430"/>
                              <w:gridCol w:w="430"/>
                              <w:gridCol w:w="429"/>
                              <w:gridCol w:w="155"/>
                              <w:gridCol w:w="431"/>
                              <w:gridCol w:w="430"/>
                              <w:gridCol w:w="430"/>
                              <w:gridCol w:w="431"/>
                              <w:gridCol w:w="176"/>
                              <w:gridCol w:w="429"/>
                              <w:gridCol w:w="428"/>
                              <w:gridCol w:w="428"/>
                              <w:gridCol w:w="429"/>
                            </w:tblGrid>
                            <w:tr w:rsidR="002A65BC" w:rsidRPr="00401CBE" w14:paraId="038EE93E" w14:textId="77777777" w:rsidTr="00EB09D0">
                              <w:trPr>
                                <w:cantSplit/>
                                <w:trHeight w:val="245"/>
                              </w:trPr>
                              <w:tc>
                                <w:tcPr>
                                  <w:tcW w:w="862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51DAD80A" w14:textId="7AF6F8B2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ins w:id="1470" w:author="Саламадина Дарья Олеговна" w:date="2016-10-14T13:23:00Z">
                                    <w:r>
                                      <w:t xml:space="preserve">Код </w:t>
                                    </w:r>
                                    <w:proofErr w:type="gramStart"/>
                                    <w:r>
                                      <w:t>р</w:t>
                                    </w:r>
                                  </w:ins>
                                  <w:proofErr w:type="gramEnd"/>
                                  <w:del w:id="1471" w:author="Саламадина Дарья Олеговна" w:date="2016-10-14T13:23:00Z">
                                    <w:r w:rsidRPr="00401CBE" w:rsidDel="00037896">
                                      <w:delText>Р</w:delText>
                                    </w:r>
                                  </w:del>
                                  <w:r w:rsidRPr="00401CBE">
                                    <w:t>егион</w:t>
                                  </w:r>
                                  <w:ins w:id="1472" w:author="Саламадина Дарья Олеговна" w:date="2016-10-14T13:23:00Z">
                                    <w:r>
                                      <w:t>а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218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9ECA51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gridSpan w:val="6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0DC45CF2" w14:textId="77777777" w:rsidR="002A65BC" w:rsidRPr="00401CBE" w:rsidRDefault="002A65BC" w:rsidP="00EB09D0">
                                  <w:pPr>
                                    <w:jc w:val="center"/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Код образовательной организации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12E6962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3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6FAFCD8E" w14:textId="77777777" w:rsidR="002A65BC" w:rsidRDefault="002A65BC" w:rsidP="00EB09D0">
                                  <w:pPr>
                                    <w:jc w:val="center"/>
                                    <w:rPr>
                                      <w:ins w:id="1473" w:author="Саламадина Дарья Олеговна" w:date="2016-10-14T13:23:00Z"/>
                                    </w:rPr>
                                  </w:pPr>
                                  <w:r w:rsidRPr="00401CBE">
                                    <w:t>Класс</w:t>
                                  </w:r>
                                </w:p>
                                <w:p w14:paraId="2C8DBAA8" w14:textId="466DBB65" w:rsidR="002A65BC" w:rsidRPr="00401CBE" w:rsidRDefault="002A65BC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ins w:id="1474" w:author="Саламадина Дарья Олеговна" w:date="2016-10-14T13:23:00Z">
                                    <w:r>
                                      <w:t>Номер Буква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5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43E81A4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5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D005CC5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rPr>
                                      <w:szCs w:val="20"/>
                                    </w:rPr>
                                    <w:t>Код пункта проведения ЕГЭ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1F3FCDC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5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838512C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</w:tr>
                            <w:tr w:rsidR="002A65BC" w:rsidRPr="00401CBE" w14:paraId="5AE84C4F" w14:textId="77777777" w:rsidTr="00EB09D0">
                              <w:trPr>
                                <w:cantSplit/>
                                <w:trHeight w:val="317"/>
                              </w:trPr>
                              <w:tc>
                                <w:tcPr>
                                  <w:tcW w:w="0" w:type="auto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1C96A45A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2BC658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6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C64F9E8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D40E40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3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A338656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B59052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316E7607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5B2B505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3D76FC9" w14:textId="77777777" w:rsidR="002A65BC" w:rsidRPr="00401CBE" w:rsidRDefault="002A65BC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</w:tr>
                            <w:tr w:rsidR="002A65BC" w:rsidRPr="00401CBE" w14:paraId="4A53CFC1" w14:textId="77777777" w:rsidTr="00EB09D0">
                              <w:trPr>
                                <w:trHeight w:val="302"/>
                              </w:trPr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CC447D2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10403F4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0218781E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FC4CD85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C0D511E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5EDC8BC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E3AB028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C84E2E5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1014879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9464FA1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969AF1F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6703E15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B0A9559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01082D9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478A10F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2C7C1AC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45DBBD3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AFB6D6A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0AA1343B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55D822A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F577114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899F4B7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54DF242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A65BC" w:rsidRPr="00401CBE" w14:paraId="50246051" w14:textId="77777777" w:rsidTr="00EB09D0">
                              <w:trPr>
                                <w:trHeight w:val="130"/>
                              </w:trPr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0C55E9AC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6F214B2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010C6C2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EA5CF00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A031A9F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4214DFB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CB978B6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258D8DA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583EB0D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0DD32FA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0F9982E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2500430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2BD796F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9E8628D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319A325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994C03E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0AA009C1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8A2F4ED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E9AEA55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81CAE98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F62F6C0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2A11592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8C53238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A65BC" w:rsidRPr="00401CBE" w14:paraId="319F7426" w14:textId="77777777" w:rsidTr="00EB09D0">
                              <w:trPr>
                                <w:trHeight w:val="561"/>
                              </w:trPr>
                              <w:tc>
                                <w:tcPr>
                                  <w:tcW w:w="8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E8FD254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401CBE">
                                    <w:rPr>
                                      <w:sz w:val="18"/>
                                      <w:szCs w:val="20"/>
                                    </w:rPr>
                                    <w:t>Код предмета</w:t>
                                  </w:r>
                                </w:p>
                              </w:tc>
                              <w:tc>
                                <w:tcPr>
                                  <w:tcW w:w="2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849E43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0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0B8173B" w14:textId="77777777" w:rsidR="002A65BC" w:rsidRPr="00401CBE" w:rsidRDefault="002A65BC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rPr>
                                      <w:szCs w:val="20"/>
                                    </w:rPr>
                                    <w:t>Название предмета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5FF054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937B57" w14:textId="77777777" w:rsidR="002A65BC" w:rsidRPr="00401CBE" w:rsidRDefault="002A65BC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2CEF949F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E2558CC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9CC7D6C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34F4870E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23EDF071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A2DD60C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4B7970A3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0CE2F4CF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9D669A2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A65BC" w:rsidRPr="00401CBE" w14:paraId="6E0ED767" w14:textId="77777777" w:rsidTr="00EB09D0">
                              <w:trPr>
                                <w:trHeight w:val="317"/>
                              </w:trPr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4D3798DD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8F045ED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B787A9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FDC542E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296573A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C9D4947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910F05A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9E17214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8E24AC0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C5A6749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FFFFF" w:themeFill="background1"/>
                                </w:tcPr>
                                <w:p w14:paraId="63395CEB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AAE97E3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705A441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7AFB58" w14:textId="77777777" w:rsidR="002A65BC" w:rsidRPr="00401CBE" w:rsidRDefault="002A65BC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4F0965D7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3694C126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03C292B2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A825981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5B09576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262A369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D23E14A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486AE52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DDA62D8" w14:textId="77777777" w:rsidR="002A65BC" w:rsidRPr="00401CBE" w:rsidRDefault="002A65BC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6A69A7" w14:textId="77777777" w:rsidR="002A65BC" w:rsidRPr="00401CBE" w:rsidRDefault="002A65BC" w:rsidP="00DB6CE6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6F640069" w14:textId="77777777" w:rsidR="002A65BC" w:rsidRDefault="002A65BC" w:rsidP="00DB6CE6">
                            <w:pPr>
                              <w:jc w:val="both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6A70A6B1" w14:textId="77777777" w:rsidR="002A65BC" w:rsidRDefault="002A65BC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4" style="position:absolute;left:0;text-align:left;margin-left:11.2pt;margin-top:113.25pt;width:480.6pt;height:170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" fillcolor="silver">
                <o:lock v:ext="edit" aspectratio="t"/>
                <v:textbox>
                  <w:txbxContent>
                    <w:tbl>
                      <w:tblPr>
                        <w:tblW w:w="9157" w:type="dxa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0"/>
                        <w:gridCol w:w="445"/>
                        <w:gridCol w:w="217"/>
                        <w:gridCol w:w="430"/>
                        <w:gridCol w:w="430"/>
                        <w:gridCol w:w="430"/>
                        <w:gridCol w:w="430"/>
                        <w:gridCol w:w="430"/>
                        <w:gridCol w:w="430"/>
                        <w:gridCol w:w="429"/>
                        <w:gridCol w:w="430"/>
                        <w:gridCol w:w="430"/>
                        <w:gridCol w:w="429"/>
                        <w:gridCol w:w="155"/>
                        <w:gridCol w:w="431"/>
                        <w:gridCol w:w="430"/>
                        <w:gridCol w:w="430"/>
                        <w:gridCol w:w="431"/>
                        <w:gridCol w:w="176"/>
                        <w:gridCol w:w="429"/>
                        <w:gridCol w:w="428"/>
                        <w:gridCol w:w="428"/>
                        <w:gridCol w:w="429"/>
                      </w:tblGrid>
                      <w:tr w:rsidR="002A65BC" w:rsidRPr="00401CBE" w14:paraId="038EE93E" w14:textId="77777777" w:rsidTr="00EB09D0">
                        <w:trPr>
                          <w:cantSplit/>
                          <w:trHeight w:val="245"/>
                        </w:trPr>
                        <w:tc>
                          <w:tcPr>
                            <w:tcW w:w="862" w:type="dxa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51DAD80A" w14:textId="7AF6F8B2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ins w:id="1475" w:author="Саламадина Дарья Олеговна" w:date="2016-10-14T13:23:00Z">
                              <w:r>
                                <w:t xml:space="preserve">Код </w:t>
                              </w:r>
                              <w:proofErr w:type="gramStart"/>
                              <w:r>
                                <w:t>р</w:t>
                              </w:r>
                            </w:ins>
                            <w:proofErr w:type="gramEnd"/>
                            <w:del w:id="1476" w:author="Саламадина Дарья Олеговна" w:date="2016-10-14T13:23:00Z">
                              <w:r w:rsidRPr="00401CBE" w:rsidDel="00037896">
                                <w:delText>Р</w:delText>
                              </w:r>
                            </w:del>
                            <w:r w:rsidRPr="00401CBE">
                              <w:t>егион</w:t>
                            </w:r>
                            <w:ins w:id="1477" w:author="Саламадина Дарья Олеговна" w:date="2016-10-14T13:23:00Z">
                              <w:r>
                                <w:t>а</w:t>
                              </w:r>
                            </w:ins>
                          </w:p>
                        </w:tc>
                        <w:tc>
                          <w:tcPr>
                            <w:tcW w:w="218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9ECA51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gridSpan w:val="6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0DC45CF2" w14:textId="77777777" w:rsidR="002A65BC" w:rsidRPr="00401CBE" w:rsidRDefault="002A65BC" w:rsidP="00EB09D0">
                            <w:pPr>
                              <w:jc w:val="center"/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Код образовательной организации</w:t>
                            </w:r>
                          </w:p>
                        </w:tc>
                        <w:tc>
                          <w:tcPr>
                            <w:tcW w:w="431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12E6962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93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6FAFCD8E" w14:textId="77777777" w:rsidR="002A65BC" w:rsidRDefault="002A65BC" w:rsidP="00EB09D0">
                            <w:pPr>
                              <w:jc w:val="center"/>
                              <w:rPr>
                                <w:ins w:id="1478" w:author="Саламадина Дарья Олеговна" w:date="2016-10-14T13:23:00Z"/>
                              </w:rPr>
                            </w:pPr>
                            <w:r w:rsidRPr="00401CBE">
                              <w:t>Класс</w:t>
                            </w:r>
                          </w:p>
                          <w:p w14:paraId="2C8DBAA8" w14:textId="466DBB65" w:rsidR="002A65BC" w:rsidRPr="00401CBE" w:rsidRDefault="002A65BC" w:rsidP="00EB09D0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ins w:id="1479" w:author="Саламадина Дарья Олеговна" w:date="2016-10-14T13:23:00Z">
                              <w:r>
                                <w:t>Номер Буква</w:t>
                              </w:r>
                            </w:ins>
                          </w:p>
                        </w:tc>
                        <w:tc>
                          <w:tcPr>
                            <w:tcW w:w="156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43E81A4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25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D005CC5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rPr>
                                <w:szCs w:val="20"/>
                              </w:rPr>
                              <w:t>Код пункта проведения ЕГЭ</w:t>
                            </w:r>
                          </w:p>
                        </w:tc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1F3FCDC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25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838512C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</w:p>
                        </w:tc>
                      </w:tr>
                      <w:tr w:rsidR="002A65BC" w:rsidRPr="00401CBE" w14:paraId="5AE84C4F" w14:textId="77777777" w:rsidTr="00EB09D0">
                        <w:trPr>
                          <w:cantSplit/>
                          <w:trHeight w:val="317"/>
                        </w:trPr>
                        <w:tc>
                          <w:tcPr>
                            <w:tcW w:w="0" w:type="auto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1C96A45A" w14:textId="77777777" w:rsidR="002A65BC" w:rsidRPr="00401CBE" w:rsidRDefault="002A65BC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218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2BC658" w14:textId="77777777" w:rsidR="002A65BC" w:rsidRPr="00401CBE" w:rsidRDefault="002A65B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6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C64F9E8" w14:textId="77777777" w:rsidR="002A65BC" w:rsidRPr="00401CBE" w:rsidRDefault="002A65B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D40E40" w14:textId="77777777" w:rsidR="002A65BC" w:rsidRPr="00401CBE" w:rsidRDefault="002A65B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3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A338656" w14:textId="77777777" w:rsidR="002A65BC" w:rsidRPr="00401CBE" w:rsidRDefault="002A65BC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B59052" w14:textId="77777777" w:rsidR="002A65BC" w:rsidRPr="00401CBE" w:rsidRDefault="002A65B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316E7607" w14:textId="77777777" w:rsidR="002A65BC" w:rsidRPr="00401CBE" w:rsidRDefault="002A65BC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5B2B505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3D76FC9" w14:textId="77777777" w:rsidR="002A65BC" w:rsidRPr="00401CBE" w:rsidRDefault="002A65BC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</w:tr>
                      <w:tr w:rsidR="002A65BC" w:rsidRPr="00401CBE" w14:paraId="4A53CFC1" w14:textId="77777777" w:rsidTr="00EB09D0">
                        <w:trPr>
                          <w:trHeight w:val="302"/>
                        </w:trPr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1CC447D2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10403F4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 </w:t>
                            </w:r>
                          </w:p>
                        </w:tc>
                        <w:tc>
                          <w:tcPr>
                            <w:tcW w:w="2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0218781E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FC4CD85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C0D511E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5EDC8BC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E3AB028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C84E2E5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1014879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9464FA1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969AF1F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6703E15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B0A9559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01082D9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478A10F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2C7C1AC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45DBBD3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AFB6D6A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0AA1343B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55D822A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F577114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899F4B7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2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54DF242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A65BC" w:rsidRPr="00401CBE" w14:paraId="50246051" w14:textId="77777777" w:rsidTr="00EB09D0">
                        <w:trPr>
                          <w:trHeight w:val="130"/>
                        </w:trPr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0C55E9AC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6F214B2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010C6C2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EA5CF00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A031A9F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4214DFB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CB978B6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258D8DA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583EB0D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0DD32FA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0F9982E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2500430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2BD796F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9E8628D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319A325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994C03E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0AA009C1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8A2F4ED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E9AEA55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81CAE98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F62F6C0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2A11592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8C53238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A65BC" w:rsidRPr="00401CBE" w14:paraId="319F7426" w14:textId="77777777" w:rsidTr="00EB09D0">
                        <w:trPr>
                          <w:trHeight w:val="561"/>
                        </w:trPr>
                        <w:tc>
                          <w:tcPr>
                            <w:tcW w:w="862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E8FD254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401CBE">
                              <w:rPr>
                                <w:sz w:val="18"/>
                                <w:szCs w:val="20"/>
                              </w:rPr>
                              <w:t>Код предмета</w:t>
                            </w:r>
                          </w:p>
                        </w:tc>
                        <w:tc>
                          <w:tcPr>
                            <w:tcW w:w="2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849E43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880" w:type="dxa"/>
                            <w:gridSpan w:val="9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0B8173B" w14:textId="77777777" w:rsidR="002A65BC" w:rsidRPr="00401CBE" w:rsidRDefault="002A65BC" w:rsidP="00EB09D0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rPr>
                                <w:szCs w:val="20"/>
                              </w:rPr>
                              <w:t>Название предмета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5FF054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937B57" w14:textId="77777777" w:rsidR="002A65BC" w:rsidRPr="00401CBE" w:rsidRDefault="002A65BC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2CEF949F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E2558CC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9CC7D6C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34F4870E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23EDF071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A2DD60C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4B7970A3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0CE2F4CF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9D669A2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A65BC" w:rsidRPr="00401CBE" w14:paraId="6E0ED767" w14:textId="77777777" w:rsidTr="00EB09D0">
                        <w:trPr>
                          <w:trHeight w:val="317"/>
                        </w:trPr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4D3798DD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8F045ED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B787A9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FDC542E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296573A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0C9D4947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0910F05A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9E17214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08E24AC0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C5A6749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FFFFF" w:themeFill="background1"/>
                          </w:tcPr>
                          <w:p w14:paraId="63395CEB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AAE97E3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705A441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7AFB58" w14:textId="77777777" w:rsidR="002A65BC" w:rsidRPr="00401CBE" w:rsidRDefault="002A65BC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4F0965D7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3694C126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03C292B2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A825981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5B09576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262A369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D23E14A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486AE52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DDA62D8" w14:textId="77777777" w:rsidR="002A65BC" w:rsidRPr="00401CBE" w:rsidRDefault="002A65BC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A6A69A7" w14:textId="77777777" w:rsidR="002A65BC" w:rsidRPr="00401CBE" w:rsidRDefault="002A65BC" w:rsidP="00DB6CE6">
                      <w:pPr>
                        <w:jc w:val="both"/>
                        <w:rPr>
                          <w:i/>
                        </w:rPr>
                      </w:pPr>
                    </w:p>
                    <w:p w14:paraId="6F640069" w14:textId="77777777" w:rsidR="002A65BC" w:rsidRDefault="002A65BC" w:rsidP="00DB6CE6">
                      <w:pPr>
                        <w:jc w:val="both"/>
                        <w:rPr>
                          <w:i/>
                          <w:lang w:val="en-US"/>
                        </w:rPr>
                      </w:pPr>
                    </w:p>
                    <w:p w14:paraId="6A70A6B1" w14:textId="77777777" w:rsidR="002A65BC" w:rsidRDefault="002A65BC" w:rsidP="00DB6CE6"/>
                  </w:txbxContent>
                </v:textbox>
                <w10:wrap type="square"/>
              </v:rect>
            </w:pict>
          </mc:Fallback>
        </mc:AlternateConten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го название, дату проведения ЕГЭ. 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окумента, удостоверяющего личность. Код региона, предмета, ППЭ следует пи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сать,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</w:p>
    <w:p w14:paraId="6056141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14:paraId="614E017C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8AC187D" wp14:editId="7D347BB4">
                <wp:simplePos x="0" y="0"/>
                <wp:positionH relativeFrom="column">
                  <wp:posOffset>361315</wp:posOffset>
                </wp:positionH>
                <wp:positionV relativeFrom="paragraph">
                  <wp:posOffset>38100</wp:posOffset>
                </wp:positionV>
                <wp:extent cx="2286000" cy="695325"/>
                <wp:effectExtent l="0" t="0" r="19050" b="28575"/>
                <wp:wrapTight wrapText="bothSides">
                  <wp:wrapPolygon edited="0">
                    <wp:start x="0" y="0"/>
                    <wp:lineTo x="0" y="21896"/>
                    <wp:lineTo x="21600" y="21896"/>
                    <wp:lineTo x="21600" y="0"/>
                    <wp:lineTo x="0" y="0"/>
                  </wp:wrapPolygon>
                </wp:wrapTight>
                <wp:docPr id="13" name="Прямоугольни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0" cy="6953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87"/>
                              <w:gridCol w:w="388"/>
                              <w:gridCol w:w="387"/>
                              <w:gridCol w:w="387"/>
                              <w:gridCol w:w="387"/>
                              <w:gridCol w:w="388"/>
                              <w:gridCol w:w="387"/>
                              <w:gridCol w:w="390"/>
                            </w:tblGrid>
                            <w:tr w:rsidR="002A65BC" w14:paraId="0A47BAAC" w14:textId="77777777">
                              <w:trPr>
                                <w:cantSplit/>
                                <w:trHeight w:val="356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555917" w14:textId="77777777" w:rsidR="002A65BC" w:rsidRDefault="002A65BC">
                                  <w:pPr>
                                    <w:jc w:val="center"/>
                                  </w:pPr>
                                  <w:r>
                                    <w:t>Дата проведения ЕГЭ</w:t>
                                  </w:r>
                                </w:p>
                              </w:tc>
                            </w:tr>
                            <w:tr w:rsidR="002A65BC" w14:paraId="12DA4ECB" w14:textId="77777777" w:rsidTr="00EB09D0">
                              <w:trPr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7CD120DD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FFFFFF" w:themeFill="background1"/>
                                </w:tcPr>
                                <w:p w14:paraId="7DE6A9F4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12F698" w14:textId="77777777" w:rsidR="002A65BC" w:rsidRDefault="002A65B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138AEFED" w14:textId="77777777" w:rsidR="002A65BC" w:rsidRDefault="002A65BC"/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54230E3E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E654BC" w14:textId="77777777" w:rsidR="002A65BC" w:rsidRDefault="002A65B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224DA5F0" w14:textId="7ABAE070" w:rsidR="002A65BC" w:rsidRDefault="002A65BC">
                                  <w:pPr>
                                    <w:jc w:val="center"/>
                                  </w:pPr>
                                  <w:ins w:id="1480" w:author="Саламадина Дарья Олеговна" w:date="2016-10-14T13:23:00Z">
                                    <w:r>
                                      <w:t>1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390" w:type="dxa"/>
                                  <w:shd w:val="clear" w:color="auto" w:fill="FFFFFF" w:themeFill="background1"/>
                                </w:tcPr>
                                <w:p w14:paraId="17E3A269" w14:textId="6E412537" w:rsidR="002A65BC" w:rsidRDefault="002A65BC">
                                  <w:pPr>
                                    <w:jc w:val="center"/>
                                  </w:pPr>
                                  <w:ins w:id="1481" w:author="Саламадина Дарья Олеговна" w:date="2016-10-14T13:23:00Z">
                                    <w:r>
                                      <w:t>7</w:t>
                                    </w:r>
                                  </w:ins>
                                </w:p>
                              </w:tc>
                            </w:tr>
                            <w:tr w:rsidR="002A65BC" w14:paraId="0D2E482C" w14:textId="77777777">
                              <w:trPr>
                                <w:cantSplit/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0D8182" w14:textId="77777777" w:rsidR="002A65BC" w:rsidRDefault="002A65B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439381B2" w14:textId="77777777" w:rsidR="002A65BC" w:rsidRDefault="002A65BC" w:rsidP="00DB6CE6"/>
                          <w:p w14:paraId="0CE36EF8" w14:textId="77777777" w:rsidR="002A65BC" w:rsidRDefault="002A65BC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5" style="position:absolute;left:0;text-align:left;margin-left:28.45pt;margin-top:3pt;width:180pt;height:54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" fillcolor="silver">
                <o:lock v:ext="edit" aspectratio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87"/>
                        <w:gridCol w:w="388"/>
                        <w:gridCol w:w="387"/>
                        <w:gridCol w:w="387"/>
                        <w:gridCol w:w="387"/>
                        <w:gridCol w:w="388"/>
                        <w:gridCol w:w="387"/>
                        <w:gridCol w:w="390"/>
                      </w:tblGrid>
                      <w:tr w:rsidR="002A65BC" w14:paraId="0A47BAAC" w14:textId="77777777">
                        <w:trPr>
                          <w:cantSplit/>
                          <w:trHeight w:val="356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555917" w14:textId="77777777" w:rsidR="002A65BC" w:rsidRDefault="002A65BC">
                            <w:pPr>
                              <w:jc w:val="center"/>
                            </w:pPr>
                            <w:r>
                              <w:t>Дата проведения ЕГЭ</w:t>
                            </w:r>
                          </w:p>
                        </w:tc>
                      </w:tr>
                      <w:tr w:rsidR="002A65BC" w14:paraId="12DA4ECB" w14:textId="77777777" w:rsidTr="00EB09D0">
                        <w:trPr>
                          <w:trHeight w:val="162"/>
                          <w:jc w:val="center"/>
                        </w:trPr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7CD120DD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shd w:val="clear" w:color="auto" w:fill="FFFFFF" w:themeFill="background1"/>
                          </w:tcPr>
                          <w:p w14:paraId="7DE6A9F4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12F698" w14:textId="77777777" w:rsidR="002A65BC" w:rsidRDefault="002A65B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138AEFED" w14:textId="77777777" w:rsidR="002A65BC" w:rsidRDefault="002A65BC"/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54230E3E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E654BC" w14:textId="77777777" w:rsidR="002A65BC" w:rsidRDefault="002A65B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224DA5F0" w14:textId="7ABAE070" w:rsidR="002A65BC" w:rsidRDefault="002A65BC">
                            <w:pPr>
                              <w:jc w:val="center"/>
                            </w:pPr>
                            <w:ins w:id="1482" w:author="Саламадина Дарья Олеговна" w:date="2016-10-14T13:23:00Z">
                              <w:r>
                                <w:t>1</w:t>
                              </w:r>
                            </w:ins>
                          </w:p>
                        </w:tc>
                        <w:tc>
                          <w:tcPr>
                            <w:tcW w:w="390" w:type="dxa"/>
                            <w:shd w:val="clear" w:color="auto" w:fill="FFFFFF" w:themeFill="background1"/>
                          </w:tcPr>
                          <w:p w14:paraId="17E3A269" w14:textId="6E412537" w:rsidR="002A65BC" w:rsidRDefault="002A65BC">
                            <w:pPr>
                              <w:jc w:val="center"/>
                            </w:pPr>
                            <w:ins w:id="1483" w:author="Саламадина Дарья Олеговна" w:date="2016-10-14T13:23:00Z">
                              <w:r>
                                <w:t>7</w:t>
                              </w:r>
                            </w:ins>
                          </w:p>
                        </w:tc>
                      </w:tr>
                      <w:tr w:rsidR="002A65BC" w14:paraId="0D2E482C" w14:textId="77777777">
                        <w:trPr>
                          <w:cantSplit/>
                          <w:trHeight w:val="162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0D8182" w14:textId="77777777" w:rsidR="002A65BC" w:rsidRDefault="002A65BC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439381B2" w14:textId="77777777" w:rsidR="002A65BC" w:rsidRDefault="002A65BC" w:rsidP="00DB6CE6"/>
                    <w:p w14:paraId="0CE36EF8" w14:textId="77777777" w:rsidR="002A65BC" w:rsidRDefault="002A65BC" w:rsidP="00DB6CE6"/>
                  </w:txbxContent>
                </v:textbox>
                <w10:wrap type="tight"/>
              </v:rect>
            </w:pict>
          </mc:Fallback>
        </mc:AlternateContent>
      </w:r>
    </w:p>
    <w:p w14:paraId="089BDC4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14:paraId="5E5F18D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14:paraId="0147CF2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14:paraId="3AE32B71" w14:textId="32A2B45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14:paraId="380655D6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черная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или капиллярная ручка;</w:t>
      </w:r>
    </w:p>
    <w:p w14:paraId="6617B221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14:paraId="36198F74" w14:textId="316CFD38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14:paraId="4B186B38" w14:textId="77777777" w:rsidR="00B51C61" w:rsidRDefault="00DB6CE6" w:rsidP="00DB6CE6">
      <w:pPr>
        <w:spacing w:after="0" w:line="240" w:lineRule="auto"/>
        <w:ind w:firstLine="709"/>
        <w:contextualSpacing/>
        <w:jc w:val="both"/>
        <w:rPr>
          <w:ins w:id="1484" w:author="Саламадина Дарья Олеговна" w:date="2016-11-01T13:17:00Z"/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</w:t>
      </w:r>
      <w:ins w:id="1485" w:author="Саламадина Дарья Олеговна" w:date="2016-11-01T13:17:00Z">
        <w:r w:rsidR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;</w:t>
        </w:r>
      </w:ins>
    </w:p>
    <w:p w14:paraId="5463C28C" w14:textId="77777777" w:rsidR="00B51C61" w:rsidRPr="00D41A4C" w:rsidRDefault="00B51C61" w:rsidP="00B51C61">
      <w:pPr>
        <w:spacing w:after="0" w:line="240" w:lineRule="auto"/>
        <w:ind w:firstLine="709"/>
        <w:jc w:val="both"/>
        <w:rPr>
          <w:ins w:id="1486" w:author="Саламадина Дарья Олеговна" w:date="2016-11-01T13:17:00Z"/>
          <w:rFonts w:ascii="Times New Roman" w:eastAsia="Calibri" w:hAnsi="Times New Roman" w:cs="Times New Roman"/>
          <w:i/>
          <w:sz w:val="26"/>
          <w:szCs w:val="26"/>
          <w:lang w:eastAsia="ru-RU"/>
        </w:rPr>
      </w:pPr>
      <w:ins w:id="1487" w:author="Саламадина Дарья Олеговна" w:date="2016-11-01T13:17:00Z">
        <w:r w:rsidRPr="00D41A4C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на языке сдаваемого экзамена участников;</w:t>
        </w:r>
      </w:ins>
    </w:p>
    <w:p w14:paraId="122B56B8" w14:textId="77777777" w:rsidR="00B51C61" w:rsidRPr="00D41A4C" w:rsidRDefault="00B51C61" w:rsidP="00B51C61">
      <w:pPr>
        <w:spacing w:after="0" w:line="240" w:lineRule="auto"/>
        <w:ind w:firstLine="709"/>
        <w:jc w:val="both"/>
        <w:rPr>
          <w:ins w:id="1488" w:author="Саламадина Дарья Олеговна" w:date="2016-11-01T13:17:00Z"/>
          <w:rFonts w:ascii="Times New Roman" w:eastAsia="Calibri" w:hAnsi="Times New Roman" w:cs="Times New Roman"/>
          <w:i/>
          <w:sz w:val="26"/>
          <w:szCs w:val="26"/>
          <w:lang w:eastAsia="ru-RU"/>
        </w:rPr>
      </w:pPr>
      <w:ins w:id="1489" w:author="Саламадина Дарья Олеговна" w:date="2016-11-01T13:17:00Z">
        <w:r w:rsidRPr="00D41A4C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lastRenderedPageBreak/>
          <w:t>материалы, которые могут использовать участники ЕГЭ в период ожидания своей очереди:</w:t>
        </w:r>
      </w:ins>
    </w:p>
    <w:p w14:paraId="23AA8CDD" w14:textId="77777777" w:rsidR="00B51C61" w:rsidRPr="00D41A4C" w:rsidRDefault="00B51C61" w:rsidP="00B51C61">
      <w:pPr>
        <w:spacing w:after="0" w:line="240" w:lineRule="auto"/>
        <w:ind w:firstLine="709"/>
        <w:jc w:val="both"/>
        <w:rPr>
          <w:ins w:id="1490" w:author="Саламадина Дарья Олеговна" w:date="2016-11-01T13:17:00Z"/>
          <w:rFonts w:ascii="Times New Roman" w:eastAsia="Calibri" w:hAnsi="Times New Roman" w:cs="Times New Roman"/>
          <w:i/>
          <w:sz w:val="26"/>
          <w:szCs w:val="26"/>
          <w:lang w:eastAsia="ru-RU"/>
        </w:rPr>
      </w:pPr>
      <w:ins w:id="1491" w:author="Саламадина Дарья Олеговна" w:date="2016-11-01T13:17:00Z">
        <w:r w:rsidRPr="00D41A4C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научно-популярные журналы,</w:t>
        </w:r>
      </w:ins>
    </w:p>
    <w:p w14:paraId="60EAC0B7" w14:textId="77777777" w:rsidR="00B51C61" w:rsidRPr="00D41A4C" w:rsidRDefault="00B51C61" w:rsidP="00B51C61">
      <w:pPr>
        <w:spacing w:after="0" w:line="240" w:lineRule="auto"/>
        <w:ind w:firstLine="709"/>
        <w:jc w:val="both"/>
        <w:rPr>
          <w:ins w:id="1492" w:author="Саламадина Дарья Олеговна" w:date="2016-11-01T13:17:00Z"/>
          <w:rFonts w:ascii="Times New Roman" w:eastAsia="Calibri" w:hAnsi="Times New Roman" w:cs="Times New Roman"/>
          <w:i/>
          <w:sz w:val="26"/>
          <w:szCs w:val="26"/>
          <w:lang w:eastAsia="ru-RU"/>
        </w:rPr>
      </w:pPr>
      <w:ins w:id="1493" w:author="Саламадина Дарья Олеговна" w:date="2016-11-01T13:17:00Z">
        <w:r w:rsidRPr="00D41A4C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любые книги,</w:t>
        </w:r>
      </w:ins>
    </w:p>
    <w:p w14:paraId="28F022CB" w14:textId="77777777" w:rsidR="00B51C61" w:rsidRPr="00D41A4C" w:rsidRDefault="00B51C61" w:rsidP="00B51C61">
      <w:pPr>
        <w:spacing w:after="0" w:line="240" w:lineRule="auto"/>
        <w:ind w:firstLine="709"/>
        <w:jc w:val="both"/>
        <w:rPr>
          <w:ins w:id="1494" w:author="Саламадина Дарья Олеговна" w:date="2016-11-01T13:17:00Z"/>
          <w:rFonts w:ascii="Times New Roman" w:eastAsia="Calibri" w:hAnsi="Times New Roman" w:cs="Times New Roman"/>
          <w:i/>
          <w:sz w:val="26"/>
          <w:szCs w:val="26"/>
          <w:lang w:eastAsia="ru-RU"/>
        </w:rPr>
      </w:pPr>
      <w:ins w:id="1495" w:author="Саламадина Дарья Олеговна" w:date="2016-11-01T13:17:00Z">
        <w:r w:rsidRPr="00D41A4C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журналы,</w:t>
        </w:r>
      </w:ins>
    </w:p>
    <w:p w14:paraId="1F739852" w14:textId="77777777" w:rsidR="00B51C61" w:rsidRPr="00D41A4C" w:rsidRDefault="00B51C61" w:rsidP="00B51C61">
      <w:pPr>
        <w:spacing w:after="0" w:line="240" w:lineRule="auto"/>
        <w:ind w:firstLine="709"/>
        <w:jc w:val="both"/>
        <w:rPr>
          <w:ins w:id="1496" w:author="Саламадина Дарья Олеговна" w:date="2016-11-01T13:17:00Z"/>
          <w:rFonts w:ascii="Times New Roman" w:eastAsia="Calibri" w:hAnsi="Times New Roman" w:cs="Times New Roman"/>
          <w:i/>
          <w:sz w:val="26"/>
          <w:szCs w:val="26"/>
          <w:lang w:eastAsia="ru-RU"/>
        </w:rPr>
      </w:pPr>
      <w:ins w:id="1497" w:author="Саламадина Дарья Олеговна" w:date="2016-11-01T13:17:00Z">
        <w:r w:rsidRPr="00D41A4C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газеты и т.п.</w:t>
        </w:r>
      </w:ins>
    </w:p>
    <w:p w14:paraId="30A73BB6" w14:textId="77777777" w:rsidR="00B51C61" w:rsidRPr="00D41A4C" w:rsidRDefault="00B51C61" w:rsidP="00B51C61">
      <w:pPr>
        <w:spacing w:after="0" w:line="240" w:lineRule="auto"/>
        <w:ind w:firstLine="709"/>
        <w:jc w:val="both"/>
        <w:rPr>
          <w:ins w:id="1498" w:author="Саламадина Дарья Олеговна" w:date="2016-11-01T13:17:00Z"/>
          <w:rFonts w:ascii="Times New Roman" w:eastAsia="Calibri" w:hAnsi="Times New Roman" w:cs="Times New Roman"/>
          <w:i/>
          <w:sz w:val="26"/>
          <w:szCs w:val="26"/>
          <w:lang w:eastAsia="ru-RU"/>
        </w:rPr>
      </w:pPr>
      <w:ins w:id="1499" w:author="Саламадина Дарья Олеговна" w:date="2016-11-01T13:17:00Z">
        <w:r w:rsidRPr="00D41A4C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Материалы должны быть на языке проводимого экзамена.</w:t>
        </w:r>
      </w:ins>
    </w:p>
    <w:p w14:paraId="1AAA7841" w14:textId="77777777" w:rsidR="00B51C61" w:rsidRPr="00D41A4C" w:rsidRDefault="00B51C61" w:rsidP="00B51C61">
      <w:pPr>
        <w:spacing w:after="0" w:line="240" w:lineRule="auto"/>
        <w:ind w:firstLine="709"/>
        <w:jc w:val="both"/>
        <w:rPr>
          <w:ins w:id="1500" w:author="Саламадина Дарья Олеговна" w:date="2016-11-01T13:17:00Z"/>
          <w:rFonts w:ascii="Times New Roman" w:eastAsia="Calibri" w:hAnsi="Times New Roman" w:cs="Times New Roman"/>
          <w:i/>
          <w:sz w:val="26"/>
          <w:szCs w:val="26"/>
          <w:lang w:eastAsia="ru-RU"/>
        </w:rPr>
      </w:pPr>
      <w:ins w:id="1501" w:author="Саламадина Дарья Олеговна" w:date="2016-11-01T13:17:00Z">
        <w:r w:rsidRPr="00D41A4C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Материалы должны быть взяты из школьной библиотеки.</w:t>
        </w:r>
      </w:ins>
    </w:p>
    <w:p w14:paraId="0DA12B76" w14:textId="03CD80F3" w:rsidR="00DB6CE6" w:rsidRPr="001249DA" w:rsidRDefault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pPrChange w:id="1502" w:author="Саламадина Дарья Олеговна" w:date="2016-11-01T13:17:00Z">
          <w:pPr>
            <w:spacing w:after="0" w:line="240" w:lineRule="auto"/>
            <w:ind w:firstLine="709"/>
            <w:contextualSpacing/>
            <w:jc w:val="both"/>
          </w:pPr>
        </w:pPrChange>
      </w:pPr>
      <w:ins w:id="1503" w:author="Саламадина Дарья Олеговна" w:date="2016-11-01T13:17:00Z">
        <w:r w:rsidRPr="00D41A4C">
          <w:rPr>
            <w:rFonts w:ascii="Times New Roman" w:eastAsia="Calibri" w:hAnsi="Times New Roman" w:cs="Times New Roman"/>
            <w:i/>
            <w:sz w:val="26"/>
            <w:szCs w:val="26"/>
            <w:lang w:eastAsia="ru-RU"/>
          </w:rPr>
          <w:t>Приносить участниками собственные материалы категорически запрещается</w:t>
        </w:r>
      </w:ins>
      <w:del w:id="1504" w:author="Саламадина Дарья Олеговна" w:date="2016-11-01T13:17:00Z">
        <w:r w:rsidR="00DB6CE6" w:rsidRPr="001249DA" w:rsidDel="00B51C61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delText>.</w:delText>
        </w:r>
      </w:del>
      <w:ins w:id="1505" w:author="Саламадина Дарья Олеговна" w:date="2016-11-01T13:17:00Z">
        <w:r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.</w:t>
        </w:r>
      </w:ins>
    </w:p>
    <w:p w14:paraId="7B0D0AEE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E694E16" w14:textId="77777777" w:rsidR="00DB6CE6" w:rsidRPr="001249DA" w:rsidRDefault="00DB6CE6" w:rsidP="00DB6CE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5"/>
        <w:gridCol w:w="2374"/>
      </w:tblGrid>
      <w:tr w:rsidR="00DB6CE6" w:rsidRPr="001249DA" w14:paraId="2B896C59" w14:textId="77777777" w:rsidTr="00EB09D0">
        <w:tc>
          <w:tcPr>
            <w:tcW w:w="2518" w:type="dxa"/>
          </w:tcPr>
          <w:p w14:paraId="68E5851F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1843" w:type="dxa"/>
          </w:tcPr>
          <w:p w14:paraId="4830DC0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  <w:tc>
          <w:tcPr>
            <w:tcW w:w="2835" w:type="dxa"/>
          </w:tcPr>
          <w:p w14:paraId="1575528F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2374" w:type="dxa"/>
          </w:tcPr>
          <w:p w14:paraId="50ECE7E7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</w:tr>
      <w:tr w:rsidR="00DB6CE6" w:rsidRPr="001249DA" w14:paraId="25104EA2" w14:textId="77777777" w:rsidTr="00EB09D0">
        <w:tc>
          <w:tcPr>
            <w:tcW w:w="2518" w:type="dxa"/>
          </w:tcPr>
          <w:p w14:paraId="520E6D9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1843" w:type="dxa"/>
          </w:tcPr>
          <w:p w14:paraId="0E8F4334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835" w:type="dxa"/>
          </w:tcPr>
          <w:p w14:paraId="2911D35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14:paraId="2BE5AC50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14:paraId="0B977332" w14:textId="77777777" w:rsidTr="00EB09D0">
        <w:tc>
          <w:tcPr>
            <w:tcW w:w="2518" w:type="dxa"/>
          </w:tcPr>
          <w:p w14:paraId="7DA560F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1843" w:type="dxa"/>
          </w:tcPr>
          <w:p w14:paraId="4C859B7A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2835" w:type="dxa"/>
          </w:tcPr>
          <w:p w14:paraId="3CAA768E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14:paraId="7292FA4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</w:tbl>
    <w:p w14:paraId="4C2B081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29E1A29C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Продолжительность выполнения экзаменационной работы</w:t>
      </w:r>
    </w:p>
    <w:p w14:paraId="50280F1E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DB6CE6" w:rsidRPr="001249DA" w14:paraId="6DF13014" w14:textId="77777777" w:rsidTr="00EB09D0">
        <w:tc>
          <w:tcPr>
            <w:tcW w:w="3190" w:type="dxa"/>
            <w:shd w:val="clear" w:color="auto" w:fill="auto"/>
          </w:tcPr>
          <w:p w14:paraId="2BD8C093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14:paraId="3560969A" w14:textId="6D38C025"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 лицами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нвалидами</w:t>
            </w:r>
          </w:p>
        </w:tc>
        <w:tc>
          <w:tcPr>
            <w:tcW w:w="3509" w:type="dxa"/>
            <w:shd w:val="clear" w:color="auto" w:fill="auto"/>
          </w:tcPr>
          <w:p w14:paraId="557E6B8F" w14:textId="77777777"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</w:tr>
      <w:tr w:rsidR="00DB6CE6" w:rsidRPr="001249DA" w14:paraId="2985654D" w14:textId="77777777" w:rsidTr="00EB09D0">
        <w:tc>
          <w:tcPr>
            <w:tcW w:w="3190" w:type="dxa"/>
            <w:shd w:val="clear" w:color="auto" w:fill="auto"/>
          </w:tcPr>
          <w:p w14:paraId="58CE550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14:paraId="7EA06E1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45 минут</w:t>
            </w:r>
          </w:p>
        </w:tc>
        <w:tc>
          <w:tcPr>
            <w:tcW w:w="3509" w:type="dxa"/>
            <w:shd w:val="clear" w:color="auto" w:fill="auto"/>
          </w:tcPr>
          <w:p w14:paraId="6BAB666D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Ингостранные языки (раздел «Говорение»)</w:t>
            </w:r>
          </w:p>
        </w:tc>
      </w:tr>
    </w:tbl>
    <w:p w14:paraId="7D8BFEA1" w14:textId="77777777"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14:paraId="7EB46783" w14:textId="06F8291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ыполняете устную часть экзаменационной работы по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назовите соответствующий предмет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14:paraId="69F404B3" w14:textId="6B31E25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14:paraId="51652776" w14:textId="79CF044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ем,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14:paraId="30A7AAF1" w14:textId="75EF09A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14:paraId="2B55A78F" w14:textId="5601B5A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</w:t>
      </w:r>
      <w:r w:rsidRPr="001249DA" w:rsidDel="00B11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выполнения экзаменационной работы  запрещается: </w:t>
      </w:r>
      <w:proofErr w:type="gramEnd"/>
    </w:p>
    <w:p w14:paraId="1009E1C8" w14:textId="2B4DB23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ауди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14:paraId="66277E69" w14:textId="086BAED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14:paraId="14296A4C" w14:textId="6FC0F6D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del w:id="1506" w:author="Саламадина Дарья Олеговна" w:date="2016-11-01T13:18:00Z"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lastRenderedPageBreak/>
          <w:delText>выносить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 из</w:delText>
        </w:r>
        <w:r w:rsidR="0040277E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а</w:delText>
        </w:r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удиторий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 и</w:delText>
        </w:r>
        <w:r w:rsidR="0040277E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П</w:delText>
        </w:r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ПЭ экзаменационные материалы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 на</w:delText>
        </w:r>
        <w:r w:rsidR="0040277E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б</w:delText>
        </w:r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умажном или электронном носителях, </w:delText>
        </w:r>
      </w:del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фотографировать экзаменационные материалы;</w:t>
      </w:r>
    </w:p>
    <w:p w14:paraId="13DFAB85" w14:textId="001E126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ользоваться ими;</w:t>
      </w:r>
    </w:p>
    <w:p w14:paraId="06C3D2DB" w14:textId="346DF9B4" w:rsidR="00DB6CE6" w:rsidRPr="001249DA" w:rsidDel="00B51C61" w:rsidRDefault="00DB6CE6" w:rsidP="00DB6CE6">
      <w:pPr>
        <w:spacing w:after="0" w:line="240" w:lineRule="auto"/>
        <w:ind w:firstLine="709"/>
        <w:jc w:val="both"/>
        <w:rPr>
          <w:del w:id="1507" w:author="Саламадина Дарья Олеговна" w:date="2016-11-01T13:18:00Z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del w:id="1508" w:author="Саламадина Дарья Олеговна" w:date="2016-11-01T13:18:00Z"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пользоваться справочными материалами, кроме тех, которые указаны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 xml:space="preserve"> в</w:delText>
        </w:r>
        <w:r w:rsidR="0040277E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 </w:delText>
        </w:r>
        <w:r w:rsidR="0040277E"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т</w:delText>
        </w:r>
        <w:r w:rsidRPr="001249DA" w:rsidDel="00B51C61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delText>ексте КИМ;</w:delText>
        </w:r>
      </w:del>
    </w:p>
    <w:p w14:paraId="217CBE41" w14:textId="0E73083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14:paraId="499B7AE9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14:paraId="6CC7186E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делать какие-либо письменные заметки, кроме заполнения бланка регистрации;</w:t>
      </w:r>
    </w:p>
    <w:p w14:paraId="2D01215C" w14:textId="5BB6FCDB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14:paraId="1F698165" w14:textId="4F4E1F8A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14:paraId="2D95B14C" w14:textId="45907D2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14:paraId="62BF6D86" w14:textId="633B7CE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14:paraId="64D9A15E" w14:textId="3B3E5D0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14:paraId="0C107E60" w14:textId="2865D59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 объявления результатов ЕГЭ. </w:t>
      </w:r>
    </w:p>
    <w:p w14:paraId="6FCCD993" w14:textId="3A9B3AA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вою школу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</w:t>
      </w:r>
    </w:p>
    <w:p w14:paraId="20C3DF28" w14:textId="130F62E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14:paraId="1554B3A9" w14:textId="5D9365A3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14:paraId="6D7D21B9" w14:textId="58E94DC9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или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14:paraId="7483B369" w14:textId="777777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14:paraId="7B86B110" w14:textId="4A0E95AF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14:paraId="79439EA2" w14:textId="7616CCC8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граниченными возможностями здоровья (ОВЗ), детей-инвалидов, инвалидов).</w:t>
      </w:r>
    </w:p>
    <w:p w14:paraId="32299561" w14:textId="6C965A4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 (полученных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удиторий проведения).</w:t>
      </w:r>
      <w:proofErr w:type="gramEnd"/>
    </w:p>
    <w:p w14:paraId="00546CB4" w14:textId="49DBA07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Упаковка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14:paraId="41DAED4A" w14:textId="6549DB3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14:paraId="06CDF6B2" w14:textId="5580E9A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14:paraId="267DBF1E" w14:textId="1D814E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14:paraId="41199B12" w14:textId="66ACD25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 w:rsidDel="00E10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порядке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).</w:t>
      </w:r>
    </w:p>
    <w:p w14:paraId="0E5ECBB9" w14:textId="23D5823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14:paraId="65BA24F0" w14:textId="284A48A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14:paraId="3127F5E3" w14:textId="654621B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акете индивидуального комплекта должен находиться бланк регистрации.</w:t>
      </w:r>
    </w:p>
    <w:p w14:paraId="6510D21D" w14:textId="65735833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del w:id="1509" w:author="Саламадина Дарья Олеговна" w:date="2016-10-14T13:23:00Z">
        <w:r w:rsidR="0040277E" w:rsidRPr="001249DA" w:rsidDel="00037896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н</w:delText>
        </w:r>
        <w:r w:rsidRPr="001249DA" w:rsidDel="00037896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 xml:space="preserve">омер </w:delText>
        </w:r>
      </w:del>
      <w:ins w:id="1510" w:author="Саламадина Дарья Олеговна" w:date="2016-10-14T13:23:00Z">
        <w:r w:rsidR="00037896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цифровое значение</w:t>
        </w:r>
        <w:r w:rsidR="00037896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del w:id="1511" w:author="Саламадина Дарья Олеговна" w:date="2016-10-14T13:23:00Z">
        <w:r w:rsidRPr="001249DA" w:rsidDel="00037896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 xml:space="preserve">Номер </w:delText>
        </w:r>
      </w:del>
      <w:ins w:id="1512" w:author="Саламадина Дарья Олеговна" w:date="2016-10-14T13:23:00Z">
        <w:r w:rsidR="00037896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Цифровое значение</w:t>
        </w:r>
        <w:r w:rsidR="00037896" w:rsidRPr="001249DA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14:paraId="51599BC5" w14:textId="75F159FE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 –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14:paraId="75B9AA5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 обнаружении несовпадений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штрих-кодов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наличия лишних (нехватки) бланков, типографских дефектов заменить индивидуальный комплект полностью.</w:t>
      </w:r>
    </w:p>
    <w:p w14:paraId="6EC9646F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14:paraId="3F1EEE6F" w14:textId="764A90D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14:paraId="20ADF8C2" w14:textId="32F8140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14:paraId="4D2CFB8C" w14:textId="0F76646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или капиллярной черной ручкой. При отсутствии такой ручки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иными письменными принадлежностями,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 проверяются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. </w:t>
      </w:r>
    </w:p>
    <w:p w14:paraId="51BB183A" w14:textId="36323BB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14:paraId="119D5844" w14:textId="5727C2F1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заполнении поля «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ам, поле «класс» заполняйте самостоятельно.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14:paraId="5C4FF175" w14:textId="6ABF919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 обращает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14:paraId="01EEFDA9" w14:textId="170776AB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Обратите внимание, сейчас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аполняется.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олжны будете заполнить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 перед началом выполнения экзаменационной работы  после того, как организатор проведёт краткий инструктаж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роцедуре выполнения экзаменационной работы.</w:t>
      </w:r>
    </w:p>
    <w:p w14:paraId="4885DBF0" w14:textId="150B793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ебе: фамилия, имя, отчество, данные документа, удостоверяющего личность</w:t>
      </w:r>
      <w:del w:id="1513" w:author="Саламадина Дарья Олеговна" w:date="2016-10-14T13:24:00Z">
        <w:r w:rsidRPr="001249DA" w:rsidDel="00037896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delText>, пол</w:delText>
        </w:r>
      </w:del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. </w:t>
      </w:r>
    </w:p>
    <w:p w14:paraId="5253721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14:paraId="664C960C" w14:textId="72B43B0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бланков регистрации, соответствие данных участника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бланке регистрации.</w:t>
      </w:r>
    </w:p>
    <w:p w14:paraId="23254552" w14:textId="16410D3D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Поставьте вашу подпись строго внутри окошка «подпись участника ЕГЭ»,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расположенном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14:paraId="67E11109" w14:textId="56ED5004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14:paraId="40577397" w14:textId="539ED79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514" w:name="_Toc40461547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будет проходить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пециально оборудованных аудиториях проведения. Для выполнения экзаменационной работы вас будут приглашать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лучайно определённой очерёдностью.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 вас будет сопровождать организатор.</w:t>
      </w:r>
      <w:bookmarkEnd w:id="1514"/>
    </w:p>
    <w:p w14:paraId="75FA4237" w14:textId="0A1376B0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515" w:name="_Toc40461547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процессе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удете самостоятельно работать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омпьютером. Задания КИМ будут отображаться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ониторе, ответы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 необходимо произносить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икрофон.</w:t>
      </w:r>
      <w:bookmarkEnd w:id="1515"/>
    </w:p>
    <w:p w14:paraId="1CCB3A6F" w14:textId="77777777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516" w:name="_Toc404615478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включает пять основных этапов:</w:t>
      </w:r>
      <w:bookmarkEnd w:id="1516"/>
    </w:p>
    <w:p w14:paraId="3B8D70F1" w14:textId="12E6B6A8" w:rsidR="00DB6CE6" w:rsidRPr="001249DA" w:rsidRDefault="00DB6CE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pPrChange w:id="1517" w:author="Саламадина Дарья Олеговна" w:date="2016-10-14T13:24:00Z">
          <w:pPr>
            <w:numPr>
              <w:numId w:val="8"/>
            </w:numPr>
            <w:spacing w:after="0" w:line="240" w:lineRule="auto"/>
            <w:ind w:left="785" w:firstLine="709"/>
            <w:jc w:val="both"/>
          </w:pPr>
        </w:pPrChange>
      </w:pPr>
      <w:bookmarkStart w:id="1518" w:name="_Toc40461547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Регистрация: вам необходимо ввести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рограмму проведения экзамена номер бланка регистрации.</w:t>
      </w:r>
      <w:bookmarkEnd w:id="1518"/>
    </w:p>
    <w:p w14:paraId="3C32A55E" w14:textId="2D576E6B" w:rsidR="00DB6CE6" w:rsidRPr="001249DA" w:rsidRDefault="00DB6CE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pPrChange w:id="1519" w:author="Саламадина Дарья Олеговна" w:date="2016-10-14T13:24:00Z">
          <w:pPr>
            <w:numPr>
              <w:numId w:val="8"/>
            </w:numPr>
            <w:spacing w:after="0" w:line="240" w:lineRule="auto"/>
            <w:ind w:left="785" w:firstLine="709"/>
            <w:jc w:val="both"/>
          </w:pPr>
        </w:pPrChange>
      </w:pPr>
      <w:bookmarkStart w:id="1520" w:name="_Toc404615480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Запись номера КИМ: вам необходимо произнести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 номер присвоенного КИМ.</w:t>
      </w:r>
      <w:bookmarkEnd w:id="1520"/>
    </w:p>
    <w:p w14:paraId="7DFEDC7D" w14:textId="1F752A33" w:rsidR="00DB6CE6" w:rsidRPr="001249DA" w:rsidRDefault="00DB6CE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pPrChange w:id="1521" w:author="Саламадина Дарья Олеговна" w:date="2016-10-14T13:24:00Z">
          <w:pPr>
            <w:numPr>
              <w:numId w:val="8"/>
            </w:numPr>
            <w:spacing w:after="0" w:line="240" w:lineRule="auto"/>
            <w:ind w:left="785" w:firstLine="709"/>
            <w:jc w:val="both"/>
          </w:pPr>
        </w:pPrChange>
      </w:pPr>
      <w:bookmarkStart w:id="1522" w:name="_Toc404615481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Ознакомление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нструкцией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ыполнению заданий.</w:t>
      </w:r>
      <w:bookmarkEnd w:id="1522"/>
    </w:p>
    <w:p w14:paraId="355DA358" w14:textId="222793F0" w:rsidR="00DB6CE6" w:rsidRPr="001249DA" w:rsidRDefault="00DB6CE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pPrChange w:id="1523" w:author="Саламадина Дарья Олеговна" w:date="2016-10-14T13:24:00Z">
          <w:pPr>
            <w:numPr>
              <w:numId w:val="8"/>
            </w:numPr>
            <w:spacing w:after="0" w:line="240" w:lineRule="auto"/>
            <w:ind w:left="785" w:firstLine="709"/>
            <w:jc w:val="both"/>
          </w:pPr>
        </w:pPrChange>
      </w:pPr>
      <w:bookmarkStart w:id="1524" w:name="_Toc404615482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адания.</w:t>
      </w:r>
      <w:bookmarkEnd w:id="1524"/>
    </w:p>
    <w:p w14:paraId="64502B3A" w14:textId="77777777" w:rsidR="00DB6CE6" w:rsidRPr="001249DA" w:rsidRDefault="00DB6CE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pPrChange w:id="1525" w:author="Саламадина Дарья Олеговна" w:date="2016-10-14T13:24:00Z">
          <w:pPr>
            <w:numPr>
              <w:numId w:val="8"/>
            </w:numPr>
            <w:spacing w:after="0" w:line="240" w:lineRule="auto"/>
            <w:ind w:left="785" w:firstLine="709"/>
            <w:jc w:val="both"/>
          </w:pPr>
        </w:pPrChange>
      </w:pPr>
      <w:bookmarkStart w:id="1526" w:name="_Toc404615483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Прослушивание записанных ответов.</w:t>
      </w:r>
      <w:bookmarkEnd w:id="1526"/>
    </w:p>
    <w:p w14:paraId="72973C1D" w14:textId="1B77BD7B" w:rsidR="00DB6CE6" w:rsidRPr="001249DA" w:rsidRDefault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14:paraId="2EEA21E4" w14:textId="29834639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527" w:name="_Toc404615484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аудиторию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олжны взять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обой:</w:t>
      </w:r>
      <w:bookmarkEnd w:id="1527"/>
    </w:p>
    <w:p w14:paraId="6722FD52" w14:textId="1ACC4E41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528" w:name="_Toc404615485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аполнен),</w:t>
      </w:r>
      <w:bookmarkEnd w:id="1528"/>
    </w:p>
    <w:p w14:paraId="445D164B" w14:textId="77777777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529" w:name="_Toc40461548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конверт индивидуального комплекта,</w:t>
      </w:r>
      <w:bookmarkEnd w:id="1529"/>
    </w:p>
    <w:p w14:paraId="422D1D7A" w14:textId="77777777"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530" w:name="_Toc40461548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документ, удостоверяющий личность,</w:t>
      </w:r>
      <w:bookmarkEnd w:id="1530"/>
    </w:p>
    <w:p w14:paraId="57D0B02E" w14:textId="178A83E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531" w:name="_Toc404615488"/>
      <w:proofErr w:type="spellStart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гелевую</w:t>
      </w:r>
      <w:proofErr w:type="spellEnd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или капиллярную черную ручку, которой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аполняли бланк регистрации.</w:t>
      </w:r>
      <w:bookmarkEnd w:id="1531"/>
    </w:p>
    <w:p w14:paraId="7C03ACE6" w14:textId="1E4320A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532" w:name="_Toc40461548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 вас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толах находятся краткие инструкции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рограммным обеспечением при выполнении экзаменационной работы. Рекомендуется ознакомиться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ими перед тем, как перейти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удиторию проведения.</w:t>
      </w:r>
      <w:bookmarkEnd w:id="1532"/>
    </w:p>
    <w:p w14:paraId="340CEBBE" w14:textId="4BD9821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наличия материалов, изучением которых участники ЕГЭ могут заняться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роцессе ожидания очереди, сообщите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том участникам ЕГЭ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6EBC98FC" w14:textId="77F1EFA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Кроме этого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толах находятся литературные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ностранном языке, которыми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пользоваться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ериод ожидания своей очереди</w:t>
      </w:r>
    </w:p>
    <w:p w14:paraId="5445E7E4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научно-популярные журналы,</w:t>
      </w:r>
    </w:p>
    <w:p w14:paraId="18DE08D9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любые книги,</w:t>
      </w:r>
    </w:p>
    <w:p w14:paraId="19061958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журналы,</w:t>
      </w:r>
    </w:p>
    <w:p w14:paraId="1A06F467" w14:textId="27F8079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.п.</w:t>
      </w:r>
    </w:p>
    <w:p w14:paraId="17DAC613" w14:textId="1CA5B7E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 или организаторам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14:paraId="3EED7249" w14:textId="3298C75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анном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пункте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14:paraId="36463AE1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Инструктаж закончен. </w:t>
      </w:r>
    </w:p>
    <w:p w14:paraId="3F4D93D8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14:paraId="1E2D9199" w14:textId="6302B426" w:rsidR="00DB6CE6" w:rsidRPr="001249DA" w:rsidRDefault="00DB6CE6">
      <w:pPr>
        <w:pStyle w:val="11"/>
        <w:rPr>
          <w:lang w:eastAsia="zh-CN"/>
        </w:rPr>
        <w:pPrChange w:id="1533" w:author="Саламадина Дарья Олеговна" w:date="2016-10-14T13:13:00Z">
          <w:pPr>
            <w:spacing w:after="0" w:line="240" w:lineRule="auto"/>
            <w:ind w:firstLine="709"/>
            <w:jc w:val="both"/>
          </w:pPr>
        </w:pPrChange>
      </w:pPr>
      <w:r w:rsidRPr="001249DA">
        <w:br w:type="page"/>
      </w:r>
      <w:bookmarkStart w:id="1534" w:name="_Toc438199195"/>
      <w:bookmarkStart w:id="1535" w:name="_Toc464653553"/>
      <w:r w:rsidRPr="001249DA">
        <w:lastRenderedPageBreak/>
        <w:t xml:space="preserve">Приложение </w:t>
      </w:r>
      <w:del w:id="1536" w:author="Саламадина Дарья Олеговна" w:date="2016-10-19T15:15:00Z">
        <w:r w:rsidRPr="001249DA" w:rsidDel="003A6926">
          <w:delText>15</w:delText>
        </w:r>
      </w:del>
      <w:ins w:id="1537" w:author="Саламадина Дарья Олеговна" w:date="2016-10-19T15:15:00Z">
        <w:r w:rsidR="003A6926">
          <w:t>13</w:t>
        </w:r>
      </w:ins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проведения перед началом выполнения экзаменационной работы каждой группы участников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40277E" w:rsidRPr="001249DA">
        <w:t>с</w:t>
      </w:r>
      <w:r w:rsidR="0040277E">
        <w:rPr>
          <w:noProof/>
        </w:rPr>
        <w:t> </w:t>
      </w:r>
      <w:r w:rsidR="0040277E" w:rsidRPr="001249DA">
        <w:t>в</w:t>
      </w:r>
      <w:r w:rsidRPr="001249DA">
        <w:t>ключенным разделом «Говорение»</w:t>
      </w:r>
      <w:bookmarkEnd w:id="1534"/>
      <w:bookmarkEnd w:id="1535"/>
    </w:p>
    <w:bookmarkStart w:id="1538" w:name="_Toc438199196"/>
    <w:p w14:paraId="55376309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17A91D0" wp14:editId="3638C848">
                <wp:simplePos x="0" y="0"/>
                <wp:positionH relativeFrom="column">
                  <wp:posOffset>85090</wp:posOffset>
                </wp:positionH>
                <wp:positionV relativeFrom="paragraph">
                  <wp:posOffset>147320</wp:posOffset>
                </wp:positionV>
                <wp:extent cx="6028690" cy="1219200"/>
                <wp:effectExtent l="0" t="0" r="10160" b="19050"/>
                <wp:wrapNone/>
                <wp:docPr id="5" name="Прямоугольни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2869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8336D" w14:textId="77777777" w:rsidR="002A65BC" w:rsidRPr="004A0BAF" w:rsidRDefault="002A65BC" w:rsidP="00DB6CE6">
                            <w:pPr>
                              <w:jc w:val="both"/>
                              <w:rPr>
                                <w:rFonts w:ascii="Times New Roman" w:eastAsia="Calibri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Текст, который выделен жирным шрифтом, должен быть прочитан участникам ЕГЭ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>слово в слово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Комментарии, отмеченные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курсивом, не читаются участникам. Они даны в помощь организатору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.</w:t>
                            </w:r>
                            <w:r w:rsidRPr="004A0BAF">
                              <w:rPr>
                                <w:rFonts w:ascii="Times New Roman" w:eastAsia="Calibri" w:hAnsi="Times New Roman" w:cs="Times New Roman"/>
                                <w:sz w:val="26"/>
                                <w:szCs w:val="26"/>
                              </w:rPr>
                              <w:t xml:space="preserve"> Инструктаж и экзамен проводятся в спокойной и доброжелательной обстановке.</w:t>
                            </w:r>
                          </w:p>
                          <w:p w14:paraId="4449E425" w14:textId="77777777" w:rsidR="002A65BC" w:rsidRPr="004374AA" w:rsidRDefault="002A65BC" w:rsidP="00DB6CE6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6" style="position:absolute;margin-left:6.7pt;margin-top:11.6pt;width:474.7pt;height:9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">
                <o:lock v:ext="edit" aspectratio="t"/>
                <v:textbox>
                  <w:txbxContent>
                    <w:p w14:paraId="7F28336D" w14:textId="77777777" w:rsidR="002A65BC" w:rsidRPr="004A0BAF" w:rsidRDefault="002A65BC" w:rsidP="00DB6CE6">
                      <w:pPr>
                        <w:jc w:val="both"/>
                        <w:rPr>
                          <w:rFonts w:ascii="Times New Roman" w:eastAsia="Calibri" w:hAnsi="Times New Roman" w:cs="Times New Roman"/>
                          <w:sz w:val="26"/>
                          <w:szCs w:val="26"/>
                        </w:rPr>
                      </w:pP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Текст, который выделен жирным шрифтом, должен быть прочитан участникам ЕГЭ 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>слово в слово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. Это делается для стандартизации процедуры проведения ЕГЭ. </w:t>
                      </w:r>
                      <w:r w:rsidRPr="004A0BAF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Комментарии, отмеченные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4A0BAF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курсивом, не читаются участникам. Они даны в помощь организатору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.</w:t>
                      </w:r>
                      <w:r w:rsidRPr="004A0BAF">
                        <w:rPr>
                          <w:rFonts w:ascii="Times New Roman" w:eastAsia="Calibri" w:hAnsi="Times New Roman" w:cs="Times New Roman"/>
                          <w:sz w:val="26"/>
                          <w:szCs w:val="26"/>
                        </w:rPr>
                        <w:t xml:space="preserve"> Инструктаж и экзамен проводятся в спокойной и доброжелательной обстановке.</w:t>
                      </w:r>
                    </w:p>
                    <w:p w14:paraId="4449E425" w14:textId="77777777" w:rsidR="002A65BC" w:rsidRPr="004374AA" w:rsidRDefault="002A65BC" w:rsidP="00DB6CE6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End w:id="1538"/>
    </w:p>
    <w:p w14:paraId="48DF42E9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16BB0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1232A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2EA14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ED6AB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2302F6" w14:textId="77777777" w:rsidR="004A0BAF" w:rsidRPr="001249DA" w:rsidRDefault="004A0BAF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7035582D" w14:textId="43F284B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оске указывает номер аудитории, номер  следует </w:t>
      </w:r>
      <w:proofErr w:type="gramStart"/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писать</w:t>
      </w:r>
      <w:proofErr w:type="gramEnd"/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позиции:</w:t>
      </w:r>
    </w:p>
    <w:p w14:paraId="4984BB1F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25"/>
        <w:gridCol w:w="425"/>
        <w:gridCol w:w="425"/>
        <w:gridCol w:w="426"/>
      </w:tblGrid>
      <w:tr w:rsidR="00DB6CE6" w:rsidRPr="001249DA" w14:paraId="354E3583" w14:textId="77777777" w:rsidTr="00EB09D0">
        <w:tc>
          <w:tcPr>
            <w:tcW w:w="2802" w:type="dxa"/>
            <w:shd w:val="clear" w:color="auto" w:fill="auto"/>
          </w:tcPr>
          <w:p w14:paraId="040B690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Номер аудитории</w:t>
            </w:r>
          </w:p>
        </w:tc>
        <w:tc>
          <w:tcPr>
            <w:tcW w:w="425" w:type="dxa"/>
            <w:shd w:val="clear" w:color="auto" w:fill="auto"/>
          </w:tcPr>
          <w:p w14:paraId="44C835E9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4FC910B9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6F93645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14:paraId="047C72D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</w:tr>
    </w:tbl>
    <w:p w14:paraId="1467BE28" w14:textId="77777777"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14:paraId="6AF6B6A8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ЕГЭ напоминаем Вам основные правила выполнения устной части экзаменационной работы.</w:t>
      </w:r>
    </w:p>
    <w:p w14:paraId="15CA38BB" w14:textId="2F9D833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Выполнение экзаменационной работы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омпьютером.</w:t>
      </w:r>
    </w:p>
    <w:p w14:paraId="09EF0E6A" w14:textId="7C491C5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продолжительность выполнения экзаменационной работы составляет 15 минут: около двух минут отводится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одготовку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ачалу выполнения экзаменационной работы (ввод номера бланка регистрации, запись номера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нструкцией КИМ)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коло 13 минут отводится непосредственно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аданиями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апись ответов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адания.</w:t>
      </w:r>
    </w:p>
    <w:p w14:paraId="3308BFFE" w14:textId="70ABC39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прослушать свои ответы.</w:t>
      </w:r>
    </w:p>
    <w:p w14:paraId="71BA31B0" w14:textId="44D3F95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обой имеется:</w:t>
      </w:r>
    </w:p>
    <w:p w14:paraId="0F11128B" w14:textId="0BEA32DE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аполнен),</w:t>
      </w:r>
    </w:p>
    <w:p w14:paraId="1D011DAA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конверт индивидуального комплекта,</w:t>
      </w:r>
    </w:p>
    <w:p w14:paraId="4EDBBAF4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личность,</w:t>
      </w:r>
    </w:p>
    <w:p w14:paraId="5EA00552" w14:textId="458DDD1D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или капиллярная черная ручка,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14:paraId="3BF8FD18" w14:textId="6709227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Заполните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ланке регистрации ручкой,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14:paraId="5A12678C" w14:textId="6BB3703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Номер аудитории указан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оске.</w:t>
      </w:r>
    </w:p>
    <w:p w14:paraId="0F1B39EF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номера аудитории.</w:t>
      </w:r>
    </w:p>
    <w:p w14:paraId="228A31A9" w14:textId="5518F4C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Перед началом выполнения экзаменационной работы наденьте гарнитуру (наушники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икрофоном), находящуюся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месте.</w:t>
      </w:r>
    </w:p>
    <w:p w14:paraId="2A9FDDD6" w14:textId="6427E6A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Убедитесь, что наушники удобно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лотно прилегают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шам, микрофон отрегулирован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аходится непосредственно перед губами.</w:t>
      </w:r>
    </w:p>
    <w:p w14:paraId="520E327C" w14:textId="611058B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необходимости отрегулируйте гарнитуру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азмеру оголовья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оложению микрофона.</w:t>
      </w:r>
    </w:p>
    <w:p w14:paraId="05B38D6D" w14:textId="214C040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Наденьте имеющуюся резервную гарнитуру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родемонстрируйте участникам ЕГЭ как регулировать размер оголовья, как правильно должна быть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одета гарнитура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асположен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микрофон.</w:t>
      </w:r>
    </w:p>
    <w:p w14:paraId="5A127235" w14:textId="4FA46B6A" w:rsidR="00B51C61" w:rsidRDefault="00B51C61" w:rsidP="00B51C61">
      <w:pPr>
        <w:spacing w:after="0" w:line="240" w:lineRule="auto"/>
        <w:ind w:firstLine="709"/>
        <w:jc w:val="both"/>
        <w:rPr>
          <w:ins w:id="1539" w:author="Саламадина Дарья Олеговна" w:date="2016-11-01T13:19:00Z"/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ins w:id="1540" w:author="Саламадина Дарья Олеговна" w:date="2016-11-01T13:19:00Z">
        <w:r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По окончании выполнения экзаменационной работы внимательно прослушайте записанные ответы, в случае если качество записанных ответов неудовлетворительное</w:t>
        </w:r>
        <w:r w:rsidRPr="00B51C61"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 xml:space="preserve"> </w:t>
        </w:r>
        <w:r>
          <w:rPr>
            <w:rFonts w:ascii="Times New Roman" w:eastAsia="Times New Roman" w:hAnsi="Times New Roman" w:cs="Times New Roman"/>
            <w:b/>
            <w:color w:val="000000"/>
            <w:sz w:val="26"/>
            <w:szCs w:val="26"/>
            <w:lang w:eastAsia="ru-RU"/>
          </w:rPr>
          <w:t>обратитесь к нам.</w:t>
        </w:r>
        <w:r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 </w:t>
        </w:r>
      </w:ins>
      <w:ins w:id="1541" w:author="Саламадина Дарья Олеговна" w:date="2016-11-01T13:20:00Z">
        <w:r w:rsidRPr="00B51C61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Напоминаем, что технические проблемы могут быть устранены техническим специалистом, в </w:t>
        </w:r>
        <w:proofErr w:type="gramStart"/>
        <w:r w:rsidRPr="00B51C61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случае</w:t>
        </w:r>
        <w:proofErr w:type="gramEnd"/>
        <w:r w:rsidRPr="00B51C61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 невозможности устранения технических проблем вы можете </w:t>
        </w:r>
        <w:r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>подать апелляцию о нарушении установленного порядка до выхода из ППЭ</w:t>
        </w:r>
        <w:r w:rsidRPr="00B51C61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 </w:t>
        </w:r>
        <w:r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и </w:t>
        </w:r>
        <w:r w:rsidRPr="00B51C61">
          <w:rPr>
            <w:rFonts w:ascii="Times New Roman" w:eastAsia="Times New Roman" w:hAnsi="Times New Roman" w:cs="Times New Roman"/>
            <w:b/>
            <w:sz w:val="26"/>
            <w:szCs w:val="26"/>
            <w:lang w:eastAsia="zh-CN"/>
          </w:rPr>
          <w:t xml:space="preserve">прийти на пересдачу.  </w:t>
        </w:r>
      </w:ins>
    </w:p>
    <w:p w14:paraId="544541EC" w14:textId="22C01F4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14:paraId="0FACDAE2" w14:textId="7D758E94" w:rsidR="009622D4" w:rsidDel="00B51C61" w:rsidRDefault="00DB6CE6">
      <w:pPr>
        <w:spacing w:after="0" w:line="240" w:lineRule="auto"/>
        <w:ind w:firstLine="709"/>
        <w:jc w:val="both"/>
        <w:rPr>
          <w:del w:id="1542" w:author="Саламадина Дарья Олеговна" w:date="2016-11-01T13:20:00Z"/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анном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пункте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14:paraId="3193EBF9" w14:textId="77777777" w:rsidR="00B51C61" w:rsidRPr="00B51C61" w:rsidRDefault="00B51C61">
      <w:pPr>
        <w:spacing w:after="0" w:line="240" w:lineRule="auto"/>
        <w:ind w:firstLine="709"/>
        <w:jc w:val="both"/>
        <w:rPr>
          <w:ins w:id="1543" w:author="Саламадина Дарья Олеговна" w:date="2016-11-01T13:20:00Z"/>
          <w:rFonts w:ascii="Times New Roman" w:eastAsia="Times New Roman" w:hAnsi="Times New Roman" w:cs="Times New Roman"/>
          <w:b/>
          <w:sz w:val="26"/>
          <w:szCs w:val="26"/>
          <w:lang w:eastAsia="zh-CN"/>
          <w:rPrChange w:id="1544" w:author="Саламадина Дарья Олеговна" w:date="2016-11-01T13:20:00Z">
            <w:rPr>
              <w:ins w:id="1545" w:author="Саламадина Дарья Олеговна" w:date="2016-11-01T13:20:00Z"/>
              <w:rFonts w:ascii="Times New Roman" w:eastAsia="Times New Roman" w:hAnsi="Times New Roman" w:cs="Times New Roman"/>
              <w:b/>
              <w:color w:val="000000"/>
              <w:sz w:val="26"/>
              <w:szCs w:val="26"/>
              <w:lang w:eastAsia="ru-RU"/>
            </w:rPr>
          </w:rPrChange>
        </w:rPr>
      </w:pPr>
    </w:p>
    <w:p w14:paraId="709DA102" w14:textId="620A7676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14:paraId="6A36BDA3" w14:textId="6A67888C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танции записи. </w:t>
      </w:r>
    </w:p>
    <w:p w14:paraId="5116166B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14:paraId="10224E7F" w14:textId="0B1975FF"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0F2A1CDB" w14:textId="1482B820" w:rsidR="00DB6CE6" w:rsidRPr="001249DA" w:rsidRDefault="00DB6CE6">
      <w:pPr>
        <w:pStyle w:val="11"/>
        <w:pPrChange w:id="1546" w:author="Саламадина Дарья Олеговна" w:date="2016-10-14T13:13:00Z">
          <w:pPr>
            <w:spacing w:after="0" w:line="240" w:lineRule="auto"/>
            <w:ind w:firstLine="709"/>
            <w:jc w:val="both"/>
          </w:pPr>
        </w:pPrChange>
      </w:pPr>
      <w:bookmarkStart w:id="1547" w:name="_Toc436226894"/>
      <w:bookmarkStart w:id="1548" w:name="_Toc438199197"/>
      <w:bookmarkStart w:id="1549" w:name="_Toc464653554"/>
      <w:r w:rsidRPr="001249DA">
        <w:lastRenderedPageBreak/>
        <w:t xml:space="preserve">Приложение </w:t>
      </w:r>
      <w:del w:id="1550" w:author="Саламадина Дарья Олеговна" w:date="2016-10-19T15:15:00Z">
        <w:r w:rsidRPr="001249DA" w:rsidDel="003A6926">
          <w:delText>16</w:delText>
        </w:r>
      </w:del>
      <w:ins w:id="1551" w:author="Саламадина Дарья Олеговна" w:date="2016-10-19T15:15:00Z">
        <w:r w:rsidR="003A6926">
          <w:t>14</w:t>
        </w:r>
      </w:ins>
      <w:r w:rsidRPr="001249DA">
        <w:t>. Порядок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547"/>
      <w:bookmarkEnd w:id="1548"/>
      <w:bookmarkEnd w:id="1549"/>
    </w:p>
    <w:p w14:paraId="5DA1B24E" w14:textId="4FE5A97D"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552" w:name="_Toc438199198"/>
      <w:bookmarkStart w:id="1553" w:name="_Toc464653555"/>
      <w:r w:rsidRPr="001249DA">
        <w:rPr>
          <w:rFonts w:eastAsia="Calibri"/>
        </w:rPr>
        <w:t>Общая информация</w:t>
      </w:r>
      <w:bookmarkEnd w:id="1552"/>
      <w:bookmarkEnd w:id="1553"/>
    </w:p>
    <w:p w14:paraId="4EE03A15" w14:textId="79C2327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переводе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Pr="001249DA" w:rsidDel="003F29A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используются следующие основные принципы:</w:t>
      </w:r>
    </w:p>
    <w:p w14:paraId="0B210C3A" w14:textId="4EBADAB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доставка </w:t>
      </w:r>
      <w:r w:rsidRPr="001249DA">
        <w:rPr>
          <w:rFonts w:ascii="Times New Roman" w:eastAsia="Calibri" w:hAnsi="Times New Roman" w:cs="Times New Roman"/>
          <w:sz w:val="26"/>
          <w:szCs w:val="26"/>
        </w:rPr>
        <w:t>бумажных бланков занимает свыше 4 часов, или ППЭ, определенных решением ОИВ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0DDEC352" w14:textId="2A797E3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процедуры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необходимо наличие ключа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ащищенный внешний носитель (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ГЭК);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ткрытой части электронного сертификата специалиста РЦОИ.</w:t>
      </w:r>
    </w:p>
    <w:p w14:paraId="35F7E7BF" w14:textId="58006AF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</w:t>
      </w:r>
      <w:ins w:id="1554" w:author="Саламадина Дарья Олеговна" w:date="2016-11-01T13:51:00Z">
        <w:r w:rsidR="00DF0BD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4-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5 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должен провести техническую подготовку ППЭ</w:t>
      </w:r>
      <w:ins w:id="1555" w:author="Саламадина Дарья Олеговна" w:date="2016-11-01T13:51:00Z">
        <w:r w:rsidR="00DF0BDC" w:rsidRPr="00DF0BD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="00DF0BD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 передать статус о завершении технической подготовки в систему мониторинга готовности ППЭ с помощью рабочей станции в штабе ППЭ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Техническая подготовка должна быть завершена за 2 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14:paraId="26CC6D57" w14:textId="7DDF195D" w:rsidR="00DF0BDC" w:rsidRPr="00D41A4C" w:rsidRDefault="00DF0BDC" w:rsidP="00DF0BDC">
      <w:pPr>
        <w:spacing w:after="0" w:line="240" w:lineRule="auto"/>
        <w:ind w:firstLine="709"/>
        <w:jc w:val="both"/>
        <w:rPr>
          <w:ins w:id="1556" w:author="Саламадина Дарья Олеговна" w:date="2016-11-01T13:51:00Z"/>
          <w:rFonts w:ascii="Times New Roman" w:eastAsia="Calibri" w:hAnsi="Times New Roman" w:cs="Times New Roman"/>
          <w:sz w:val="26"/>
          <w:szCs w:val="26"/>
          <w:lang w:eastAsia="ru-RU"/>
        </w:rPr>
      </w:pPr>
      <w:ins w:id="1557" w:author="Саламадина Дарья Олеговна" w:date="2016-11-01T13:51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</w:t>
        </w:r>
        <w:r w:rsidRPr="006E43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е </w:t>
        </w:r>
        <w:proofErr w:type="gramStart"/>
        <w:r w:rsidRPr="006E43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позднее</w:t>
        </w:r>
        <w:proofErr w:type="gramEnd"/>
        <w:r w:rsidRPr="006E43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чем за один день </w:t>
        </w:r>
      </w:ins>
      <w:del w:id="1558" w:author="Саламадина Дарья Олеговна" w:date="2016-11-01T13:51:00Z">
        <w:r w:rsidR="00DB6CE6" w:rsidRPr="001249DA" w:rsidDel="00DF0BDC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За один рабочий день</w:delText>
        </w:r>
        <w:r w:rsidR="0040277E" w:rsidRPr="001249DA" w:rsidDel="00DF0BDC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</w:t>
      </w:r>
      <w:ins w:id="1559" w:author="Саламадина Дарья Олеговна" w:date="2016-11-01T13:51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,</w:t>
        </w:r>
        <w:r w:rsidRPr="00DF0BD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а именно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:</w:t>
        </w:r>
      </w:ins>
    </w:p>
    <w:p w14:paraId="5BF803B6" w14:textId="77777777" w:rsidR="00DF0BDC" w:rsidRPr="00D41A4C" w:rsidRDefault="00DF0BDC" w:rsidP="00DF0BDC">
      <w:pPr>
        <w:spacing w:after="0" w:line="240" w:lineRule="auto"/>
        <w:ind w:firstLine="709"/>
        <w:jc w:val="both"/>
        <w:rPr>
          <w:ins w:id="1560" w:author="Саламадина Дарья Олеговна" w:date="2016-11-01T13:51:00Z"/>
          <w:rFonts w:ascii="Times New Roman" w:eastAsia="Calibri" w:hAnsi="Times New Roman" w:cs="Times New Roman"/>
          <w:sz w:val="26"/>
          <w:szCs w:val="26"/>
          <w:lang w:eastAsia="ru-RU"/>
        </w:rPr>
      </w:pPr>
      <w:ins w:id="1561" w:author="Саламадина Дарья Олеговна" w:date="2016-11-01T13:51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проконтролировать качество тестового сканирования на каждой рабочей станции сканирования в Штабе ППЭ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54B343FE" w14:textId="77777777" w:rsidR="00DF0BDC" w:rsidRDefault="00DF0BDC" w:rsidP="00DF0BDC">
      <w:pPr>
        <w:spacing w:after="0" w:line="240" w:lineRule="auto"/>
        <w:ind w:firstLine="709"/>
        <w:jc w:val="both"/>
        <w:rPr>
          <w:ins w:id="1562" w:author="Саламадина Дарья Олеговна" w:date="2016-11-01T13:51:00Z"/>
          <w:rFonts w:ascii="Times New Roman" w:eastAsia="Calibri" w:hAnsi="Times New Roman" w:cs="Times New Roman"/>
          <w:sz w:val="26"/>
          <w:szCs w:val="26"/>
          <w:lang w:eastAsia="ru-RU"/>
        </w:rPr>
      </w:pPr>
      <w:ins w:id="1563" w:author="Саламадина Дарья Олеговна" w:date="2016-11-01T13:51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проверить средства криптозащиты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использованием 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токена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члена ГЭК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каждой рабочей станции сканирования в Штабе ППЭ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7C44502B" w14:textId="77777777" w:rsidR="00DF0BDC" w:rsidRPr="00D41A4C" w:rsidRDefault="00DF0BDC" w:rsidP="00DF0BDC">
      <w:pPr>
        <w:spacing w:after="0" w:line="240" w:lineRule="auto"/>
        <w:ind w:firstLine="709"/>
        <w:jc w:val="both"/>
        <w:rPr>
          <w:ins w:id="1564" w:author="Саламадина Дарья Олеговна" w:date="2016-11-01T13:51:00Z"/>
          <w:rFonts w:ascii="Times New Roman" w:eastAsia="Calibri" w:hAnsi="Times New Roman" w:cs="Times New Roman"/>
          <w:sz w:val="26"/>
          <w:szCs w:val="26"/>
          <w:lang w:eastAsia="ru-RU"/>
        </w:rPr>
      </w:pPr>
      <w:ins w:id="1565" w:author="Саламадина Дарья Олеговна" w:date="2016-11-01T13:51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подписать сформированный на станции сканирования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(форма ППЭ-01-02)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протокол технической готовности Штаба ППЭ для сканирования бланков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ППЭ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для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каждой рабочей станции сканирования в Штабе ППЭ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63C48D36" w14:textId="77777777" w:rsidR="00DF0BDC" w:rsidRPr="00D41A4C" w:rsidRDefault="00DF0BDC" w:rsidP="00DF0BDC">
      <w:pPr>
        <w:spacing w:after="0" w:line="240" w:lineRule="auto"/>
        <w:ind w:firstLine="709"/>
        <w:jc w:val="both"/>
        <w:rPr>
          <w:ins w:id="1566" w:author="Саламадина Дарья Олеговна" w:date="2016-11-01T13:51:00Z"/>
          <w:rFonts w:ascii="Times New Roman" w:eastAsia="Calibri" w:hAnsi="Times New Roman" w:cs="Times New Roman"/>
          <w:sz w:val="26"/>
          <w:szCs w:val="26"/>
          <w:lang w:eastAsia="ru-RU"/>
        </w:rPr>
      </w:pPr>
      <w:ins w:id="1567" w:author="Саламадина Дарья Олеговна" w:date="2016-11-01T13:51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сохранить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на </w:t>
        </w:r>
        <w:proofErr w:type="spellStart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флеш</w:t>
        </w:r>
        <w:proofErr w:type="spellEnd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-накопитель электронный акт технической готовности для передачи в систему мониторинга готовности ППЭ 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на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всех рабочих станциях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сканирования</w:t>
        </w:r>
      </w:ins>
    </w:p>
    <w:p w14:paraId="066A39BF" w14:textId="77777777" w:rsidR="00DF0BDC" w:rsidRDefault="00DF0BDC" w:rsidP="00DF0BDC">
      <w:pPr>
        <w:spacing w:after="0" w:line="240" w:lineRule="auto"/>
        <w:ind w:firstLine="709"/>
        <w:jc w:val="both"/>
        <w:rPr>
          <w:ins w:id="1568" w:author="Саламадина Дарья Олеговна" w:date="2016-11-01T13:51:00Z"/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ins w:id="1569" w:author="Саламадина Дарья Олеговна" w:date="2016-11-01T13:51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проверить 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Штабе ППЭ наличие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работоспособность рабочей станции, имеющей надёжный канал связи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выходом 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информационно-телекоммуникационную сеть «Интернет»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установленным специализированным программным обеспечением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для передачи электронных образов бланков ответов участников ЕГЭ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РЦОИ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и связи с федеральным порталом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  <w:proofErr w:type="gramEnd"/>
      </w:ins>
    </w:p>
    <w:p w14:paraId="343601CB" w14:textId="77777777" w:rsidR="00DF0BDC" w:rsidRDefault="00DF0BDC" w:rsidP="00DF0BDC">
      <w:pPr>
        <w:spacing w:after="0" w:line="240" w:lineRule="auto"/>
        <w:ind w:firstLine="709"/>
        <w:jc w:val="both"/>
        <w:rPr>
          <w:ins w:id="1570" w:author="Саламадина Дарья Олеговна" w:date="2016-11-01T13:51:00Z"/>
          <w:rFonts w:ascii="Times New Roman" w:eastAsia="Calibri" w:hAnsi="Times New Roman" w:cs="Times New Roman"/>
          <w:sz w:val="26"/>
          <w:szCs w:val="26"/>
          <w:lang w:eastAsia="ru-RU"/>
        </w:rPr>
      </w:pPr>
      <w:ins w:id="1571" w:author="Саламадина Дарья Олеговна" w:date="2016-11-01T13:51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проверить средства криптозащиты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на рабочей станции 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Штабе ППЭ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провести тестовую авторизацию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член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ГЭК, назначенного на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экзамен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на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специализированном федеральном портале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использованием 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токена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члена ГЭК</w:t>
        </w:r>
        <w:r w:rsidRPr="00F501E7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16EFA56F" w14:textId="77777777" w:rsidR="00DF0BDC" w:rsidRPr="00824564" w:rsidRDefault="00DF0BDC" w:rsidP="00DF0BDC">
      <w:pPr>
        <w:spacing w:after="0" w:line="240" w:lineRule="auto"/>
        <w:ind w:firstLine="709"/>
        <w:jc w:val="both"/>
        <w:rPr>
          <w:ins w:id="1572" w:author="Саламадина Дарья Олеговна" w:date="2016-11-01T13:51:00Z"/>
          <w:rFonts w:ascii="Times New Roman" w:eastAsia="Calibri" w:hAnsi="Times New Roman" w:cs="Times New Roman"/>
          <w:sz w:val="26"/>
          <w:szCs w:val="26"/>
          <w:lang w:eastAsia="ru-RU"/>
        </w:rPr>
      </w:pPr>
      <w:ins w:id="1573" w:author="Саламадина Дарья Олеговна" w:date="2016-11-01T13:51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провести тестовую передачу файла с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результатами тестового сканирования на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сервер РЦОИ</w:t>
        </w:r>
      </w:ins>
    </w:p>
    <w:p w14:paraId="02AA6141" w14:textId="77777777" w:rsidR="00DF0BDC" w:rsidRPr="00D41A4C" w:rsidRDefault="00DF0BDC" w:rsidP="00DF0BDC">
      <w:pPr>
        <w:spacing w:after="0" w:line="240" w:lineRule="auto"/>
        <w:ind w:firstLine="709"/>
        <w:jc w:val="both"/>
        <w:rPr>
          <w:ins w:id="1574" w:author="Саламадина Дарья Олеговна" w:date="2016-11-01T13:51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575" w:author="Саламадина Дарья Олеговна" w:date="2016-11-01T13:51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проверить наличие дополнительного (резервного) оборудования</w:t>
        </w:r>
        <w:r w:rsidRPr="00D41A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</w:ins>
    </w:p>
    <w:p w14:paraId="028264C1" w14:textId="6E02742E" w:rsidR="00DB6CE6" w:rsidRPr="001249DA" w:rsidRDefault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ins w:id="1576" w:author="Саламадина Дарья Олеговна" w:date="2016-11-01T13:51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передать акт технической готовности со всех рабочих станций</w:t>
        </w:r>
        <w:r w:rsidRPr="0082456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сканирования и статус о завершении контроля технической готовности в систему мониторинга готовности ППЭ с помощью рабочей станции в штабе ППЭ.</w:t>
        </w:r>
      </w:ins>
      <w:del w:id="1577" w:author="Саламадина Дарья Олеговна" w:date="2016-11-01T13:51:00Z">
        <w:r w:rsidR="00DB6CE6" w:rsidRPr="001249DA" w:rsidDel="00DF0BDC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.</w:delText>
        </w:r>
      </w:del>
    </w:p>
    <w:p w14:paraId="5F5FF5D6" w14:textId="30959FD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 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</w:t>
      </w:r>
    </w:p>
    <w:p w14:paraId="7F66F5A5" w14:textId="4356940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 окончании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собирает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паковывает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бланки регистрации,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ins w:id="1578" w:author="Саламадина Дарья Олеговна" w:date="2016-11-01T14:12:00Z">
        <w:r w:rsid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="00B84D3F" w:rsidRPr="00B8462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(за исключением проведения ЕГЭ по математике базового уровня)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апечатывает его.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возвратном доставочном пакете напечатан «Сопроводительный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аполнению.</w:t>
      </w:r>
      <w:r w:rsidRPr="001249DA" w:rsidDel="001F6C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передает запечатанный возвратный доставочный пакет с  бланками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ins w:id="1579" w:author="Саламадина Дарья Олеговна" w:date="2016-11-01T14:12:00Z">
        <w:r w:rsid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="00B84D3F" w:rsidRPr="00B8462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(за исключением проведения ЕГЭ по математике базового уровня)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del w:id="1580" w:author="Саламадина Дарья Олеговна" w:date="2016-11-01T14:12:00Z">
        <w:r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ругими экзаменационными материалами (формами ППЭ, служебными записками,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р.)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оне видимости камер видеонаблюдения.</w:t>
      </w:r>
      <w:proofErr w:type="gramEnd"/>
    </w:p>
    <w:p w14:paraId="2BEAC928" w14:textId="69CA0B2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ins w:id="1581" w:author="Саламадина Дарья Олеговна" w:date="2016-11-01T14:12:00Z">
        <w:r w:rsid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                    </w:t>
        </w:r>
        <w:r w:rsidR="00B84D3F" w:rsidRPr="00B8462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(за исключением проведения ЕГЭ по математике базового уровня)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пересчитывает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формляет соответствующие формы ППЭ.</w:t>
      </w:r>
      <w:proofErr w:type="gramEnd"/>
    </w:p>
    <w:p w14:paraId="6933D414" w14:textId="6B3BF76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после передачи всех экзаменационных материалов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азрешения руководителя ППЭ может покинуть ППЭ.</w:t>
      </w:r>
    </w:p>
    <w:p w14:paraId="1639057D" w14:textId="65192802" w:rsidR="00B84D3F" w:rsidRDefault="00B84D3F" w:rsidP="00B84D3F">
      <w:pPr>
        <w:spacing w:after="0" w:line="240" w:lineRule="auto"/>
        <w:ind w:firstLine="709"/>
        <w:jc w:val="both"/>
        <w:rPr>
          <w:ins w:id="1582" w:author="Саламадина Дарья Олеговна" w:date="2016-11-01T14:12:00Z"/>
          <w:rFonts w:ascii="Times New Roman" w:eastAsia="Calibri" w:hAnsi="Times New Roman" w:cs="Times New Roman"/>
          <w:sz w:val="26"/>
          <w:szCs w:val="26"/>
          <w:lang w:eastAsia="ru-RU"/>
        </w:rPr>
      </w:pPr>
      <w:ins w:id="1583" w:author="Саламадина Дарья Олеговна" w:date="2016-11-01T14:12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После завершения выполнения экзаменационной работы во всех аудиториях</w:t>
        </w:r>
        <w:r w:rsidRPr="00DA042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технический специалист при участии руководителя ППЭ передает ППЭ статус о завершении экзамена в ППЭ в систему мониторинга готовности ППЭ с помощью рабочей станции в Штабе ППЭ.</w:t>
        </w:r>
      </w:ins>
    </w:p>
    <w:p w14:paraId="045BE739" w14:textId="219E2AA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формы ППЭ-13-02МАШ все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вкладываются обратно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ередаются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техническому специалисту для осуществления сканирования.</w:t>
      </w:r>
    </w:p>
    <w:p w14:paraId="54C23505" w14:textId="4E96901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олученном возвратном доставочном пакете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ЕГЭ (форма ППЭ-11), вводит номер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14:paraId="3978ED50" w14:textId="1120BBA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Технический специалист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извлекает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сканирование бланков ЕГЭ. Проверяет качество отсканированных изображений, ориентацию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оследовательность бланков</w:t>
      </w:r>
      <w:del w:id="1584" w:author="Саламадина Дарья Олеговна" w:date="2016-11-01T14:13:00Z">
        <w:r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ЕГЭ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сновным или другими дополнительными, при необходимости изменяет последовательность бланков, выполняет повторное сканирование.</w:t>
      </w:r>
    </w:p>
    <w:p w14:paraId="6F34F080" w14:textId="4B4A5D5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14:paraId="5CFB418E" w14:textId="03F527F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оторого они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были извлечены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возвратный доставочный пакет руководителю ППЭ.</w:t>
      </w:r>
    </w:p>
    <w:p w14:paraId="2E0EC386" w14:textId="7FE96F4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Далее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аудиторий.</w:t>
      </w:r>
    </w:p>
    <w:p w14:paraId="076FA47B" w14:textId="4128ACCF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 технический специалист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14:paraId="6105AA05" w14:textId="146B17B1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del w:id="1585" w:author="Саламадина Дарья Олеговна" w:date="2016-10-31T11:11:00Z">
        <w:r w:rsidRPr="001249DA" w:rsidDel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1586" w:author="Саламадина Дарья Олеговна" w:date="2016-10-31T11:11:00Z">
        <w:r w:rsidR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14:paraId="31586985" w14:textId="77777777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14:paraId="27D4D5C8" w14:textId="2BA9F792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14:paraId="2B1A118E" w14:textId="1BD241E4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22203B65" w14:textId="031C913A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49935E1E" w14:textId="12984572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14:paraId="358E893A" w14:textId="10084B7D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14:paraId="3833583A" w14:textId="5F5CDE81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14:paraId="24CC80F7" w14:textId="3BF34D76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14:paraId="547C39AE" w14:textId="3CF6D0BB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ins w:id="1587" w:author="Саламадина Дарья Олеговна" w:date="2016-11-01T14:13:00Z">
        <w:r w:rsidR="00B84D3F" w:rsidRP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в специальной аудитории </w:t>
        </w:r>
        <w:r w:rsid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«</w:t>
        </w:r>
        <w:r w:rsidR="00B84D3F" w:rsidRP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Штаб ППЭ</w:t>
        </w:r>
      </w:ins>
      <w:ins w:id="1588" w:author="Саламадина Дарья Олеговна" w:date="2016-11-01T14:14:00Z">
        <w:r w:rsid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»</w:t>
        </w:r>
      </w:ins>
      <w:ins w:id="1589" w:author="Саламадина Дарья Олеговна" w:date="2016-11-01T14:13:00Z">
        <w:r w:rsidR="00B84D3F" w:rsidRP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руководителю ППЭ.</w:t>
      </w:r>
    </w:p>
    <w:p w14:paraId="3CBD99A9" w14:textId="5ED5F9CE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 «Протокол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риглашает члена ГЭК для проверки полноты количества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виде.</w:t>
      </w:r>
    </w:p>
    <w:p w14:paraId="50BCACE1" w14:textId="1EDEB9A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ормы ППЭ-13-02МАШ. </w:t>
      </w:r>
    </w:p>
    <w:p w14:paraId="71410E53" w14:textId="0D8DA3C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сем аудиториям корректны, член ГЭК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ins w:id="1590" w:author="Саламадина Дарья Олеговна" w:date="2016-11-01T14:14:00Z">
        <w:r w:rsid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 </w:t>
        </w:r>
        <w:r w:rsidR="00B84D3F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технический специалист </w:t>
        </w:r>
      </w:ins>
      <w:del w:id="1591" w:author="Саламадина Дарья Олеговна" w:date="2016-11-01T14:14:00Z">
        <w:r w:rsidR="0040277E"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и</w:delText>
        </w:r>
        <w:r w:rsidR="0040277E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</w:del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зашифровывается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ins w:id="1592" w:author="Саламадина Дарья Олеговна" w:date="2016-11-01T14:14:00Z">
        <w:r w:rsidR="00B84D3F" w:rsidRP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для передачи в РЦОИ</w:t>
        </w:r>
      </w:ins>
      <w:del w:id="1593" w:author="Саламадина Дарья Олеговна" w:date="2016-11-01T14:14:00Z">
        <w:r w:rsidR="0040277E"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и</w:delText>
        </w:r>
        <w:r w:rsidR="0040277E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</w:delText>
        </w:r>
        <w:r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одписывается сертификатом члена ГЭК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67CF7724" w14:textId="14519E7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ins w:id="1594" w:author="Саламадина Дарья Олеговна" w:date="2016-11-01T14:15:00Z">
        <w:r w:rsid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 по согласованию с РЦОИ</w:t>
        </w:r>
        <w:r w:rsidR="00B84D3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14:paraId="2137EF65" w14:textId="77777777" w:rsidR="00B84D3F" w:rsidRPr="001249DA" w:rsidRDefault="00DB6CE6" w:rsidP="00B84D3F">
      <w:pPr>
        <w:spacing w:after="0" w:line="240" w:lineRule="auto"/>
        <w:ind w:firstLine="709"/>
        <w:jc w:val="both"/>
        <w:rPr>
          <w:ins w:id="1595" w:author="Саламадина Дарья Олеговна" w:date="2016-11-01T14:16:00Z"/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ins w:id="1596" w:author="Саламадина Дарья Олеговна" w:date="2016-11-01T14:15:00Z">
        <w:r w:rsidR="00B84D3F" w:rsidRP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на </w:t>
        </w:r>
        <w:proofErr w:type="spellStart"/>
        <w:r w:rsidR="00B84D3F" w:rsidRP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="00B84D3F" w:rsidRP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-накопитель 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ins w:id="1597" w:author="Саламадина Дарья Олеговна" w:date="2016-11-01T14:15:00Z">
        <w:r w:rsidR="00B84D3F" w:rsidRP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(файл экспорта), а также электронный журнал сканирования </w:t>
        </w:r>
      </w:ins>
      <w:del w:id="1598" w:author="Саламадина Дарья Олеговна" w:date="2016-11-01T14:15:00Z">
        <w:r w:rsidR="0040277E"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на</w:delText>
        </w:r>
        <w:r w:rsidR="0040277E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ф</w:delText>
        </w:r>
        <w:r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леш-накопитель</w:delText>
        </w:r>
        <w:r w:rsidR="0040277E"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абочую станцию</w:t>
      </w:r>
      <w:ins w:id="1599" w:author="Саламадина Дарья Олеговна" w:date="2016-11-01T14:15:00Z">
        <w:r w:rsid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в Штабе ППЭ для передачи </w:t>
        </w:r>
      </w:ins>
      <w:ins w:id="1600" w:author="Саламадина Дарья Олеговна" w:date="2016-11-01T14:16:00Z">
        <w:r w:rsid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пакета данных с электронными образами бланков и форм ППЭ</w:t>
        </w:r>
        <w:r w:rsidR="00B84D3F" w:rsidRPr="008D394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="00B84D3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на</w:t>
        </w:r>
        <w:r w:rsid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B84D3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сервер РЦОИ</w:t>
        </w:r>
        <w:r w:rsidR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, журнала сканирования в систему мониторинга готовности ППЭ</w:t>
        </w:r>
        <w:r w:rsidR="00B84D3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.</w:t>
        </w:r>
      </w:ins>
    </w:p>
    <w:p w14:paraId="1D1A9CFC" w14:textId="1C57C362" w:rsidR="00DB6CE6" w:rsidRPr="001249DA" w:rsidDel="00B84D3F" w:rsidRDefault="00DB6CE6" w:rsidP="00DB6CE6">
      <w:pPr>
        <w:spacing w:after="0" w:line="240" w:lineRule="auto"/>
        <w:ind w:firstLine="709"/>
        <w:jc w:val="both"/>
        <w:rPr>
          <w:del w:id="1601" w:author="Саламадина Дарья Олеговна" w:date="2016-11-01T14:16:00Z"/>
          <w:rFonts w:ascii="Times New Roman" w:eastAsia="Calibri" w:hAnsi="Times New Roman" w:cs="Times New Roman"/>
          <w:sz w:val="26"/>
          <w:szCs w:val="26"/>
          <w:lang w:eastAsia="ru-RU"/>
        </w:rPr>
      </w:pPr>
      <w:del w:id="1602" w:author="Саламадина Дарья Олеговна" w:date="2016-11-01T14:16:00Z">
        <w:r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, где установлена Станция авторизации для передачи</w:delText>
        </w:r>
        <w:r w:rsidR="0040277E"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с</w:delText>
        </w:r>
        <w:r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ервер РЦОИ.</w:delText>
        </w:r>
      </w:del>
    </w:p>
    <w:p w14:paraId="21054185" w14:textId="5C53E08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передачу файла экспорта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</w:t>
      </w:r>
      <w:ins w:id="1603" w:author="Саламадина Дарья Олеговна" w:date="2016-11-01T14:34:00Z"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, </w:t>
        </w:r>
      </w:ins>
      <w:ins w:id="1604" w:author="Саламадина Дарья Олеговна" w:date="2016-11-01T14:35:00Z"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журнала сканирования в систему мониторинга готовности ППЭ </w:t>
        </w:r>
        <w:r w:rsidR="00963142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</w:t>
        </w:r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963142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помощью </w:t>
        </w:r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рабочей </w:t>
        </w:r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lastRenderedPageBreak/>
          <w:t>станции в штабе ППЭ</w:t>
        </w:r>
        <w:r w:rsidR="00963142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. </w:t>
        </w:r>
        <w:commentRangeStart w:id="1605"/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После завершения передачи всех пакетов бланков в РЦОИ </w:t>
        </w:r>
        <w:commentRangeEnd w:id="1605"/>
        <w:r w:rsidR="00963142">
          <w:rPr>
            <w:rStyle w:val="a9"/>
            <w:rFonts w:ascii="Times New Roman" w:eastAsia="Times New Roman" w:hAnsi="Times New Roman"/>
            <w:szCs w:val="20"/>
            <w:lang w:eastAsia="ru-RU"/>
          </w:rPr>
          <w:commentReference w:id="1605"/>
        </w:r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(статус пакета с бланками принимает значение "передан") технический специалист при участии руководителя ППЭ передает статус о завершении передачи бланков в РЦОИ. </w:t>
        </w:r>
      </w:ins>
      <w:del w:id="1606" w:author="Саламадина Дарья Олеговна" w:date="2016-11-01T14:16:00Z">
        <w:r w:rsidR="0040277E"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</w:delText>
        </w:r>
        <w:r w:rsidRPr="001249DA" w:rsidDel="00B84D3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омощью Станции авторизации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14:paraId="61AF5A37" w14:textId="398545D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уководителем ППЭ ещё раз пересчитывают все бланки,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аполняют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форму ППЭ-11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14:paraId="1F24D416" w14:textId="5CF9908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фере образования, МИД России, учредителем. </w:t>
      </w:r>
    </w:p>
    <w:p w14:paraId="62E91D3E" w14:textId="4FEEF8CE" w:rsidR="00DB6CE6" w:rsidRDefault="00DB6CE6" w:rsidP="00DB6CE6">
      <w:pPr>
        <w:spacing w:after="0" w:line="240" w:lineRule="auto"/>
        <w:ind w:firstLine="709"/>
        <w:jc w:val="both"/>
        <w:rPr>
          <w:ins w:id="1607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ечение месяца после окончания этапа проведения ЕГЭ.</w:t>
      </w:r>
    </w:p>
    <w:p w14:paraId="4D458A61" w14:textId="77777777" w:rsidR="00963142" w:rsidRPr="00D41A4C" w:rsidRDefault="00963142" w:rsidP="00963142">
      <w:pPr>
        <w:spacing w:after="0" w:line="240" w:lineRule="auto"/>
        <w:ind w:firstLine="709"/>
        <w:jc w:val="both"/>
        <w:rPr>
          <w:ins w:id="1608" w:author="Саламадина Дарья Олеговна" w:date="2016-11-01T14:35:00Z"/>
          <w:rFonts w:ascii="Times New Roman" w:eastAsia="Calibri" w:hAnsi="Times New Roman" w:cs="Times New Roman"/>
          <w:b/>
          <w:sz w:val="28"/>
          <w:szCs w:val="26"/>
          <w:lang w:eastAsia="ru-RU"/>
        </w:rPr>
      </w:pPr>
      <w:ins w:id="1609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b/>
            <w:sz w:val="28"/>
            <w:szCs w:val="26"/>
            <w:lang w:eastAsia="ru-RU"/>
          </w:rPr>
          <w:t xml:space="preserve">Особенности </w:t>
        </w:r>
        <w:r>
          <w:rPr>
            <w:rFonts w:ascii="Times New Roman" w:eastAsia="Calibri" w:hAnsi="Times New Roman" w:cs="Times New Roman"/>
            <w:b/>
            <w:sz w:val="28"/>
            <w:szCs w:val="26"/>
            <w:lang w:eastAsia="ru-RU"/>
          </w:rPr>
          <w:t xml:space="preserve">перевода бланков участников ЕГЭ в электронный вид </w:t>
        </w:r>
        <w:r w:rsidRPr="00D41A4C">
          <w:rPr>
            <w:rFonts w:ascii="Times New Roman" w:eastAsia="Calibri" w:hAnsi="Times New Roman" w:cs="Times New Roman"/>
            <w:b/>
            <w:sz w:val="28"/>
            <w:szCs w:val="26"/>
            <w:lang w:eastAsia="ru-RU"/>
          </w:rPr>
          <w:t>при проведении устной части ЕГЭ по иностранным языкам. Раздел Говорение</w:t>
        </w:r>
      </w:ins>
    </w:p>
    <w:p w14:paraId="7FDA7B68" w14:textId="77777777" w:rsidR="00963142" w:rsidRPr="00D41A4C" w:rsidRDefault="00963142" w:rsidP="00963142">
      <w:pPr>
        <w:spacing w:after="0" w:line="240" w:lineRule="auto"/>
        <w:ind w:firstLine="709"/>
        <w:jc w:val="both"/>
        <w:rPr>
          <w:ins w:id="1610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11" w:author="Саламадина Дарья Олеговна" w:date="2016-11-01T14:35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В случае </w:t>
        </w:r>
        <w:proofErr w:type="gramStart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использования технологии перевода бланков участников</w:t>
        </w:r>
        <w:proofErr w:type="gramEnd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ЕГЭ в электронный вид при проведении устной части ЕГЭ по иностранным языкам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:</w:t>
        </w:r>
      </w:ins>
    </w:p>
    <w:p w14:paraId="7BBD529E" w14:textId="77777777" w:rsidR="00963142" w:rsidRDefault="00963142" w:rsidP="00963142">
      <w:pPr>
        <w:spacing w:after="0" w:line="240" w:lineRule="auto"/>
        <w:ind w:firstLine="709"/>
        <w:jc w:val="both"/>
        <w:rPr>
          <w:ins w:id="1612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13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По окончании экзамена организаторы в аудитории проведения </w:t>
        </w:r>
        <w:proofErr w:type="gramStart"/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упаковывают и запечатывают</w:t>
        </w:r>
        <w:proofErr w:type="gramEnd"/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в возвратный доставочный пакет бланки регистрации участников экзамена отдельно по каждому предмету, и передают руководителю ППЭ.</w:t>
        </w:r>
      </w:ins>
    </w:p>
    <w:p w14:paraId="291771C2" w14:textId="77777777" w:rsidR="00963142" w:rsidRDefault="00963142" w:rsidP="00963142">
      <w:pPr>
        <w:spacing w:after="0" w:line="240" w:lineRule="auto"/>
        <w:ind w:firstLine="709"/>
        <w:jc w:val="both"/>
        <w:rPr>
          <w:ins w:id="1614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15" w:author="Саламадина Дарья Олеговна" w:date="2016-11-01T14:35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 Штабе ППЭ руководитель ППЭ 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присутствии членов ГЭК по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мере поступления экзаменационных материалов из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аудиторий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проведения </w:t>
        </w:r>
        <w:proofErr w:type="gram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вскрывает полученные возвратные доставочные пакеты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бланками регистрации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и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пересчиты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вает</w:t>
        </w:r>
        <w:proofErr w:type="gramEnd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бланки.</w:t>
        </w:r>
      </w:ins>
    </w:p>
    <w:p w14:paraId="0373EAC9" w14:textId="77777777" w:rsidR="00963142" w:rsidRDefault="00963142" w:rsidP="00963142">
      <w:pPr>
        <w:spacing w:after="0" w:line="240" w:lineRule="auto"/>
        <w:ind w:firstLine="709"/>
        <w:jc w:val="both"/>
        <w:rPr>
          <w:ins w:id="1616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17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Руководитель ППЭ заполняет форму ППЭ-13-03У «Сводная ведомость учёта участников и использования экзаменационных материалов в ППЭ» и передает техническому специалисту возвратный доставочный пакет с пересчитанными бланками для сканирования.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</w:p>
    <w:p w14:paraId="1102C331" w14:textId="77777777" w:rsidR="00963142" w:rsidRDefault="00963142" w:rsidP="00963142">
      <w:pPr>
        <w:spacing w:after="0" w:line="240" w:lineRule="auto"/>
        <w:ind w:firstLine="709"/>
        <w:jc w:val="both"/>
        <w:rPr>
          <w:ins w:id="1618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19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Если в ППЭ только один технический специалист, то сначала выполняется экспорт ответов участников на </w:t>
        </w:r>
        <w:proofErr w:type="spellStart"/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-накопитель со всех рабочих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мест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участников ЕГЭ во всех аудиториях проведения и формирование сопроводительного бланка и протокола создания аудионосителя ППЭ.</w:t>
        </w:r>
      </w:ins>
    </w:p>
    <w:p w14:paraId="3206DBAF" w14:textId="77777777" w:rsidR="00963142" w:rsidRDefault="00963142" w:rsidP="00963142">
      <w:pPr>
        <w:spacing w:after="0" w:line="240" w:lineRule="auto"/>
        <w:ind w:firstLine="709"/>
        <w:jc w:val="both"/>
        <w:rPr>
          <w:ins w:id="1620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21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Технический специалист сканирует полученные бланки регистрации, указывая в станции сканирования номер аудитории проведения.</w:t>
        </w:r>
      </w:ins>
    </w:p>
    <w:p w14:paraId="4C269AD8" w14:textId="77777777" w:rsidR="00963142" w:rsidRDefault="00963142" w:rsidP="00963142">
      <w:pPr>
        <w:spacing w:after="0" w:line="240" w:lineRule="auto"/>
        <w:ind w:firstLine="709"/>
        <w:jc w:val="both"/>
        <w:rPr>
          <w:ins w:id="1622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23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После завершения сканирования всех бланков ППЭ руководитель ППЭ передает техническому специалисту для сканирования заполненные формы ППЭ:</w:t>
        </w:r>
      </w:ins>
    </w:p>
    <w:p w14:paraId="000F3B3F" w14:textId="77777777" w:rsidR="00963142" w:rsidRDefault="00963142" w:rsidP="00963142">
      <w:pPr>
        <w:spacing w:after="0" w:line="240" w:lineRule="auto"/>
        <w:ind w:firstLine="709"/>
        <w:jc w:val="both"/>
        <w:rPr>
          <w:ins w:id="1624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25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ППЭ-13-03У Сводная ведомость учёта участников и использования экзаменационных материалов в ППЭ</w:t>
        </w:r>
      </w:ins>
    </w:p>
    <w:p w14:paraId="63608D24" w14:textId="77777777" w:rsidR="00963142" w:rsidRDefault="00963142" w:rsidP="00963142">
      <w:pPr>
        <w:spacing w:after="0" w:line="240" w:lineRule="auto"/>
        <w:ind w:firstLine="709"/>
        <w:jc w:val="both"/>
        <w:rPr>
          <w:ins w:id="1626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27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ППЭ-05-02-У Протокол проведения ЕГЭ в аудитории подготовки</w:t>
        </w:r>
      </w:ins>
    </w:p>
    <w:p w14:paraId="0A139332" w14:textId="77777777" w:rsidR="00963142" w:rsidRDefault="00963142" w:rsidP="00963142">
      <w:pPr>
        <w:spacing w:after="0" w:line="240" w:lineRule="auto"/>
        <w:ind w:firstLine="709"/>
        <w:jc w:val="both"/>
        <w:rPr>
          <w:ins w:id="1628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29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ППЭ-05-03-У Протокол проведения ЕГЭ в аудитории проведения</w:t>
        </w:r>
      </w:ins>
    </w:p>
    <w:p w14:paraId="2C02A29B" w14:textId="77777777" w:rsidR="00963142" w:rsidRDefault="00963142" w:rsidP="00963142">
      <w:pPr>
        <w:spacing w:after="0" w:line="240" w:lineRule="auto"/>
        <w:ind w:firstLine="709"/>
        <w:jc w:val="both"/>
        <w:rPr>
          <w:ins w:id="1630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31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ППЭ-05-04-У Ведомость перемещения участников ЕГЭ</w:t>
        </w:r>
      </w:ins>
    </w:p>
    <w:p w14:paraId="7C24EC0C" w14:textId="77777777" w:rsidR="00963142" w:rsidRDefault="00963142" w:rsidP="00963142">
      <w:pPr>
        <w:spacing w:after="0" w:line="240" w:lineRule="auto"/>
        <w:ind w:firstLine="709"/>
        <w:jc w:val="both"/>
        <w:rPr>
          <w:ins w:id="1632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33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ППЭ-07 «Список работников ППЭ»</w:t>
        </w:r>
      </w:ins>
    </w:p>
    <w:p w14:paraId="2F807D19" w14:textId="77777777" w:rsidR="00963142" w:rsidRDefault="00963142" w:rsidP="00963142">
      <w:pPr>
        <w:spacing w:after="0" w:line="240" w:lineRule="auto"/>
        <w:ind w:firstLine="709"/>
        <w:jc w:val="both"/>
        <w:rPr>
          <w:ins w:id="1634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35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lastRenderedPageBreak/>
          <w:t>ППЭ-12-02 «Ведомость коррекции персональных данных участников ГИА в аудитории» (при наличии);</w:t>
        </w:r>
      </w:ins>
    </w:p>
    <w:p w14:paraId="6F4C01C5" w14:textId="77777777" w:rsidR="00963142" w:rsidRDefault="00963142" w:rsidP="00963142">
      <w:pPr>
        <w:spacing w:after="0" w:line="240" w:lineRule="auto"/>
        <w:ind w:firstLine="709"/>
        <w:jc w:val="both"/>
        <w:rPr>
          <w:ins w:id="1636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37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ППЭ-14-01-У «Акт приёмки-передачи экзаменационных материалов в ППЭ по иностранным языкам в устной форме»;</w:t>
        </w:r>
      </w:ins>
    </w:p>
    <w:p w14:paraId="51ECCCAA" w14:textId="77777777" w:rsidR="00963142" w:rsidRDefault="00963142" w:rsidP="00963142">
      <w:pPr>
        <w:spacing w:after="0" w:line="240" w:lineRule="auto"/>
        <w:ind w:firstLine="709"/>
        <w:jc w:val="both"/>
        <w:rPr>
          <w:ins w:id="1638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39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ППЭ-18МАШ «Акт общественного наблюдения за проведением ЕГЭ в ППЭ» (при наличии);</w:t>
        </w:r>
      </w:ins>
    </w:p>
    <w:p w14:paraId="04747765" w14:textId="77777777" w:rsidR="00963142" w:rsidRDefault="00963142" w:rsidP="00963142">
      <w:pPr>
        <w:spacing w:after="0" w:line="240" w:lineRule="auto"/>
        <w:ind w:firstLine="709"/>
        <w:jc w:val="both"/>
        <w:rPr>
          <w:ins w:id="1640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41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ППЭ-19 «Контроль изменения состава работников в день экзамена» (при наличии);</w:t>
        </w:r>
      </w:ins>
    </w:p>
    <w:p w14:paraId="031504CF" w14:textId="77777777" w:rsidR="00963142" w:rsidRDefault="00963142" w:rsidP="00963142">
      <w:pPr>
        <w:spacing w:after="0" w:line="240" w:lineRule="auto"/>
        <w:ind w:firstLine="709"/>
        <w:jc w:val="both"/>
        <w:rPr>
          <w:ins w:id="1642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43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ППЭ-21 «Акт об удалении участника ГИА» (при наличии);</w:t>
        </w:r>
      </w:ins>
    </w:p>
    <w:p w14:paraId="586625A1" w14:textId="77777777" w:rsidR="00963142" w:rsidRPr="00D41A4C" w:rsidRDefault="00963142" w:rsidP="00963142">
      <w:pPr>
        <w:spacing w:after="0" w:line="240" w:lineRule="auto"/>
        <w:ind w:firstLine="709"/>
        <w:jc w:val="both"/>
        <w:rPr>
          <w:ins w:id="1644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45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ППЭ-22 «Акт о досрочном зав</w:t>
        </w:r>
        <w:r w:rsidRPr="00B315E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ершении экзамена» (при наличии)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61BE86AD" w14:textId="77777777" w:rsidR="00963142" w:rsidRDefault="00963142" w:rsidP="00963142">
      <w:pPr>
        <w:spacing w:after="0" w:line="240" w:lineRule="auto"/>
        <w:ind w:firstLine="709"/>
        <w:jc w:val="both"/>
        <w:rPr>
          <w:ins w:id="1646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47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Сопроводительный бланк (бланки) к носителю аудиозаписей ответов участников;</w:t>
        </w:r>
      </w:ins>
    </w:p>
    <w:p w14:paraId="65418EFC" w14:textId="77777777" w:rsidR="00963142" w:rsidRDefault="00963142" w:rsidP="00963142">
      <w:pPr>
        <w:spacing w:after="0" w:line="240" w:lineRule="auto"/>
        <w:ind w:firstLine="709"/>
        <w:jc w:val="both"/>
        <w:rPr>
          <w:ins w:id="1648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49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Протокол (проток</w:t>
        </w:r>
        <w:r w:rsidRPr="00B315E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олы) создания аудионосителя ППЭ.</w:t>
        </w:r>
      </w:ins>
    </w:p>
    <w:p w14:paraId="1F174838" w14:textId="77777777" w:rsidR="00963142" w:rsidRDefault="00963142" w:rsidP="00963142">
      <w:pPr>
        <w:spacing w:after="0" w:line="240" w:lineRule="auto"/>
        <w:ind w:firstLine="709"/>
        <w:jc w:val="both"/>
        <w:rPr>
          <w:ins w:id="1650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51" w:author="Саламадина Дарья Олеговна" w:date="2016-11-01T14:35:00Z"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По приглашению технического специалиста член ГЭК проверяет, что экспортируемые данные не </w:t>
        </w:r>
        <w:proofErr w:type="gramStart"/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содержат особых ситуаций и сверяет</w:t>
        </w:r>
        <w:proofErr w:type="gramEnd"/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данные о количестве отсканированных бланков по аудиториям, указанные в интерфейсе Станции сканирования в ППЭ с количеством из формы ППЭ-13-03У «Сводная ведомость учёта участников и использования экзаменационных материалов в ППЭ». При необходимости любая аудитория может быть заново открыта для выполнения дополнительного или повторного сканирования.</w:t>
        </w:r>
      </w:ins>
    </w:p>
    <w:p w14:paraId="5B3A4AAF" w14:textId="77777777" w:rsidR="00963142" w:rsidRPr="00B315E8" w:rsidRDefault="00963142" w:rsidP="00963142">
      <w:pPr>
        <w:spacing w:after="0" w:line="240" w:lineRule="auto"/>
        <w:ind w:firstLine="709"/>
        <w:jc w:val="both"/>
        <w:rPr>
          <w:ins w:id="1652" w:author="Саламадина Дарья Олеговна" w:date="2016-11-01T14:35:00Z"/>
          <w:rFonts w:ascii="Times New Roman" w:eastAsia="Calibri" w:hAnsi="Times New Roman" w:cs="Times New Roman"/>
          <w:sz w:val="26"/>
          <w:szCs w:val="26"/>
          <w:lang w:eastAsia="ru-RU"/>
        </w:rPr>
      </w:pPr>
      <w:ins w:id="1653" w:author="Саламадина Дарья Олеговна" w:date="2016-11-01T14:35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Дальнейшие действия по обработке бланков участников ЕГЭ выполняются аналогично описанному выше порядку.</w:t>
        </w:r>
      </w:ins>
    </w:p>
    <w:p w14:paraId="05300589" w14:textId="77777777" w:rsidR="00963142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37E287C" w14:textId="4EC5FDA1" w:rsidR="00DB6CE6" w:rsidRPr="001249DA" w:rsidRDefault="00DB6CE6">
      <w:pPr>
        <w:pStyle w:val="2"/>
        <w:numPr>
          <w:ilvl w:val="0"/>
          <w:numId w:val="14"/>
        </w:numPr>
      </w:pPr>
      <w:bookmarkStart w:id="1654" w:name="_Toc438199199"/>
      <w:bookmarkStart w:id="1655" w:name="_Toc464653556"/>
      <w:r w:rsidRPr="001249DA">
        <w:t>Инструкция для технического специалиста</w:t>
      </w:r>
      <w:bookmarkEnd w:id="1654"/>
      <w:bookmarkEnd w:id="1655"/>
    </w:p>
    <w:p w14:paraId="7416D299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технический специалист ППЭ обязан:</w:t>
      </w:r>
    </w:p>
    <w:p w14:paraId="2A9A32EA" w14:textId="39C8F30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5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14:paraId="78A0143F" w14:textId="342BBE9A"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14:paraId="30359B8A" w14:textId="2C87A13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139CD148" w14:textId="5906DD7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портале;</w:t>
      </w:r>
    </w:p>
    <w:p w14:paraId="021569F6" w14:textId="77777777"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14:paraId="0A8EBBB1" w14:textId="3869415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 (далее – рабочие станции), предъявляемым минимальным требованиям;</w:t>
      </w:r>
    </w:p>
    <w:p w14:paraId="20C3270F" w14:textId="1C1C658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сканирующее устройство, соответствующее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79BE25EE" w14:textId="10BECE7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 драйвер сканирующего устройства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станцию, предназначенную для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настроить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работу сканирующего устройства стандартными средствами;</w:t>
      </w:r>
    </w:p>
    <w:p w14:paraId="0EC214F6" w14:textId="5D34A00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46AAD60B" w14:textId="1F13E42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тестовое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охранить файл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 для передачи РЦОИ;</w:t>
      </w:r>
    </w:p>
    <w:p w14:paraId="22E23213" w14:textId="4DCF27D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передачи электронных образов бланков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ins w:id="1656" w:author="Саламадина Дарья Олеговна" w:date="2016-11-01T14:36:00Z">
        <w:r w:rsidR="00963142" w:rsidRP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 связи с федеральным порталом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AA7C0B8" w14:textId="5001DDFA"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del w:id="1657" w:author="Саламадина Дарья Олеговна" w:date="2016-11-01T14:36:00Z"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</w:del>
      <w:ins w:id="1658" w:author="Саламадина Дарья Олеговна" w:date="2016-11-01T14:36:00Z">
        <w:r w:rsidR="00963142" w:rsidRP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 w:rsidR="00963142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</w:t>
        </w:r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 специализированным федеральным порталом, с</w:t>
        </w:r>
      </w:ins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ервером РЦОИ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передачу файла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14:paraId="7099270F" w14:textId="77777777"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14:paraId="3E7C70F2" w14:textId="72AD95C3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-накопитель для </w:t>
      </w:r>
      <w:ins w:id="1659" w:author="Саламадина Дарья Олеговна" w:date="2016-11-01T14:36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переноса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файлов экспорта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авторизации;</w:t>
      </w:r>
    </w:p>
    <w:p w14:paraId="4705CF8D" w14:textId="3C79348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14:paraId="44F833AE" w14:textId="4ABAB22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для замены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станции авторизации;</w:t>
      </w:r>
    </w:p>
    <w:p w14:paraId="00E383CA" w14:textId="77777777"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660" w:author="Саламадина Дарья Олеговна" w:date="2016-11-01T14:36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резервное сканирующее устройство.</w:t>
      </w:r>
    </w:p>
    <w:p w14:paraId="58DBD5A9" w14:textId="5D328197" w:rsidR="00963142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661" w:author="Саламадина Дарья Олеговна" w:date="2016-11-01T14:36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Передать статус о завершении технической подготовки в систему мониторинга готовности ППЭ с помощью рабочей станции в штабе ППЭ.</w:t>
        </w:r>
      </w:ins>
    </w:p>
    <w:p w14:paraId="33438D3D" w14:textId="7710A88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ППЭ должна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14:paraId="418E211F" w14:textId="23533A21"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662" w:author="Саламадина Дарья Олеговна" w:date="2016-11-01T14:37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</w:t>
        </w:r>
        <w:r w:rsidRPr="006E43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е </w:t>
        </w:r>
        <w:proofErr w:type="gramStart"/>
        <w:r w:rsidRPr="006E43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позднее</w:t>
        </w:r>
        <w:proofErr w:type="gramEnd"/>
        <w:r w:rsidRPr="006E43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чем за один день </w:t>
        </w:r>
      </w:ins>
      <w:del w:id="1663" w:author="Саламадина Дарья Олеговна" w:date="2016-11-01T14:37:00Z"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За 1 день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14:paraId="04997DF1" w14:textId="4FAA27D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14:paraId="0F812FEA" w14:textId="1A546C9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20A4BB47" w14:textId="77777777" w:rsidR="00963142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ins w:id="1664" w:author="Саламадина Дарья Олеговна" w:date="2016-11-01T14:37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665" w:author="Саламадина Дарья Олеговна" w:date="2016-11-01T14:37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проверить средства криптозащиты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использованием 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токена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члена ГЭК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каждой рабочей станции сканирования в Штабе ППЭ</w:t>
        </w:r>
        <w:r w:rsidRPr="00D41A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</w:ins>
    </w:p>
    <w:p w14:paraId="6A17E1AC" w14:textId="15550B10"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666" w:author="Саламадина Дарья Олеговна" w:date="2016-11-01T14:37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сформировать, </w:t>
        </w:r>
        <w:proofErr w:type="gramStart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распечатать и совместно с членом ГЭК </w:t>
        </w:r>
      </w:ins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</w:t>
      </w:r>
      <w:proofErr w:type="gram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14:paraId="3255F59B" w14:textId="77777777" w:rsidR="00963142" w:rsidRDefault="00963142" w:rsidP="00963142">
      <w:pPr>
        <w:spacing w:after="0" w:line="240" w:lineRule="auto"/>
        <w:ind w:firstLine="709"/>
        <w:jc w:val="both"/>
        <w:rPr>
          <w:ins w:id="1667" w:author="Саламадина Дарья Олеговна" w:date="2016-11-01T14:37:00Z"/>
          <w:rFonts w:ascii="Times New Roman" w:eastAsia="Calibri" w:hAnsi="Times New Roman" w:cs="Times New Roman"/>
          <w:sz w:val="26"/>
          <w:szCs w:val="26"/>
          <w:lang w:eastAsia="ru-RU"/>
        </w:rPr>
      </w:pPr>
      <w:ins w:id="1668" w:author="Саламадина Дарья Олеговна" w:date="2016-11-01T14:37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проверить средства криптозащиты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на рабочей станции 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Штабе ППЭ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провести тестовую авторизацию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член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ГЭК, назначенного на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экзамен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на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специализированном федеральном портале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использованием 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токена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члена ГЭК</w:t>
        </w:r>
        <w:r w:rsidRPr="00F501E7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31397022" w14:textId="6FC95D54" w:rsidR="00DB6CE6" w:rsidRPr="001249DA" w:rsidDel="00963142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del w:id="1669" w:author="Саламадина Дарья Олеговна" w:date="2016-11-01T14:38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670" w:author="Саламадина Дарья Олеговна" w:date="2016-11-01T14:38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провести тестовую передачу файла с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результатами тестового сканирования на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сервер РЦОИ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del w:id="1671" w:author="Саламадина Дарья Олеговна" w:date="2016-11-01T14:38:00Z"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проверить токен члена ГЭК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абочей станции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Ш</w:delText>
        </w:r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табе ППЭ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ровести тестовую передачу файла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езультатами тестового сканирования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ервер РЦОИ;</w:delText>
        </w:r>
      </w:del>
    </w:p>
    <w:p w14:paraId="1B0E5994" w14:textId="77777777" w:rsidR="00963142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672" w:author="Саламадина Дарья Олеговна" w:date="2016-11-01T14:38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ins w:id="1673" w:author="Саламадина Дарья Олеговна" w:date="2016-11-01T14:38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</w:ins>
    </w:p>
    <w:p w14:paraId="038F8A5E" w14:textId="61475D34" w:rsidR="00DB6CE6" w:rsidRPr="001249DA" w:rsidDel="00963142" w:rsidRDefault="00963142">
      <w:pPr>
        <w:tabs>
          <w:tab w:val="left" w:pos="318"/>
        </w:tabs>
        <w:spacing w:after="0" w:line="240" w:lineRule="auto"/>
        <w:ind w:firstLine="709"/>
        <w:jc w:val="both"/>
        <w:rPr>
          <w:del w:id="1674" w:author="Саламадина Дарья Олеговна" w:date="2016-11-01T14:38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675" w:author="Саламадина Дарья Олеговна" w:date="2016-11-01T14:38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передать акт технической готовности со всех рабочих станций</w:t>
        </w:r>
        <w:r w:rsidRPr="0082456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  <w:del w:id="1676" w:author="Саламадина Дарья Олеговна" w:date="2016-11-01T14:38:00Z"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.</w:delText>
        </w:r>
      </w:del>
      <w:ins w:id="1677" w:author="Саламадина Дарья Олеговна" w:date="2016-11-01T14:38:00Z"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</w:p>
    <w:p w14:paraId="34BBEC99" w14:textId="09CF78D3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завершения выполнения экзаменационной работы </w:t>
      </w:r>
      <w:del w:id="1678" w:author="Саламадина Дарья Олеговна" w:date="2016-11-01T14:38:00Z"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(экзамена) 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ППЭ.</w:t>
      </w:r>
    </w:p>
    <w:p w14:paraId="09B283ED" w14:textId="6A4E02EF" w:rsidR="00963142" w:rsidRDefault="00963142" w:rsidP="00963142">
      <w:pPr>
        <w:spacing w:after="0" w:line="240" w:lineRule="auto"/>
        <w:ind w:firstLine="709"/>
        <w:jc w:val="both"/>
        <w:rPr>
          <w:ins w:id="1679" w:author="Саламадина Дарья Олеговна" w:date="2016-11-01T14:39:00Z"/>
          <w:rFonts w:ascii="Times New Roman" w:eastAsia="Calibri" w:hAnsi="Times New Roman" w:cs="Times New Roman"/>
          <w:sz w:val="26"/>
          <w:szCs w:val="26"/>
          <w:lang w:eastAsia="ru-RU"/>
        </w:rPr>
      </w:pPr>
      <w:ins w:id="1680" w:author="Саламадина Дарья Олеговна" w:date="2016-11-01T14:39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После завершения выполнения экзаменационной работы во всех аудиториях</w:t>
        </w:r>
        <w:r w:rsidRPr="00DA042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технический специалист при участии руководителя ППЭ передает ППЭ статус о завершении экзамена в ППЭ в систему мониторинга готовности ППЭ с помощью рабочей станции в Штабе ППЭ.</w:t>
        </w:r>
      </w:ins>
    </w:p>
    <w:p w14:paraId="2870891E" w14:textId="09C9D58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передаёт техническому специалисту для сканирования вскрытый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предварительно пересчитав бланки.</w:t>
      </w:r>
    </w:p>
    <w:p w14:paraId="00490E15" w14:textId="19E0D82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олученном возвратном доставочном пакете (форма ППЭ-11) вводит номер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14:paraId="3A49760E" w14:textId="2F42D0C7" w:rsidR="00963142" w:rsidRPr="00794141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ins w:id="1681" w:author="Саламадина Дарья Олеговна" w:date="2016-11-01T14:39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извлекает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ыполняет сканирование бланков</w:t>
      </w:r>
      <w:ins w:id="1682" w:author="Саламадина Дарья Олеговна" w:date="2016-11-01T14:39:00Z">
        <w:r w:rsidR="00963142" w:rsidRP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 </w:t>
        </w:r>
        <w:proofErr w:type="gramStart"/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следующем</w:t>
        </w:r>
        <w:proofErr w:type="gramEnd"/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порядке</w:t>
        </w:r>
        <w:r w:rsidR="00963142" w:rsidRPr="0079414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:</w:t>
        </w:r>
      </w:ins>
    </w:p>
    <w:p w14:paraId="2E451A01" w14:textId="54AD4108" w:rsidR="00963142" w:rsidRPr="00847FB7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ins w:id="1683" w:author="Саламадина Дарья Олеговна" w:date="2016-11-01T14:39:00Z"/>
          <w:rFonts w:ascii="Times New Roman" w:eastAsia="Times New Roman" w:hAnsi="Times New Roman" w:cs="Times New Roman"/>
          <w:sz w:val="26"/>
          <w:szCs w:val="26"/>
          <w:lang w:eastAsia="ru-RU"/>
        </w:rPr>
      </w:pPr>
      <w:del w:id="1684" w:author="Саламадина Дарья Олеговна" w:date="2016-11-01T14:39:00Z"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.</w:delText>
        </w:r>
      </w:del>
      <w:proofErr w:type="gramStart"/>
      <w:ins w:id="1685" w:author="Саламадина Дарья Олеговна" w:date="2016-11-01T14:39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случае использования сканера, поддерживающего двухстороннее поточное сканирование, сначала сканируются все односторонние бланки аудитории (бланки регистрации и бланки ответов №1) в одностороннем режиме сканирования, затем сканируются все двусторонние бланки ответов №2 (</w:t>
        </w:r>
        <w:r w:rsidR="00963142" w:rsidRPr="00B8462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за исключением проведения ЕГЭ по математике базового уровня</w:t>
        </w:r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 в двустороннем режиме сканирования</w:t>
        </w:r>
        <w:r w:rsidR="00963142" w:rsidRPr="00E8568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  <w:proofErr w:type="gramEnd"/>
      </w:ins>
    </w:p>
    <w:p w14:paraId="0DADE85D" w14:textId="4D53B4F0" w:rsidR="00DB6CE6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ins w:id="1686" w:author="Саламадина Дарья Олеговна" w:date="2016-11-01T14:39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в случае использования сканера, поддерживающего только одностороннее поточное сканирование, сканируются</w:t>
        </w:r>
        <w:r w:rsidRPr="00C419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: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все односторонние бланки аудитории (бланки регистрации и бланки ответов №1), лицевые стороны всех двусторонних бланков ответов №2 (</w:t>
        </w:r>
        <w:r w:rsidRPr="00B8462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за исключением проведения ЕГЭ по математике базового уровня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), оборотные стороны всех двусторонних бланков ответов №2.</w:t>
        </w:r>
      </w:ins>
      <w:proofErr w:type="gramEnd"/>
    </w:p>
    <w:p w14:paraId="63B7FC1F" w14:textId="524F423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проверяет качество отсканированных изображений, ориентацию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оследовательность бланков</w:t>
      </w:r>
      <w:ins w:id="1687" w:author="Саламадина Дарья Олеговна" w:date="2016-11-01T14:39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№ 2 (</w:t>
        </w:r>
        <w:r w:rsidR="00963142" w:rsidRPr="00B8462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за исключением проведения ЕГЭ по математике базового уровня</w:t>
        </w:r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сновным или другим дополнительными, при необходимости изменяет последовательность бланков средствами ПО, выполняет повторное сканирование.</w:t>
      </w:r>
    </w:p>
    <w:p w14:paraId="0517736D" w14:textId="77777777" w:rsidR="00963142" w:rsidRPr="001249DA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ins w:id="1688" w:author="Саламадина Дарья Олеговна" w:date="2016-11-01T14:40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689" w:author="Саламадина Дарья Олеговна" w:date="2016-11-01T14:40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 случае </w:t>
        </w:r>
        <w:proofErr w:type="gramStart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использования технологии перевода бланков участников</w:t>
        </w:r>
        <w:proofErr w:type="gramEnd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ЕГЭ в электронный вид при проведении устной части ЕГЭ по иностранным языкам выполняется сканирование односторонних бланков регистрации устного экзамена.</w:t>
        </w:r>
      </w:ins>
    </w:p>
    <w:p w14:paraId="24500C48" w14:textId="44D74CB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одной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14:paraId="2DF3FC1A" w14:textId="07A031D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оторого они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были извлечены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озвращает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пакет руководителю ППЭ.</w:t>
      </w:r>
    </w:p>
    <w:p w14:paraId="041B320A" w14:textId="0199A30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аудиторий.</w:t>
      </w:r>
    </w:p>
    <w:p w14:paraId="225B4CC7" w14:textId="177ED9C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ППЭ, технический специалист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14:paraId="239D290A" w14:textId="5D9E5B7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del w:id="1690" w:author="Саламадина Дарья Олеговна" w:date="2016-10-31T11:11:00Z">
        <w:r w:rsidRPr="001249DA" w:rsidDel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1691" w:author="Саламадина Дарья Олеговна" w:date="2016-10-31T11:11:00Z">
        <w:r w:rsidR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14:paraId="5F3C27B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14:paraId="21CBA0F2" w14:textId="390EAA4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14:paraId="1BEA301E" w14:textId="4E09C22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0244BE54" w14:textId="7CC3CAB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22463E4F" w14:textId="6C4A57E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14:paraId="7BD13377" w14:textId="2254E7F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14:paraId="23B05A1D" w14:textId="58D4F9E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14:paraId="3F7DC401" w14:textId="26FD1D68" w:rsidR="00DB6CE6" w:rsidRDefault="00DB6CE6" w:rsidP="00DB6CE6">
      <w:pPr>
        <w:spacing w:after="0" w:line="240" w:lineRule="auto"/>
        <w:ind w:firstLine="709"/>
        <w:jc w:val="both"/>
        <w:rPr>
          <w:ins w:id="1692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14:paraId="2A3F924D" w14:textId="77777777" w:rsidR="00963142" w:rsidRPr="00D41A4C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ins w:id="1693" w:author="Саламадина Дарья Олеговна" w:date="2016-11-01T14:40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694" w:author="Саламадина Дарья Олеговна" w:date="2016-11-01T14:40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В случае </w:t>
        </w:r>
        <w:proofErr w:type="gramStart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использования технологии перевода бланков участников</w:t>
        </w:r>
        <w:proofErr w:type="gramEnd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ЕГЭ в электронный вид при проведении устной части ЕГЭ по иностранным языкам,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технический специалист получает от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руководителя ППЭ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следующие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формы ППЭ</w:t>
        </w:r>
        <w:r w:rsidRPr="00D41A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:</w:t>
        </w:r>
      </w:ins>
    </w:p>
    <w:p w14:paraId="63DC6E43" w14:textId="77777777" w:rsidR="00963142" w:rsidRDefault="00963142" w:rsidP="00963142">
      <w:pPr>
        <w:spacing w:after="0" w:line="240" w:lineRule="auto"/>
        <w:ind w:firstLine="709"/>
        <w:jc w:val="both"/>
        <w:rPr>
          <w:ins w:id="1695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696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ППЭ-13-03У Сводная ведомость учёта участников и использования экзаменационных материалов в ППЭ</w:t>
        </w:r>
      </w:ins>
    </w:p>
    <w:p w14:paraId="1A7EEC77" w14:textId="77777777" w:rsidR="00963142" w:rsidRDefault="00963142" w:rsidP="00963142">
      <w:pPr>
        <w:spacing w:after="0" w:line="240" w:lineRule="auto"/>
        <w:ind w:firstLine="709"/>
        <w:jc w:val="both"/>
        <w:rPr>
          <w:ins w:id="1697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698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ППЭ-05-02-У Протокол проведения ЕГЭ в аудитории подготовки</w:t>
        </w:r>
      </w:ins>
    </w:p>
    <w:p w14:paraId="124248D5" w14:textId="77777777" w:rsidR="00963142" w:rsidRDefault="00963142" w:rsidP="00963142">
      <w:pPr>
        <w:spacing w:after="0" w:line="240" w:lineRule="auto"/>
        <w:ind w:firstLine="709"/>
        <w:jc w:val="both"/>
        <w:rPr>
          <w:ins w:id="1699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700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ППЭ-05-03-У Протокол проведения ЕГЭ в аудитории проведения</w:t>
        </w:r>
      </w:ins>
    </w:p>
    <w:p w14:paraId="13F0BE51" w14:textId="77777777" w:rsidR="00963142" w:rsidRDefault="00963142" w:rsidP="00963142">
      <w:pPr>
        <w:spacing w:after="0" w:line="240" w:lineRule="auto"/>
        <w:ind w:firstLine="709"/>
        <w:jc w:val="both"/>
        <w:rPr>
          <w:ins w:id="1701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702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ППЭ-05-04-У Ведомость перемещения участников ЕГЭ</w:t>
        </w:r>
      </w:ins>
    </w:p>
    <w:p w14:paraId="15C1DFFA" w14:textId="77777777" w:rsidR="00963142" w:rsidRDefault="00963142" w:rsidP="00963142">
      <w:pPr>
        <w:spacing w:after="0" w:line="240" w:lineRule="auto"/>
        <w:ind w:firstLine="709"/>
        <w:jc w:val="both"/>
        <w:rPr>
          <w:ins w:id="1703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704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ППЭ-07 «Список работников ППЭ»</w:t>
        </w:r>
      </w:ins>
    </w:p>
    <w:p w14:paraId="49BA364A" w14:textId="77777777" w:rsidR="00963142" w:rsidRDefault="00963142" w:rsidP="00963142">
      <w:pPr>
        <w:spacing w:after="0" w:line="240" w:lineRule="auto"/>
        <w:ind w:firstLine="709"/>
        <w:jc w:val="both"/>
        <w:rPr>
          <w:ins w:id="1705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706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ППЭ-12-02 «Ведомость коррекции персональных данных участников ГИА в аудитории» (при наличии);</w:t>
        </w:r>
      </w:ins>
    </w:p>
    <w:p w14:paraId="07C17EC4" w14:textId="77777777" w:rsidR="00963142" w:rsidRDefault="00963142" w:rsidP="00963142">
      <w:pPr>
        <w:spacing w:after="0" w:line="240" w:lineRule="auto"/>
        <w:ind w:firstLine="709"/>
        <w:jc w:val="both"/>
        <w:rPr>
          <w:ins w:id="1707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708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ППЭ-14-01-У «Акт приёмки-передачи экзаменационных материалов в ППЭ по иностранным языкам в устной форме»;</w:t>
        </w:r>
      </w:ins>
    </w:p>
    <w:p w14:paraId="2528DC6D" w14:textId="77777777" w:rsidR="00963142" w:rsidRDefault="00963142" w:rsidP="00963142">
      <w:pPr>
        <w:spacing w:after="0" w:line="240" w:lineRule="auto"/>
        <w:ind w:firstLine="709"/>
        <w:jc w:val="both"/>
        <w:rPr>
          <w:ins w:id="1709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710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ППЭ-18МАШ «Акт общественного наблюдения за проведением ЕГЭ в ППЭ» (при наличии);</w:t>
        </w:r>
      </w:ins>
    </w:p>
    <w:p w14:paraId="2B9D166B" w14:textId="77777777" w:rsidR="00963142" w:rsidRDefault="00963142" w:rsidP="00963142">
      <w:pPr>
        <w:spacing w:after="0" w:line="240" w:lineRule="auto"/>
        <w:ind w:firstLine="709"/>
        <w:jc w:val="both"/>
        <w:rPr>
          <w:ins w:id="1711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712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ППЭ-19 «Контроль изменения состава работников в день экзамена» (при наличии);</w:t>
        </w:r>
      </w:ins>
    </w:p>
    <w:p w14:paraId="4471D206" w14:textId="77777777" w:rsidR="00963142" w:rsidRDefault="00963142" w:rsidP="00963142">
      <w:pPr>
        <w:spacing w:after="0" w:line="240" w:lineRule="auto"/>
        <w:ind w:firstLine="709"/>
        <w:jc w:val="both"/>
        <w:rPr>
          <w:ins w:id="1713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714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ППЭ-21 «Акт об удалении участника ГИА» (при наличии);</w:t>
        </w:r>
      </w:ins>
    </w:p>
    <w:p w14:paraId="5D931123" w14:textId="77777777" w:rsidR="00963142" w:rsidRPr="00D41A4C" w:rsidRDefault="00963142" w:rsidP="00963142">
      <w:pPr>
        <w:spacing w:after="0" w:line="240" w:lineRule="auto"/>
        <w:ind w:firstLine="709"/>
        <w:jc w:val="both"/>
        <w:rPr>
          <w:ins w:id="1715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716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ППЭ-22 «Акт о досрочном зав</w:t>
        </w:r>
        <w:r w:rsidRPr="00B315E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ершении экзамена» (при наличии)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6E054733" w14:textId="77777777" w:rsidR="00963142" w:rsidRDefault="00963142" w:rsidP="00963142">
      <w:pPr>
        <w:spacing w:after="0" w:line="240" w:lineRule="auto"/>
        <w:ind w:firstLine="709"/>
        <w:jc w:val="both"/>
        <w:rPr>
          <w:ins w:id="1717" w:author="Саламадина Дарья Олеговна" w:date="2016-11-01T14:40:00Z"/>
          <w:rFonts w:ascii="Times New Roman" w:eastAsia="Calibri" w:hAnsi="Times New Roman" w:cs="Times New Roman"/>
          <w:sz w:val="26"/>
          <w:szCs w:val="26"/>
          <w:lang w:eastAsia="ru-RU"/>
        </w:rPr>
      </w:pPr>
      <w:ins w:id="1718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Сопроводительный бланк (бланки) к носителю аудиозаписей ответов участников;</w:t>
        </w:r>
      </w:ins>
    </w:p>
    <w:p w14:paraId="6FB3D64A" w14:textId="415118F6" w:rsidR="00963142" w:rsidRPr="00963142" w:rsidRDefault="00963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:rPrChange w:id="1719" w:author="Саламадина Дарья Олеговна" w:date="2016-11-01T14:40:00Z">
            <w:rPr>
              <w:rFonts w:ascii="Times New Roman" w:eastAsia="Calibri" w:hAnsi="Times New Roman" w:cs="Times New Roman"/>
              <w:sz w:val="26"/>
              <w:szCs w:val="26"/>
              <w:lang w:eastAsia="ru-RU"/>
            </w:rPr>
          </w:rPrChange>
        </w:rPr>
      </w:pPr>
      <w:ins w:id="1720" w:author="Саламадина Дарья Олеговна" w:date="2016-11-01T14:40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Протокол (проток</w:t>
        </w:r>
        <w:r w:rsidRPr="00B315E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олы) создания аудионосителя ППЭ.</w:t>
        </w:r>
      </w:ins>
    </w:p>
    <w:p w14:paraId="56D5406A" w14:textId="0A65124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ins w:id="1721" w:author="Саламадина Дарья Олеговна" w:date="2016-11-01T14:40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 специальной аудитории </w:t>
        </w:r>
      </w:ins>
      <w:ins w:id="1722" w:author="Саламадина Дарья Олеговна" w:date="2016-11-01T14:41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«Штаб ППЭ»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 сканирования возвращает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ППЭ.</w:t>
      </w:r>
    </w:p>
    <w:p w14:paraId="4E150B7B" w14:textId="7AC295D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ППЭ-15)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риглашает члена ГЭК для проверки количества отсканированных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лектронном виде. При необходимости любая аудитория может быть заново открыта для выполнения дополнительного или повторного сканирования.</w:t>
      </w:r>
    </w:p>
    <w:p w14:paraId="186659E2" w14:textId="160168A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сем аудиториям корректны, член ГЭК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выполняет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экспорт электронных образов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зашифровывается</w:t>
      </w:r>
      <w:ins w:id="1723" w:author="Саламадина Дарья Олеговна" w:date="2016-11-01T14:41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del w:id="1724" w:author="Саламадина Дарья Олеговна" w:date="2016-11-01T14:41:00Z"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и</w:delText>
        </w:r>
        <w:r w:rsidR="0040277E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одписывается сертификатом члена ГЭК.</w:delText>
        </w:r>
      </w:del>
    </w:p>
    <w:p w14:paraId="2992F1AB" w14:textId="4F193CA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ins w:id="1725" w:author="Саламадина Дарья Олеговна" w:date="2016-11-01T14:41:00Z"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 по согласованию с РЦОИ 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7EEB613" w14:textId="6BCB9C37" w:rsidR="00963142" w:rsidRPr="001249DA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ins w:id="1726" w:author="Саламадина Дарья Олеговна" w:date="2016-11-01T14:42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ins w:id="1727" w:author="Саламадина Дарья Олеговна" w:date="2016-11-01T14:41:00Z">
        <w:r w:rsidR="00963142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на</w:t>
        </w:r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proofErr w:type="spellStart"/>
        <w:r w:rsidR="00963142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флеш</w:t>
        </w:r>
        <w:proofErr w:type="spellEnd"/>
        <w:r w:rsidR="00963142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-накопитель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(файл экспорта)</w:t>
      </w:r>
      <w:ins w:id="1728" w:author="Саламадина Дарья Олеговна" w:date="2016-11-01T14:41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</w:t>
        </w:r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а также электронный журнал сканирования</w:t>
        </w:r>
      </w:ins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del w:id="1729" w:author="Саламадина Дарья Олеговна" w:date="2016-11-01T14:41:00Z"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на</w:delText>
        </w:r>
        <w:r w:rsidR="0040277E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ф</w:delText>
        </w:r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леш-накопитель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</w:t>
      </w:r>
      <w:ins w:id="1730" w:author="Саламадина Дарья Олеговна" w:date="2016-11-01T14:41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в Штабе </w:t>
        </w:r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lastRenderedPageBreak/>
          <w:t>ППЭ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del w:id="1731" w:author="Саламадина Дарья Олеговна" w:date="2016-11-01T14:42:00Z"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где установлена Станция авторизации 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передачи пакетов данных</w:t>
      </w:r>
      <w:ins w:id="1732" w:author="Саламадина Дарья Олеговна" w:date="2016-11-01T14:42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</w:t>
        </w:r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журнала сканирования в систему мониторинга готовности ППЭ.</w:t>
        </w:r>
      </w:ins>
    </w:p>
    <w:p w14:paraId="054DFA4D" w14:textId="547FED9B" w:rsidR="00DB6CE6" w:rsidRPr="001249DA" w:rsidRDefault="0040277E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del w:id="1733" w:author="Саламадина Дарья Олеговна" w:date="2016-11-01T14:42:00Z"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э</w:delText>
        </w:r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лектронными образами бланков</w:delText>
        </w:r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из</w:delText>
        </w:r>
        <w:r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</w:delText>
        </w:r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ервер РЦОИ</w:delText>
        </w:r>
      </w:del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B8812E6" w14:textId="30D5A58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выполняет передачу </w:t>
      </w:r>
      <w:ins w:id="1734" w:author="Саламадина Дарья Олеговна" w:date="2016-11-01T14:43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файла экспорта </w:t>
        </w:r>
      </w:ins>
      <w:del w:id="1735" w:author="Саламадина Дарья Олеговна" w:date="2016-11-01T14:43:00Z"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пакетов данных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э</w:delText>
        </w:r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лектронными образами бланков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из</w:delText>
        </w:r>
        <w:r w:rsidR="0040277E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ПЭ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</w:t>
      </w:r>
      <w:ins w:id="1736" w:author="Саламадина Дарья Олеговна" w:date="2016-11-01T14:43:00Z">
        <w:r w:rsidR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</w:t>
        </w:r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журнала сканирования в систему мониторинга готовности ППЭ </w:t>
        </w:r>
        <w:r w:rsidR="00963142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</w:t>
        </w:r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963142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помощью </w:t>
        </w:r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рабочей станции в Штабе ППЭ</w:t>
        </w:r>
        <w:r w:rsidR="00963142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. </w:t>
        </w:r>
        <w:commentRangeStart w:id="1737"/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После завершения передачи всех пакетов бланков в РЦОИ </w:t>
        </w:r>
        <w:commentRangeEnd w:id="1737"/>
        <w:r w:rsidR="00963142">
          <w:rPr>
            <w:rStyle w:val="a9"/>
            <w:rFonts w:ascii="Times New Roman" w:eastAsia="Times New Roman" w:hAnsi="Times New Roman"/>
            <w:szCs w:val="20"/>
            <w:lang w:eastAsia="ru-RU"/>
          </w:rPr>
          <w:commentReference w:id="1737"/>
        </w:r>
        <w:r w:rsidR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(статус пакета с бланками принимает значение «передан») технический специалист при участии руководителя ППЭ передает статус о завершении передачи бланков в РЦОИ.</w:t>
        </w:r>
      </w:ins>
      <w:del w:id="1738" w:author="Саламадина Дарья Олеговна" w:date="2016-11-01T14:43:00Z"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с</w:delText>
        </w:r>
        <w:r w:rsidR="0040277E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</w:delText>
        </w:r>
        <w:r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омощью Станции авторизации.</w:delText>
        </w:r>
      </w:del>
    </w:p>
    <w:p w14:paraId="4E49BA80" w14:textId="7399D09F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дожидаются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подтверждения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бланков.</w:t>
      </w:r>
    </w:p>
    <w:p w14:paraId="7D849C22" w14:textId="7B45632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 (по запросу РЦОИ), перед повторным экспортом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новый сертификат РЦОИ.</w:t>
      </w:r>
    </w:p>
    <w:p w14:paraId="7966E3B4" w14:textId="3EA14B03" w:rsidR="00DB6CE6" w:rsidRPr="001249DA" w:rsidRDefault="00DB6CE6">
      <w:pPr>
        <w:pStyle w:val="2"/>
        <w:numPr>
          <w:ilvl w:val="0"/>
          <w:numId w:val="14"/>
        </w:numPr>
      </w:pPr>
      <w:bookmarkStart w:id="1739" w:name="_Toc438199200"/>
      <w:bookmarkStart w:id="1740" w:name="_Toc464653557"/>
      <w:r w:rsidRPr="001249DA">
        <w:t>Инструкция для члена ГЭК</w:t>
      </w:r>
      <w:bookmarkEnd w:id="1739"/>
      <w:bookmarkEnd w:id="1740"/>
    </w:p>
    <w:p w14:paraId="0DB05584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член ГЭК обязан:</w:t>
      </w:r>
    </w:p>
    <w:p w14:paraId="40CD6186" w14:textId="5A7F5F7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едомости;  </w:t>
      </w:r>
    </w:p>
    <w:p w14:paraId="222330D7" w14:textId="4E8AB36F"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741" w:author="Саламадина Дарья Олеговна" w:date="2016-11-01T14:44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Н</w:t>
        </w:r>
        <w:r w:rsidRPr="006E43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е </w:t>
        </w:r>
        <w:proofErr w:type="gramStart"/>
        <w:r w:rsidRPr="006E43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позднее</w:t>
        </w:r>
        <w:proofErr w:type="gramEnd"/>
        <w:r w:rsidRPr="006E43E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чем за один день </w:t>
        </w:r>
      </w:ins>
      <w:del w:id="1742" w:author="Саламадина Дарья Олеговна" w:date="2016-11-01T14:44:00Z">
        <w:r w:rsidR="00DB6CE6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За день</w:delText>
        </w:r>
        <w:r w:rsidR="0040277E" w:rsidRPr="001249DA" w:rsidDel="009631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14:paraId="3B1575CF" w14:textId="62A7871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проверку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14:paraId="41554789" w14:textId="0251AD0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ПЭ;</w:t>
      </w:r>
    </w:p>
    <w:p w14:paraId="7FA63B97" w14:textId="3D223DAA" w:rsidR="00DB6CE6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ins w:id="1743" w:author="Саламадина Дарья Олеговна" w:date="2016-11-01T14:44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проверить средства криптозащиты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использованием 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токена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члена ГЭК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каждой рабочей станции сканирования в Штабе ППЭ</w:t>
        </w:r>
      </w:ins>
      <w:del w:id="1744" w:author="Саламадина Дарья Олеговна" w:date="2016-11-01T14:44:00Z">
        <w:r w:rsidR="00DB6CE6" w:rsidRPr="001249DA" w:rsidDel="00963142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проверить работоспособность токена члена ГЭК</w:delText>
        </w:r>
      </w:del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2749147B" w14:textId="0C5A50D6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 01-02);</w:t>
      </w:r>
    </w:p>
    <w:p w14:paraId="26F76B9E" w14:textId="77777777" w:rsidR="00963142" w:rsidRDefault="00963142" w:rsidP="00963142">
      <w:pPr>
        <w:spacing w:after="0" w:line="240" w:lineRule="auto"/>
        <w:ind w:firstLine="709"/>
        <w:jc w:val="both"/>
        <w:rPr>
          <w:ins w:id="1745" w:author="Саламадина Дарья Олеговна" w:date="2016-11-01T14:44:00Z"/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ins w:id="1746" w:author="Саламадина Дарья Олеговна" w:date="2016-11-01T14:44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проверить 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Штабе ППЭ наличие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работоспособность рабочей станции, имеющей надёжный канал связи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выходом 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информационно-телекоммуникационную сеть «Интернет»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установленным специализированным программным обеспечением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для передачи электронных образов бланков ответов участников ЕГЭ в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РЦОИ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и связи с федеральным порталом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  <w:proofErr w:type="gramEnd"/>
      </w:ins>
    </w:p>
    <w:p w14:paraId="7CE85EE4" w14:textId="77777777" w:rsidR="00963142" w:rsidRDefault="00963142" w:rsidP="00963142">
      <w:pPr>
        <w:spacing w:after="0" w:line="240" w:lineRule="auto"/>
        <w:ind w:firstLine="709"/>
        <w:jc w:val="both"/>
        <w:rPr>
          <w:ins w:id="1747" w:author="Саламадина Дарья Олеговна" w:date="2016-11-01T14:44:00Z"/>
          <w:rFonts w:ascii="Times New Roman" w:eastAsia="Calibri" w:hAnsi="Times New Roman" w:cs="Times New Roman"/>
          <w:sz w:val="26"/>
          <w:szCs w:val="26"/>
          <w:lang w:eastAsia="ru-RU"/>
        </w:rPr>
      </w:pPr>
      <w:ins w:id="1748" w:author="Саламадина Дарья Олеговна" w:date="2016-11-01T14:44:00Z"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проверить средства криптозащиты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на рабочей станции 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Штабе ППЭ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провести тестовую авторизацию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член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ГЭК, назначенного на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экзамен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на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специализированном федеральном портале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использованием 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токена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члена ГЭК</w:t>
        </w:r>
        <w:r w:rsidRPr="00F501E7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39A379A4" w14:textId="5558F1D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тестовую передачу файла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РЦОИ;</w:t>
      </w:r>
    </w:p>
    <w:p w14:paraId="2CF50677" w14:textId="77777777" w:rsidR="002A65BC" w:rsidRDefault="00DB6CE6" w:rsidP="00DB6CE6">
      <w:pPr>
        <w:spacing w:after="0" w:line="240" w:lineRule="auto"/>
        <w:ind w:firstLine="709"/>
        <w:contextualSpacing/>
        <w:jc w:val="both"/>
        <w:rPr>
          <w:ins w:id="1749" w:author="Саламадина Дарья Олеговна" w:date="2016-11-01T14:44:00Z"/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ins w:id="1750" w:author="Саламадина Дарья Олеговна" w:date="2016-11-01T14:44:00Z"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4F7E62F1" w14:textId="0A87A29E" w:rsidR="00DB6CE6" w:rsidRPr="001249DA" w:rsidRDefault="002A65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ins w:id="1751" w:author="Саламадина Дарья Олеговна" w:date="2016-11-01T14:45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проконтролировать передачу в систему мониторинга готовности ППЭ акта технической готовности со всех рабочих станций</w:t>
        </w:r>
        <w:r w:rsidRPr="0082456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сканирования и статуса о завершении контроля технической готовности с помощью рабочей станции в Штабе ППЭ.</w:t>
        </w:r>
      </w:ins>
      <w:del w:id="1752" w:author="Саламадина Дарья Олеговна" w:date="2016-11-01T14:44:00Z">
        <w:r w:rsidR="00DB6CE6" w:rsidRPr="001249DA" w:rsidDel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.</w:delText>
        </w:r>
      </w:del>
    </w:p>
    <w:p w14:paraId="3EA693A3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экзамена: </w:t>
      </w:r>
    </w:p>
    <w:p w14:paraId="177AB71F" w14:textId="4FDD46B3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14:paraId="59CFF11C" w14:textId="09858C23" w:rsidR="00DB6CE6" w:rsidRPr="001249DA" w:rsidRDefault="002A65BC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ins w:id="1753" w:author="Саламадина Дарья Олеговна" w:date="2016-11-01T14:45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о </w:t>
        </w:r>
        <w:proofErr w:type="gram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окончании</w:t>
        </w:r>
        <w:proofErr w:type="gram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выполнения экзаменационной работы</w:t>
        </w:r>
        <w:r w:rsidRPr="001249DA" w:rsidDel="009531F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участниками экзамена </w:t>
        </w:r>
      </w:ins>
      <w:del w:id="1754" w:author="Саламадина Дарья Олеговна" w:date="2016-11-01T14:45:00Z">
        <w:r w:rsidR="00DB6CE6" w:rsidRPr="001249DA" w:rsidDel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после завершения экзамена </w:delText>
        </w:r>
      </w:del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находиться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14:paraId="196198A4" w14:textId="4010C839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ланками, пересчитывает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аполняет форму 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ПЭ», </w:t>
      </w:r>
      <w:ins w:id="1755" w:author="Саламадина Дарья Олеговна" w:date="2016-11-01T14:46:00Z">
        <w:r w:rsidR="002A65BC" w:rsidRP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в случае использования технологии перевода бланков участников ЕГЭ в </w:t>
        </w:r>
      </w:ins>
      <w:ins w:id="1756" w:author="Саламадина Дарья Олеговна" w:date="2016-11-01T14:45:00Z"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электронный вид при проведении устной части ЕГЭ по иностранным языкам</w:t>
        </w:r>
        <w:r w:rsidR="002A65BC"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ППЭ-13-03У «Сводная ведомость</w:t>
        </w:r>
        <w:proofErr w:type="gramEnd"/>
        <w:r w:rsidR="002A65BC"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учёта участников и использования экзаменационных материалов в ППЭ»</w:t>
        </w:r>
      </w:ins>
      <w:ins w:id="1757" w:author="Саламадина Дарья Олеговна" w:date="2016-11-01T14:46:00Z"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,</w:t>
        </w:r>
      </w:ins>
      <w:ins w:id="1758" w:author="Саламадина Дарья Олеговна" w:date="2016-11-01T14:45:00Z">
        <w:r w:rsidR="002A65BC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чего передает техническому специалисту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ересчитанными бланками для осуществления сканирования.</w:t>
      </w:r>
    </w:p>
    <w:p w14:paraId="198C7652" w14:textId="77777777" w:rsidR="002A65BC" w:rsidRDefault="002A65BC" w:rsidP="002A65BC">
      <w:pPr>
        <w:spacing w:before="120" w:after="120" w:line="240" w:lineRule="auto"/>
        <w:ind w:firstLine="709"/>
        <w:contextualSpacing/>
        <w:jc w:val="both"/>
        <w:rPr>
          <w:ins w:id="1759" w:author="Саламадина Дарья Олеговна" w:date="2016-11-01T14:46:00Z"/>
          <w:rFonts w:ascii="Times New Roman" w:eastAsia="Calibri" w:hAnsi="Times New Roman" w:cs="Times New Roman"/>
          <w:sz w:val="26"/>
          <w:szCs w:val="26"/>
          <w:lang w:eastAsia="ru-RU"/>
        </w:rPr>
      </w:pPr>
      <w:ins w:id="1760" w:author="Саламадина Дарья Олеговна" w:date="2016-11-01T14:46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После завершения выполнения экзаменационной работы во всех аудиториях</w:t>
        </w:r>
        <w:r w:rsidRPr="00DA042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член ГЭК должен совместно с руководителем ППЭ проконтролировать передачу статуса о завершении экзамена в ППЭ в систему мониторинга готовности ППЭ с помощью рабочей станции в штабе ППЭ.</w:t>
        </w:r>
      </w:ins>
    </w:p>
    <w:p w14:paraId="50297A68" w14:textId="464D8E76" w:rsidR="00DB6CE6" w:rsidRPr="001249DA" w:rsidRDefault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сканирование переданных бланков,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 – оформленных форм ППЭ, включая заполненную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одписанную форму ППЭ-13-02МАШ</w:t>
      </w:r>
      <w:ins w:id="1761" w:author="Саламадина Дарья Олеговна" w:date="2016-11-01T14:46:00Z"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, </w:t>
        </w:r>
        <w:r w:rsidR="002A65BC"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в случае </w:t>
        </w:r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использования технологии перевода бланков участников ЕГЭ в электронный вид при проведении устной части ЕГЭ по иностранным языкам</w:t>
        </w:r>
        <w:r w:rsidR="002A65BC"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ППЭ-13-03У «Сводная ведомость учёта участников и использования экзаменационных материалов в ППЭ»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End"/>
    </w:p>
    <w:p w14:paraId="6249D5C6" w14:textId="119B8E79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ормы ППЭ-13-02МАШ</w:t>
      </w:r>
      <w:ins w:id="1762" w:author="Саламадина Дарья Олеговна" w:date="2016-11-01T14:46:00Z"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,</w:t>
        </w:r>
        <w:r w:rsidR="002A65BC" w:rsidRP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="002A65BC"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в случае </w:t>
        </w:r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использования технологии перевода бланков участников ЕГЭ в электронный вид при проведении устной части ЕГЭ по иностранным языкам</w:t>
        </w:r>
        <w:r w:rsidR="002A65BC"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ППЭ-13-03У</w:t>
        </w:r>
        <w:r w:rsidR="002A65BC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.</w:t>
        </w:r>
      </w:ins>
      <w:proofErr w:type="gramEnd"/>
      <w:del w:id="1763" w:author="Саламадина Дарья Олеговна" w:date="2016-11-01T14:46:00Z">
        <w:r w:rsidRPr="001249DA" w:rsidDel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.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При необходимости любая аудитория может быть заново открыта для выполнения дополнительного или повторного сканирования.</w:t>
      </w:r>
    </w:p>
    <w:p w14:paraId="459AFFA5" w14:textId="5720BE26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сем аудиториям корректны, член ГЭК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выполняет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шифруется</w:t>
      </w:r>
      <w:del w:id="1764" w:author="Саламадина Дарья Олеговна" w:date="2016-11-01T14:46:00Z">
        <w:r w:rsidR="0040277E" w:rsidRPr="001249DA" w:rsidDel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и</w:delText>
        </w:r>
        <w:r w:rsidR="0040277E" w:rsidDel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п</w:delText>
        </w:r>
        <w:r w:rsidRPr="001249DA" w:rsidDel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одписывается сертификатом члена ГЭК</w:delText>
        </w:r>
      </w:del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664E3A4D" w14:textId="1E2BA49A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решению члена ГЭК</w:t>
      </w:r>
      <w:ins w:id="1765" w:author="Саламадина Дарья Олеговна" w:date="2016-11-01T14:47:00Z"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и по согласованию с РЦОИ</w:t>
        </w:r>
      </w:ins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14:paraId="3ADD1617" w14:textId="7D11772B" w:rsidR="002A65BC" w:rsidRPr="001249DA" w:rsidRDefault="002A65BC" w:rsidP="002A65BC">
      <w:pPr>
        <w:spacing w:before="120" w:after="120" w:line="240" w:lineRule="auto"/>
        <w:ind w:firstLine="709"/>
        <w:contextualSpacing/>
        <w:jc w:val="both"/>
        <w:rPr>
          <w:ins w:id="1766" w:author="Саламадина Дарья Олеговна" w:date="2016-11-01T14:47:00Z"/>
          <w:rFonts w:ascii="Times New Roman" w:eastAsia="Calibri" w:hAnsi="Times New Roman" w:cs="Times New Roman"/>
          <w:sz w:val="26"/>
          <w:szCs w:val="26"/>
          <w:lang w:eastAsia="ru-RU"/>
        </w:rPr>
      </w:pPr>
      <w:ins w:id="1767" w:author="Саламадина Дарья Олеговна" w:date="2016-11-01T14:47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Член ГЭК совместно с руководителем ППЭ контролирует передачу техническим специалистом электронных журналов сканирования в систему мониторинга готовности ППЭ, а также передачу статуса о передаче бланков в РЦОИ п</w:t>
        </w:r>
        <w:commentRangeStart w:id="1768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осле завершения передачи всех пакетов бланков в РЦОИ </w:t>
        </w:r>
        <w:commentRangeEnd w:id="1768"/>
        <w:r>
          <w:rPr>
            <w:rStyle w:val="a9"/>
            <w:rFonts w:ascii="Times New Roman" w:eastAsia="Times New Roman" w:hAnsi="Times New Roman"/>
            <w:szCs w:val="20"/>
            <w:lang w:eastAsia="ru-RU"/>
          </w:rPr>
          <w:commentReference w:id="1768"/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(статус пакета с бланками принимает значение «передан»).</w:t>
        </w:r>
      </w:ins>
    </w:p>
    <w:p w14:paraId="621F823F" w14:textId="417E39B6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14:paraId="6DD4A8C4" w14:textId="08F99B12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уководителем ППЭ совместно повторно пересчитывают все бланки,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уководитель ППЭ заполняет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форму ППЭ-11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14:paraId="125B470A" w14:textId="059DA011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14:paraId="52C10A65" w14:textId="6148F604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14:paraId="52B8B4A2" w14:textId="1FA32BE0"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769" w:name="_Toc438199201"/>
      <w:bookmarkStart w:id="1770" w:name="_Toc464653558"/>
      <w:r w:rsidRPr="001249DA">
        <w:t>Инструкция для руководителя ППЭ</w:t>
      </w:r>
      <w:bookmarkEnd w:id="1769"/>
      <w:bookmarkEnd w:id="1770"/>
    </w:p>
    <w:p w14:paraId="12F692EE" w14:textId="0F24523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руководитель ППЭ обязан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ППЭ:</w:t>
      </w:r>
    </w:p>
    <w:p w14:paraId="186F7367" w14:textId="2215A2A3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ins w:id="1771" w:author="Саламадина Дарья Олеговна" w:date="2016-11-01T14:47:00Z">
        <w:r w:rsidR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4-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5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обеспечить техническое оснащение Штаба ППЭ:</w:t>
      </w:r>
    </w:p>
    <w:p w14:paraId="06AB0014" w14:textId="1EE5690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772" w:name="OLE_LINK101"/>
      <w:bookmarkStart w:id="1773" w:name="OLE_LINK102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канирующим устройством,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соответствующими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692EA195" w14:textId="0A0EFD1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компьютером, соответствующим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ins w:id="1774" w:author="Саламадина Дарья Олеговна" w:date="2016-11-01T14:48:00Z">
        <w:r w:rsidR="002A65BC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для авторизации на</w:t>
        </w:r>
        <w:r w:rsidR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="002A65BC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специализированном федеральном портале, </w:t>
        </w:r>
        <w:r w:rsidR="002A65BC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подключенно</w:t>
        </w:r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м</w:t>
        </w:r>
        <w:r w:rsidR="002A65BC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к</w:t>
        </w:r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="002A65BC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информационно-телекоммуникационной сети «Интернет»</w:t>
        </w:r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, </w:t>
        </w:r>
      </w:ins>
      <w:del w:id="1775" w:author="Саламадина Дарья Олеговна" w:date="2016-11-01T14:48:00Z">
        <w:r w:rsidR="0040277E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С</w:delText>
        </w:r>
        <w:r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танция авторизации,</w:delText>
        </w:r>
      </w:del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имеющим доступ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ерверу РЦОИ;</w:t>
      </w:r>
    </w:p>
    <w:p w14:paraId="3CF9B250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дополнительным (резервным) оборудованием (Приложение 17).</w:t>
      </w:r>
    </w:p>
    <w:bookmarkEnd w:id="1772"/>
    <w:bookmarkEnd w:id="1773"/>
    <w:p w14:paraId="523A7117" w14:textId="4A29B89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Штаба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канированию бланков выполняется совместно c техническим специалистом</w:t>
      </w:r>
      <w:ins w:id="1776" w:author="Саламадина Дарья Олеговна" w:date="2016-11-01T14:49:00Z">
        <w:r w:rsidR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  <w:r w:rsidR="002A65BC" w:rsidRPr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 w:rsidR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 окончании технической подготовки техническим специалистом </w:t>
        </w:r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должен быть передан статус о завершении технической подготовки в систему мониторинга готовности ППЭ с помощью рабочей станции в Штабе ППЭ.</w:t>
        </w:r>
        <w:proofErr w:type="gramEnd"/>
        <w:r w:rsidR="002A65BC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Техническая подготовка ППЭ</w:t>
        </w:r>
        <w:r w:rsidR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</w:ins>
      <w:del w:id="1777" w:author="Саламадина Дарья Олеговна" w:date="2016-11-01T14:49:00Z">
        <w:r w:rsidR="0040277E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</w:del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экзамена.</w:t>
      </w:r>
    </w:p>
    <w:p w14:paraId="27116AE1" w14:textId="411C8508" w:rsidR="00DB6CE6" w:rsidRPr="002A65BC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778" w:author="Саламадина Дарья Олеговна" w:date="2016-11-01T14:49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</w:pPr>
      <w:ins w:id="1779" w:author="Саламадина Дарья Олеговна" w:date="2016-11-01T14:49:00Z">
        <w:r w:rsidRPr="00D41A4C">
          <w:rPr>
            <w:rFonts w:ascii="Times New Roman" w:eastAsia="Calibri" w:hAnsi="Times New Roman" w:cs="Times New Roman"/>
            <w:b/>
            <w:sz w:val="26"/>
            <w:szCs w:val="26"/>
            <w:lang w:eastAsia="ru-RU"/>
          </w:rPr>
          <w:t xml:space="preserve">Не </w:t>
        </w:r>
        <w:proofErr w:type="gramStart"/>
        <w:r w:rsidRPr="00D41A4C">
          <w:rPr>
            <w:rFonts w:ascii="Times New Roman" w:eastAsia="Calibri" w:hAnsi="Times New Roman" w:cs="Times New Roman"/>
            <w:b/>
            <w:sz w:val="26"/>
            <w:szCs w:val="26"/>
            <w:lang w:eastAsia="ru-RU"/>
          </w:rPr>
          <w:t>позднее</w:t>
        </w:r>
        <w:proofErr w:type="gramEnd"/>
        <w:r w:rsidRPr="00D41A4C">
          <w:rPr>
            <w:rFonts w:ascii="Times New Roman" w:eastAsia="Calibri" w:hAnsi="Times New Roman" w:cs="Times New Roman"/>
            <w:b/>
            <w:sz w:val="26"/>
            <w:szCs w:val="26"/>
            <w:lang w:eastAsia="ru-RU"/>
          </w:rPr>
          <w:t xml:space="preserve"> чем за один день </w:t>
        </w:r>
      </w:ins>
      <w:del w:id="1780" w:author="Саламадина Дарья Олеговна" w:date="2016-11-01T14:49:00Z">
        <w:r w:rsidR="00DB6CE6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За 1 день</w:delText>
        </w:r>
        <w:r w:rsidR="0040277E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</w:delText>
        </w:r>
      </w:del>
      <w:r w:rsidR="0040277E" w:rsidRPr="002A65BC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781" w:author="Саламадина Дарья Олеговна" w:date="2016-11-01T14:49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>до п</w:t>
      </w:r>
      <w:r w:rsidR="00DB6CE6" w:rsidRPr="002A65BC">
        <w:rPr>
          <w:rFonts w:ascii="Times New Roman" w:eastAsia="Times New Roman" w:hAnsi="Times New Roman" w:cs="Times New Roman"/>
          <w:b/>
          <w:sz w:val="26"/>
          <w:szCs w:val="26"/>
          <w:lang w:eastAsia="ru-RU"/>
          <w:rPrChange w:id="1782" w:author="Саламадина Дарья Олеговна" w:date="2016-11-01T14:49:00Z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rPrChange>
        </w:rPr>
        <w:t>роведения экзамена:</w:t>
      </w:r>
    </w:p>
    <w:p w14:paraId="623E0650" w14:textId="4EF53AD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ППЭ руководитель ППЭ должен проконтролировать техническую готовность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амках этой процедуры выполняются следующие действия:</w:t>
      </w:r>
    </w:p>
    <w:p w14:paraId="00851D55" w14:textId="078E2B3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контроль качества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1519881C" w14:textId="77777777"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ins w:id="1783" w:author="Саламадина Дарья Олеговна" w:date="2016-11-01T14:50:00Z"/>
          <w:rFonts w:ascii="Times New Roman" w:eastAsia="Calibri" w:hAnsi="Times New Roman" w:cs="Times New Roman"/>
          <w:sz w:val="26"/>
          <w:szCs w:val="26"/>
          <w:lang w:eastAsia="ru-RU"/>
        </w:rPr>
      </w:pPr>
      <w:ins w:id="1784" w:author="Саламадина Дарья Олеговна" w:date="2016-11-01T14:50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осуществляется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проверка 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сре</w:t>
        </w:r>
        <w:proofErr w:type="gram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дств кр</w:t>
        </w:r>
        <w:proofErr w:type="gram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иптозащиты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использованием 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токена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члена ГЭК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каждой рабочей станции сканирования</w:t>
        </w:r>
        <w:r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0DC2F96F" w14:textId="4AB18EB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подписывается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14:paraId="549DEC45" w14:textId="0DE4D129" w:rsidR="002A65BC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785" w:author="Саламадина Дарья Олеговна" w:date="2016-11-01T14:50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786" w:author="Саламадина Дарья Олеговна" w:date="2016-11-01T14:51:00Z"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осуществляется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проверка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сре</w:t>
        </w:r>
        <w:proofErr w:type="gram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дств кр</w:t>
        </w:r>
        <w:proofErr w:type="gram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иптозащиты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на рабочей станции 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Штабе ППЭ 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проводится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тестов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ая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авторизаци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я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член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ГЭК, назначенного на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экзамен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,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на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специализированном федеральном портале с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использованием </w:t>
        </w:r>
        <w:proofErr w:type="spellStart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токена</w:t>
        </w:r>
        <w:proofErr w:type="spellEnd"/>
        <w:r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члена ГЭК</w:t>
        </w:r>
      </w:ins>
      <w:del w:id="1787" w:author="Саламадина Дарья Олеговна" w:date="2016-11-01T14:51:00Z">
        <w:r w:rsidR="00DB6CE6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проверяется  токен Члена ГЭК</w:delText>
        </w:r>
        <w:r w:rsidR="0040277E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на</w:delText>
        </w:r>
        <w:r w:rsidR="0040277E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р</w:delText>
        </w:r>
        <w:r w:rsidR="00DB6CE6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абочей станции</w:delText>
        </w:r>
        <w:r w:rsidR="0040277E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в</w:delText>
        </w:r>
        <w:r w:rsidR="0040277E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  <w:r w:rsidR="0040277E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Ш</w:delText>
        </w:r>
        <w:r w:rsidR="00DB6CE6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табе ППЭ</w:delText>
        </w:r>
      </w:del>
      <w:ins w:id="1788" w:author="Саламадина Дарья Олеговна" w:date="2016-11-01T14:50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</w:ins>
    </w:p>
    <w:p w14:paraId="0BE7C99B" w14:textId="13801389" w:rsidR="00DB6CE6" w:rsidRPr="001249DA" w:rsidRDefault="0040277E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del w:id="1789" w:author="Саламадина Дарья Олеговна" w:date="2016-11-01T14:50:00Z">
        <w:r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 xml:space="preserve"> и</w:delText>
        </w:r>
        <w:r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 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 тестовая передача файла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14:paraId="67687438" w14:textId="77777777" w:rsidR="002A65BC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ins w:id="1790" w:author="Саламадина Дарья Олеговна" w:date="2016-11-01T14:51:00Z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наличие дополнительного (резервного) оборудования</w:t>
      </w:r>
      <w:ins w:id="1791" w:author="Саламадина Дарья Олеговна" w:date="2016-11-01T14:51:00Z">
        <w:r w:rsidR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;</w:t>
        </w:r>
      </w:ins>
    </w:p>
    <w:p w14:paraId="562DF9B7" w14:textId="31FA9CE2" w:rsidR="00DB6CE6" w:rsidRPr="001249DA" w:rsidRDefault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ins w:id="1792" w:author="Саламадина Дарья Олеговна" w:date="2016-11-01T14:51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lastRenderedPageBreak/>
          <w:t>проводится передача акта технической готовности со всех рабочих станций</w:t>
        </w:r>
        <w:r w:rsidRPr="0082456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</w:ins>
      <w:del w:id="1793" w:author="Саламадина Дарья Олеговна" w:date="2016-11-01T14:51:00Z">
        <w:r w:rsidR="00DB6CE6"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.</w:delText>
        </w:r>
      </w:del>
    </w:p>
    <w:p w14:paraId="3CD1BEBB" w14:textId="6F5B374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завершения </w:t>
      </w:r>
      <w:ins w:id="1794" w:author="Саламадина Дарья Олеговна" w:date="2016-11-01T14:52:00Z"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выполнения экзаменационной работы участниками экзамена </w:t>
        </w:r>
      </w:ins>
      <w:del w:id="1795" w:author="Саламадина Дарья Олеговна" w:date="2016-11-01T14:52:00Z">
        <w:r w:rsidRPr="001249DA" w:rsidDel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delText>экзамена</w:delText>
        </w:r>
      </w:del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ППЭ.</w:t>
      </w:r>
    </w:p>
    <w:p w14:paraId="558ED49D" w14:textId="35CA890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ЕГЭ, пересчитывает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14:paraId="637F6C37" w14:textId="243BA2B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после получения всех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может разрешить организатору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покинуть ППЭ.</w:t>
      </w:r>
    </w:p>
    <w:p w14:paraId="629A697B" w14:textId="4EAAB0E7" w:rsidR="002A65BC" w:rsidRPr="001249DA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ins w:id="1796" w:author="Саламадина Дарья Олеговна" w:date="2016-11-01T14:52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797" w:author="Саламадина Дарья Олеговна" w:date="2016-11-01T14:52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После завершения выполнения экзаменационной работы во всех аудиториях</w:t>
        </w:r>
        <w:r w:rsidRPr="00DA042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руководитель ППЭ должен проконтролировать передачу статуса о завершении экзамена в ППЭ в систему мониторинга готовности ППЭ с помощью рабочей станции в Штабе ППЭ.</w:t>
        </w:r>
      </w:ins>
    </w:p>
    <w:p w14:paraId="2A676A60" w14:textId="177CB13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заполнения формы ППЭ-13-02МАШ</w:t>
      </w:r>
      <w:ins w:id="1798" w:author="Саламадина Дарья Олеговна" w:date="2016-11-01T14:53:00Z">
        <w:r w:rsidR="002A65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</w:t>
        </w:r>
        <w:r w:rsidR="002A65BC" w:rsidRPr="00D41A4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в случае </w:t>
        </w:r>
        <w:proofErr w:type="gramStart"/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использования технологии перевода бланков участников</w:t>
        </w:r>
        <w:proofErr w:type="gramEnd"/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ЕГЭ в электронный вид при проведении устной части ЕГЭ по иностранным языкам</w:t>
        </w:r>
        <w:r w:rsidR="002A65BC"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ППЭ-13-03У</w:t>
        </w:r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,</w:t>
        </w:r>
        <w:r w:rsidR="002A65BC"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бланки аудитории вкладываются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14:paraId="5C68AA08" w14:textId="104560E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бланков каждой аудитории руководитель ППЭ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ехнического специалиста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14:paraId="364FE7D9" w14:textId="56F7775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росьбе технического специалиста передаёт ему для сканирования заполненные формы ППЭ:</w:t>
      </w:r>
    </w:p>
    <w:p w14:paraId="327E3BBC" w14:textId="33339FF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del w:id="1799" w:author="Саламадина Дарья Олеговна" w:date="2016-10-31T11:11:00Z">
        <w:r w:rsidRPr="001249DA" w:rsidDel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ЕГЭ</w:delText>
        </w:r>
        <w:r w:rsidR="0040277E" w:rsidRPr="001249DA" w:rsidDel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 xml:space="preserve"> </w:delText>
        </w:r>
      </w:del>
      <w:ins w:id="1800" w:author="Саламадина Дарья Олеговна" w:date="2016-10-31T11:11:00Z">
        <w:r w:rsidR="000C2F4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ГИА</w:t>
        </w:r>
        <w:r w:rsidR="000C2F4F" w:rsidRPr="001249D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</w:t>
        </w:r>
      </w:ins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14:paraId="2FC6753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14:paraId="6B8B7141" w14:textId="10C7319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14:paraId="5F84C63E" w14:textId="1E81740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03B62DA4" w14:textId="08A6DAB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7F019C61" w14:textId="2601276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14:paraId="7BD93117" w14:textId="7D8C798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14:paraId="25A67C05" w14:textId="77777777" w:rsidR="002A65BC" w:rsidRDefault="00DB6CE6" w:rsidP="00DB6CE6">
      <w:pPr>
        <w:spacing w:after="0" w:line="240" w:lineRule="auto"/>
        <w:ind w:firstLine="709"/>
        <w:jc w:val="both"/>
        <w:rPr>
          <w:ins w:id="1801" w:author="Саламадина Дарья Олеговна" w:date="2016-11-01T14:53:00Z"/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;П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</w:t>
      </w:r>
      <w:ins w:id="1802" w:author="Саламадина Дарья Олеговна" w:date="2016-11-01T14:53:00Z">
        <w:r w:rsidR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476377FC" w14:textId="77777777"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ins w:id="1803" w:author="Саламадина Дарья Олеговна" w:date="2016-11-01T14:53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804" w:author="Саламадина Дарья Олеговна" w:date="2016-11-01T14:53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В случае </w:t>
        </w:r>
        <w:proofErr w:type="gramStart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использования технологии перевода бланков участников</w:t>
        </w:r>
        <w:proofErr w:type="gramEnd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 ЕГЭ в электронный вид при проведении устной части ЕГЭ по иностранным языкам,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следующие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формы ППЭ</w:t>
        </w:r>
        <w:r w:rsidRPr="00D41A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:</w:t>
        </w:r>
      </w:ins>
    </w:p>
    <w:p w14:paraId="4DFEE6EC" w14:textId="023F2967" w:rsidR="002A65BC" w:rsidRDefault="002A65BC" w:rsidP="002A65BC">
      <w:pPr>
        <w:spacing w:after="0" w:line="240" w:lineRule="auto"/>
        <w:ind w:firstLine="709"/>
        <w:jc w:val="both"/>
        <w:rPr>
          <w:ins w:id="1805" w:author="Саламадина Дарья Олеговна" w:date="2016-11-01T14:53:00Z"/>
          <w:rFonts w:ascii="Times New Roman" w:eastAsia="Calibri" w:hAnsi="Times New Roman" w:cs="Times New Roman"/>
          <w:sz w:val="26"/>
          <w:szCs w:val="26"/>
          <w:lang w:eastAsia="ru-RU"/>
        </w:rPr>
      </w:pPr>
      <w:ins w:id="1806" w:author="Саламадина Дарья Олеговна" w:date="2016-11-01T14:53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ППЭ-13-03У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«</w:t>
        </w:r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Сводная ведомость учёта участников и использования экзаменационных материалов в ППЭ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»;</w:t>
        </w:r>
      </w:ins>
    </w:p>
    <w:p w14:paraId="46EDC68C" w14:textId="5AC83C32" w:rsidR="002A65BC" w:rsidRDefault="002A65BC" w:rsidP="002A65BC">
      <w:pPr>
        <w:spacing w:after="0" w:line="240" w:lineRule="auto"/>
        <w:ind w:firstLine="709"/>
        <w:jc w:val="both"/>
        <w:rPr>
          <w:ins w:id="1807" w:author="Саламадина Дарья Олеговна" w:date="2016-11-01T14:53:00Z"/>
          <w:rFonts w:ascii="Times New Roman" w:eastAsia="Calibri" w:hAnsi="Times New Roman" w:cs="Times New Roman"/>
          <w:sz w:val="26"/>
          <w:szCs w:val="26"/>
          <w:lang w:eastAsia="ru-RU"/>
        </w:rPr>
      </w:pPr>
      <w:ins w:id="1808" w:author="Саламадина Дарья Олеговна" w:date="2016-11-01T14:53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ППЭ-05-02-У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«</w:t>
        </w:r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Протокол проведения ЕГЭ в аудитории подготовки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»;</w:t>
        </w:r>
      </w:ins>
    </w:p>
    <w:p w14:paraId="2AE6C865" w14:textId="0BAE746D" w:rsidR="002A65BC" w:rsidRDefault="002A65BC" w:rsidP="002A65BC">
      <w:pPr>
        <w:spacing w:after="0" w:line="240" w:lineRule="auto"/>
        <w:ind w:firstLine="709"/>
        <w:jc w:val="both"/>
        <w:rPr>
          <w:ins w:id="1809" w:author="Саламадина Дарья Олеговна" w:date="2016-11-01T14:53:00Z"/>
          <w:rFonts w:ascii="Times New Roman" w:eastAsia="Calibri" w:hAnsi="Times New Roman" w:cs="Times New Roman"/>
          <w:sz w:val="26"/>
          <w:szCs w:val="26"/>
          <w:lang w:eastAsia="ru-RU"/>
        </w:rPr>
      </w:pPr>
      <w:ins w:id="1810" w:author="Саламадина Дарья Олеговна" w:date="2016-11-01T14:53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ППЭ-05-03-У </w:t>
        </w:r>
      </w:ins>
      <w:ins w:id="1811" w:author="Саламадина Дарья Олеговна" w:date="2016-11-01T14:54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«</w:t>
        </w:r>
      </w:ins>
      <w:ins w:id="1812" w:author="Саламадина Дарья Олеговна" w:date="2016-11-01T14:53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Протокол проведения ЕГЭ в аудитории проведения</w:t>
        </w:r>
      </w:ins>
      <w:ins w:id="1813" w:author="Саламадина Дарья Олеговна" w:date="2016-11-01T14:54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»</w:t>
        </w:r>
      </w:ins>
      <w:ins w:id="1814" w:author="Саламадина Дарья Олеговна" w:date="2016-11-01T14:53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72A294DE" w14:textId="1F23D440" w:rsidR="002A65BC" w:rsidRDefault="002A65BC" w:rsidP="002A65BC">
      <w:pPr>
        <w:spacing w:after="0" w:line="240" w:lineRule="auto"/>
        <w:ind w:firstLine="709"/>
        <w:jc w:val="both"/>
        <w:rPr>
          <w:ins w:id="1815" w:author="Саламадина Дарья Олеговна" w:date="2016-11-01T14:53:00Z"/>
          <w:rFonts w:ascii="Times New Roman" w:eastAsia="Calibri" w:hAnsi="Times New Roman" w:cs="Times New Roman"/>
          <w:sz w:val="26"/>
          <w:szCs w:val="26"/>
          <w:lang w:eastAsia="ru-RU"/>
        </w:rPr>
      </w:pPr>
      <w:ins w:id="1816" w:author="Саламадина Дарья Олеговна" w:date="2016-11-01T14:53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ППЭ-05-04-У </w:t>
        </w:r>
      </w:ins>
      <w:ins w:id="1817" w:author="Саламадина Дарья Олеговна" w:date="2016-11-01T14:54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«</w:t>
        </w:r>
      </w:ins>
      <w:ins w:id="1818" w:author="Саламадина Дарья Олеговна" w:date="2016-11-01T14:53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Ведомость перемещения участников ЕГЭ</w:t>
        </w:r>
      </w:ins>
      <w:ins w:id="1819" w:author="Саламадина Дарья Олеговна" w:date="2016-11-01T14:54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»;</w:t>
        </w:r>
      </w:ins>
    </w:p>
    <w:p w14:paraId="6236021B" w14:textId="042140B5" w:rsidR="002A65BC" w:rsidRDefault="002A65BC" w:rsidP="002A65BC">
      <w:pPr>
        <w:spacing w:after="0" w:line="240" w:lineRule="auto"/>
        <w:ind w:firstLine="709"/>
        <w:jc w:val="both"/>
        <w:rPr>
          <w:ins w:id="1820" w:author="Саламадина Дарья Олеговна" w:date="2016-11-01T14:53:00Z"/>
          <w:rFonts w:ascii="Times New Roman" w:eastAsia="Calibri" w:hAnsi="Times New Roman" w:cs="Times New Roman"/>
          <w:sz w:val="26"/>
          <w:szCs w:val="26"/>
          <w:lang w:eastAsia="ru-RU"/>
        </w:rPr>
      </w:pPr>
      <w:ins w:id="1821" w:author="Саламадина Дарья Олеговна" w:date="2016-11-01T14:53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lastRenderedPageBreak/>
          <w:t>ППЭ-07 «Список работников ППЭ»</w:t>
        </w:r>
      </w:ins>
      <w:ins w:id="1822" w:author="Саламадина Дарья Олеговна" w:date="2016-11-01T14:54:00Z"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;</w:t>
        </w:r>
      </w:ins>
    </w:p>
    <w:p w14:paraId="6EB217BF" w14:textId="77777777" w:rsidR="002A65BC" w:rsidRDefault="002A65BC" w:rsidP="002A65BC">
      <w:pPr>
        <w:spacing w:after="0" w:line="240" w:lineRule="auto"/>
        <w:ind w:firstLine="709"/>
        <w:jc w:val="both"/>
        <w:rPr>
          <w:ins w:id="1823" w:author="Саламадина Дарья Олеговна" w:date="2016-11-01T14:53:00Z"/>
          <w:rFonts w:ascii="Times New Roman" w:eastAsia="Calibri" w:hAnsi="Times New Roman" w:cs="Times New Roman"/>
          <w:sz w:val="26"/>
          <w:szCs w:val="26"/>
          <w:lang w:eastAsia="ru-RU"/>
        </w:rPr>
      </w:pPr>
      <w:ins w:id="1824" w:author="Саламадина Дарья Олеговна" w:date="2016-11-01T14:53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ППЭ-14-01-У «Акт приёмки-передачи экзаменационных материалов в ППЭ по иностранным языкам в устной форме»;</w:t>
        </w:r>
      </w:ins>
    </w:p>
    <w:p w14:paraId="06F87292" w14:textId="77777777" w:rsidR="002A65BC" w:rsidRDefault="002A65BC" w:rsidP="002A65BC">
      <w:pPr>
        <w:spacing w:after="0" w:line="240" w:lineRule="auto"/>
        <w:ind w:firstLine="709"/>
        <w:jc w:val="both"/>
        <w:rPr>
          <w:ins w:id="1825" w:author="Саламадина Дарья Олеговна" w:date="2016-11-01T14:53:00Z"/>
          <w:rFonts w:ascii="Times New Roman" w:eastAsia="Calibri" w:hAnsi="Times New Roman" w:cs="Times New Roman"/>
          <w:sz w:val="26"/>
          <w:szCs w:val="26"/>
          <w:lang w:eastAsia="ru-RU"/>
        </w:rPr>
      </w:pPr>
      <w:ins w:id="1826" w:author="Саламадина Дарья Олеговна" w:date="2016-11-01T14:53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Сопроводительный бланк (бланки) к носителю аудиозаписей ответов участников;</w:t>
        </w:r>
      </w:ins>
    </w:p>
    <w:p w14:paraId="563D494C" w14:textId="0C1D5D0B" w:rsidR="00DB6CE6" w:rsidRPr="002A65BC" w:rsidRDefault="002A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:rPrChange w:id="1827" w:author="Саламадина Дарья Олеговна" w:date="2016-11-01T14:53:00Z">
            <w:rPr>
              <w:rFonts w:ascii="Times New Roman" w:eastAsia="Calibri" w:hAnsi="Times New Roman" w:cs="Times New Roman"/>
              <w:sz w:val="26"/>
              <w:szCs w:val="26"/>
              <w:lang w:eastAsia="ru-RU"/>
            </w:rPr>
          </w:rPrChange>
        </w:rPr>
      </w:pPr>
      <w:ins w:id="1828" w:author="Саламадина Дарья Олеговна" w:date="2016-11-01T14:53:00Z">
        <w:r w:rsidRPr="00A6426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Протокол (проток</w:t>
        </w:r>
        <w:r w:rsidRPr="00B315E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олы) создания аудионосителя ППЭ.</w:t>
        </w:r>
      </w:ins>
      <w:del w:id="1829" w:author="Саламадина Дарья Олеговна" w:date="2016-11-01T14:53:00Z">
        <w:r w:rsidR="00DB6CE6" w:rsidRPr="001249DA" w:rsidDel="002A65BC">
          <w:rPr>
            <w:rFonts w:ascii="Times New Roman" w:eastAsia="Calibri" w:hAnsi="Times New Roman" w:cs="Times New Roman"/>
            <w:sz w:val="26"/>
            <w:szCs w:val="26"/>
            <w:lang w:eastAsia="ru-RU"/>
          </w:rPr>
          <w:delText>.</w:delText>
        </w:r>
      </w:del>
    </w:p>
    <w:p w14:paraId="0831D1E3" w14:textId="3146E3B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процедуры сканирования бланков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леном ГЭК руководитель ППЭ пересчитывает все бланки,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апечатывают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аполняет форму ППЭ-11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пакете.</w:t>
      </w:r>
    </w:p>
    <w:p w14:paraId="5D2BE16F" w14:textId="45B40439" w:rsidR="00043B6E" w:rsidRPr="001249DA" w:rsidRDefault="00043B6E" w:rsidP="00043B6E">
      <w:pPr>
        <w:tabs>
          <w:tab w:val="left" w:pos="318"/>
        </w:tabs>
        <w:spacing w:after="0" w:line="240" w:lineRule="auto"/>
        <w:ind w:firstLine="709"/>
        <w:jc w:val="both"/>
        <w:rPr>
          <w:ins w:id="1830" w:author="Саламадина Дарья Олеговна" w:date="2016-11-01T14:55:00Z"/>
          <w:rFonts w:ascii="Times New Roman" w:eastAsia="Times New Roman" w:hAnsi="Times New Roman" w:cs="Times New Roman"/>
          <w:sz w:val="26"/>
          <w:szCs w:val="26"/>
          <w:lang w:eastAsia="ru-RU"/>
        </w:rPr>
      </w:pPr>
      <w:ins w:id="1831" w:author="Саламадина Дарья Олеговна" w:date="2016-11-01T14:55:00Z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Руководитель ППЭ должен проконтролировать передачу пакетов с 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электронными образами бланков из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ППЭ на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 </w:t>
        </w:r>
        <w:r w:rsidRPr="00124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сервер РЦОИ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электронного журнала сканирования в систему мониторинга готовности ППЭ, а также передачу статуса о завершении передачи бланков в РЦОИ </w:t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</w:t>
        </w:r>
        <w:commentRangeStart w:id="1832"/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осле завершения передачи всех пакетов бланков в РЦОИ </w:t>
        </w:r>
        <w:commentRangeEnd w:id="1832"/>
        <w:r>
          <w:rPr>
            <w:rStyle w:val="a9"/>
            <w:rFonts w:ascii="Times New Roman" w:eastAsia="Times New Roman" w:hAnsi="Times New Roman"/>
            <w:szCs w:val="20"/>
            <w:lang w:eastAsia="ru-RU"/>
          </w:rPr>
          <w:commentReference w:id="1832"/>
        </w:r>
        <w:r>
          <w:rPr>
            <w:rFonts w:ascii="Times New Roman" w:eastAsia="Calibri" w:hAnsi="Times New Roman" w:cs="Times New Roman"/>
            <w:sz w:val="26"/>
            <w:szCs w:val="26"/>
            <w:lang w:eastAsia="ru-RU"/>
          </w:rPr>
          <w:t>(статус пакета с бланками принимает значение «передан»).</w:t>
        </w:r>
      </w:ins>
    </w:p>
    <w:p w14:paraId="7A4DACCE" w14:textId="06F540A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выполняет другие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одготовке материалов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ЦОИ.</w:t>
      </w:r>
    </w:p>
    <w:p w14:paraId="10EB55A6" w14:textId="0F367703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14:paraId="2F4169B1" w14:textId="21288C93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14:paraId="0BF3AE17" w14:textId="339E23F9" w:rsidR="00DB6CE6" w:rsidRPr="001249DA" w:rsidRDefault="00DB6CE6">
      <w:pPr>
        <w:pStyle w:val="2"/>
        <w:numPr>
          <w:ilvl w:val="0"/>
          <w:numId w:val="14"/>
        </w:numPr>
      </w:pPr>
      <w:bookmarkStart w:id="1833" w:name="_Toc438199202"/>
      <w:bookmarkStart w:id="1834" w:name="_Toc464653559"/>
      <w:r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1833"/>
      <w:bookmarkEnd w:id="1834"/>
    </w:p>
    <w:p w14:paraId="72C77B3C" w14:textId="17586A0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паковывает 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ins w:id="1835" w:author="Саламадина Дарья Олеговна" w:date="2016-11-01T14:56:00Z">
        <w:r w:rsidR="00043B6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(</w:t>
        </w:r>
        <w:r w:rsidR="00043B6E" w:rsidRPr="00B8462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за исключением проведения ЕГЭ по математике базового уровня</w:t>
        </w:r>
        <w:r w:rsidR="00043B6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</w:t>
        </w:r>
      </w:ins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возвратный доставочный пакет, запечатывает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 его лицевую сторону (форма ППЭ-11).</w:t>
      </w:r>
      <w:proofErr w:type="gramEnd"/>
    </w:p>
    <w:p w14:paraId="69CFADE5" w14:textId="1FFB919D" w:rsidR="00456779" w:rsidRDefault="00DB6CE6" w:rsidP="004A0BA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передает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экзаменационными материалами (формы ППЭ, служе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бные записки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ППЭ.</w:t>
      </w:r>
    </w:p>
    <w:p w14:paraId="17DCCE17" w14:textId="77777777"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5F4F2931" w14:textId="1555E71F" w:rsidR="00DB6CE6" w:rsidRPr="001249DA" w:rsidRDefault="00DB6CE6">
      <w:pPr>
        <w:pStyle w:val="11"/>
      </w:pPr>
      <w:bookmarkStart w:id="1836" w:name="_Toc436226895"/>
      <w:bookmarkStart w:id="1837" w:name="_Toc438199203"/>
      <w:bookmarkStart w:id="1838" w:name="_Toc464653560"/>
      <w:r w:rsidRPr="001249DA">
        <w:lastRenderedPageBreak/>
        <w:t xml:space="preserve">Приложение </w:t>
      </w:r>
      <w:del w:id="1839" w:author="Саламадина Дарья Олеговна" w:date="2016-10-19T15:15:00Z">
        <w:r w:rsidRPr="001249DA" w:rsidDel="003A6926">
          <w:delText>17</w:delText>
        </w:r>
      </w:del>
      <w:ins w:id="1840" w:author="Саламадина Дарья Олеговна" w:date="2016-10-19T15:15:00Z">
        <w:r w:rsidR="003A6926">
          <w:t>15</w:t>
        </w:r>
      </w:ins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836"/>
      <w:bookmarkEnd w:id="1837"/>
      <w:bookmarkEnd w:id="1838"/>
      <w:r w:rsidRPr="001249DA" w:rsidDel="000110AB">
        <w:t xml:space="preserve"> </w:t>
      </w:r>
    </w:p>
    <w:p w14:paraId="7AEC386E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3"/>
        <w:gridCol w:w="1678"/>
        <w:gridCol w:w="6237"/>
      </w:tblGrid>
      <w:tr w:rsidR="00DB6CE6" w:rsidRPr="001249DA" w14:paraId="1A509BE6" w14:textId="77777777" w:rsidTr="00EB09D0">
        <w:trPr>
          <w:cantSplit/>
          <w:tblHeader/>
        </w:trPr>
        <w:tc>
          <w:tcPr>
            <w:tcW w:w="15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33DC8EC" w14:textId="77777777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Компонент</w:t>
            </w:r>
          </w:p>
        </w:tc>
        <w:tc>
          <w:tcPr>
            <w:tcW w:w="1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451F468" w14:textId="77777777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14:paraId="5719F81F" w14:textId="77777777"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Конфигурация</w:t>
            </w:r>
          </w:p>
        </w:tc>
      </w:tr>
      <w:tr w:rsidR="00DB6CE6" w:rsidRPr="001249DA" w14:paraId="553607B8" w14:textId="77777777" w:rsidTr="00EB09D0">
        <w:trPr>
          <w:cantSplit/>
        </w:trPr>
        <w:tc>
          <w:tcPr>
            <w:tcW w:w="1583" w:type="dxa"/>
          </w:tcPr>
          <w:p w14:paraId="217989D8" w14:textId="5789CC30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Станция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ПЭ</w:t>
            </w:r>
          </w:p>
        </w:tc>
        <w:tc>
          <w:tcPr>
            <w:tcW w:w="1678" w:type="dxa"/>
          </w:tcPr>
          <w:p w14:paraId="4EA9DB4A" w14:textId="66BD9D01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(+ резервная станция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ПЭ)</w:t>
            </w:r>
          </w:p>
        </w:tc>
        <w:tc>
          <w:tcPr>
            <w:tcW w:w="6237" w:type="dxa"/>
            <w:shd w:val="clear" w:color="auto" w:fill="auto"/>
          </w:tcPr>
          <w:p w14:paraId="654E8C15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система*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 / 7 платформы: ia32 (x86), x64.</w:t>
            </w:r>
          </w:p>
          <w:p w14:paraId="1160F88B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14:paraId="502BAA1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минимальная частота от 1,8 ГГц,</w:t>
            </w:r>
          </w:p>
          <w:p w14:paraId="3628F3AC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рекомендуемая частота от 2,5 ГГц.</w:t>
            </w:r>
          </w:p>
          <w:p w14:paraId="5C18D39E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14:paraId="3F7B2ED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минимальное количество: от 4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</w:p>
          <w:p w14:paraId="73C0AACB" w14:textId="0BBA790A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сходных данных + 1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14:paraId="416532E5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14:paraId="625E4C7D" w14:textId="37928825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14:paraId="56A93452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14:paraId="3449109F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14:paraId="720F6DA3" w14:textId="4D9B54F2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14:paraId="54EE0A2A" w14:textId="02F6DAC9" w:rsidR="00DB6CE6" w:rsidRPr="001249DA" w:rsidRDefault="00DB6CE6" w:rsidP="00DB6CE6">
            <w:pPr>
              <w:spacing w:before="1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14:paraId="4B08C227" w14:textId="77777777"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14:paraId="2A0D244B" w14:textId="240C8A04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 станции должен быть подключен локальный сканер или обеспечена связь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етевым сканером.</w:t>
            </w:r>
          </w:p>
        </w:tc>
      </w:tr>
      <w:tr w:rsidR="00DB6CE6" w:rsidRPr="001249DA" w14:paraId="4324BE1C" w14:textId="77777777" w:rsidTr="00EB09D0">
        <w:trPr>
          <w:cantSplit/>
        </w:trPr>
        <w:tc>
          <w:tcPr>
            <w:tcW w:w="1583" w:type="dxa"/>
          </w:tcPr>
          <w:p w14:paraId="14D2F9B5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Сканер</w:t>
            </w:r>
          </w:p>
        </w:tc>
        <w:tc>
          <w:tcPr>
            <w:tcW w:w="1678" w:type="dxa"/>
          </w:tcPr>
          <w:p w14:paraId="7CC262C0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6237" w:type="dxa"/>
            <w:shd w:val="clear" w:color="auto" w:fill="auto"/>
          </w:tcPr>
          <w:p w14:paraId="48536353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Локальный или сетевой TWAIN–совместимый сканер,</w:t>
            </w:r>
          </w:p>
          <w:p w14:paraId="42163F7E" w14:textId="04883229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Формат бумаги: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А</w:t>
            </w:r>
            <w:proofErr w:type="gram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proofErr w:type="gram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6A8EA488" w14:textId="5C62A830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Разрешение сканирования: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300 точек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юйм.</w:t>
            </w:r>
          </w:p>
          <w:p w14:paraId="7D4AD47D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Цветность сканирования: </w:t>
            </w:r>
            <w:proofErr w:type="gram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цветное</w:t>
            </w:r>
            <w:proofErr w:type="gram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3AC6AC82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Тип сканера:</w:t>
            </w:r>
          </w:p>
          <w:p w14:paraId="72D4BCAF" w14:textId="17F4149F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планшетный, может </w:t>
            </w:r>
            <w:proofErr w:type="gram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использоваться</w:t>
            </w:r>
            <w:proofErr w:type="gram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только если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дин день сдают экзамены не более чем 50 участников.</w:t>
            </w:r>
          </w:p>
          <w:p w14:paraId="66576E06" w14:textId="77777777"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поточный, используется если участников больше 50, должен поддерживать режим сканирования ADF: автоматическая подача документов.</w:t>
            </w:r>
          </w:p>
        </w:tc>
      </w:tr>
      <w:tr w:rsidR="00DB6CE6" w:rsidRPr="001249DA" w14:paraId="36BCCCE3" w14:textId="77777777" w:rsidTr="00EB09D0">
        <w:trPr>
          <w:cantSplit/>
        </w:trPr>
        <w:tc>
          <w:tcPr>
            <w:tcW w:w="1583" w:type="dxa"/>
          </w:tcPr>
          <w:p w14:paraId="739E2185" w14:textId="71468230" w:rsidR="00DB6CE6" w:rsidRPr="001249DA" w:rsidRDefault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pPrChange w:id="1841" w:author="Саламадина Дарья Олеговна" w:date="2016-11-01T14:56:00Z">
                <w:pPr>
                  <w:tabs>
                    <w:tab w:val="left" w:pos="709"/>
                  </w:tabs>
                  <w:spacing w:before="60" w:after="60" w:line="240" w:lineRule="auto"/>
                  <w:ind w:left="-414" w:hanging="720"/>
                  <w:jc w:val="both"/>
                </w:pPr>
              </w:pPrChange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Станция авторизации**</w:t>
            </w:r>
            <w:ins w:id="1842" w:author="Саламадина Дарья Олеговна" w:date="2016-11-01T14:56:00Z">
              <w:r w:rsidR="00043B6E" w:rsidRPr="001249D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Рабочая станция в</w:t>
              </w:r>
              <w:r w:rsidR="00043B6E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 Ш</w:t>
              </w:r>
              <w:r w:rsidR="00043B6E" w:rsidRPr="001249D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табе ППЭ)</w:t>
              </w:r>
            </w:ins>
            <w:proofErr w:type="gramEnd"/>
          </w:p>
        </w:tc>
        <w:tc>
          <w:tcPr>
            <w:tcW w:w="1678" w:type="dxa"/>
          </w:tcPr>
          <w:p w14:paraId="1478D3FF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(+ резервная станция)</w:t>
            </w:r>
          </w:p>
        </w:tc>
        <w:tc>
          <w:tcPr>
            <w:tcW w:w="6237" w:type="dxa"/>
            <w:shd w:val="clear" w:color="auto" w:fill="auto"/>
          </w:tcPr>
          <w:p w14:paraId="7A6987AB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Windows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XP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service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pack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3 /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Vista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/ 7 платформы: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(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86),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64.</w:t>
            </w:r>
          </w:p>
          <w:p w14:paraId="3D86A78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14:paraId="71D4C76B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минимальная частота от 1,8 ГГц,</w:t>
            </w:r>
          </w:p>
          <w:p w14:paraId="0AF33F9F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рекомендуемая частота от 2,5 ГГц.</w:t>
            </w:r>
          </w:p>
          <w:p w14:paraId="30DC7208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14:paraId="140F6A63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минимальное количество: 2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</w:p>
          <w:p w14:paraId="2E71046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рекомендуемое количество: 4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14:paraId="40C28BE1" w14:textId="71321C9D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14:paraId="027D13E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14:paraId="137049C0" w14:textId="5A641971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14:paraId="55CA0844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14:paraId="42AC0E6A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14:paraId="5DB1E00F" w14:textId="34BD0534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14:paraId="0BED7A57" w14:textId="1183C174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14:paraId="307B1BBF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14:paraId="7DE43471" w14:textId="5C060EB5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ЦОИ.</w:t>
            </w:r>
          </w:p>
        </w:tc>
      </w:tr>
      <w:tr w:rsidR="00DB6CE6" w:rsidRPr="001249DA" w14:paraId="1DDC9C2C" w14:textId="77777777" w:rsidTr="00EB09D0">
        <w:trPr>
          <w:cantSplit/>
        </w:trPr>
        <w:tc>
          <w:tcPr>
            <w:tcW w:w="1583" w:type="dxa"/>
            <w:tcBorders>
              <w:top w:val="single" w:sz="8" w:space="0" w:color="auto"/>
            </w:tcBorders>
          </w:tcPr>
          <w:p w14:paraId="040CE16F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члена ГЭК</w:t>
            </w:r>
          </w:p>
        </w:tc>
        <w:tc>
          <w:tcPr>
            <w:tcW w:w="1678" w:type="dxa"/>
            <w:tcBorders>
              <w:top w:val="single" w:sz="8" w:space="0" w:color="auto"/>
            </w:tcBorders>
          </w:tcPr>
          <w:p w14:paraId="7D30FEF1" w14:textId="3C6F2401" w:rsidR="00DB6CE6" w:rsidRPr="001249DA" w:rsidRDefault="00DB6CE6" w:rsidP="00DB6CE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аждого члена ГЭК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shd w:val="clear" w:color="auto" w:fill="auto"/>
          </w:tcPr>
          <w:p w14:paraId="5BB1566A" w14:textId="31347924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</w:pPr>
            <w:proofErr w:type="gram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Защищенный</w:t>
            </w:r>
            <w:proofErr w:type="gram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внешний </w:t>
            </w:r>
            <w:proofErr w:type="spell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флеш</w:t>
            </w:r>
            <w:proofErr w:type="spell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-накопитель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аписанным ключом шифрования.</w:t>
            </w:r>
          </w:p>
          <w:p w14:paraId="3D4D0BE1" w14:textId="3EA3218E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</w:pPr>
            <w:proofErr w:type="spell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Токен</w:t>
            </w:r>
            <w:proofErr w:type="spell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члена ГЭК используется для формирования защищенного пакета данных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э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лектронными образами бланков при выполнении экспорта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С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танции сканирования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ПЭ.</w:t>
            </w:r>
          </w:p>
          <w:p w14:paraId="4FCD9BBE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B6CE6" w:rsidRPr="001249DA" w14:paraId="2C563DB7" w14:textId="77777777" w:rsidTr="00EB09D0">
        <w:trPr>
          <w:cantSplit/>
        </w:trPr>
        <w:tc>
          <w:tcPr>
            <w:tcW w:w="1583" w:type="dxa"/>
            <w:tcBorders>
              <w:top w:val="single" w:sz="8" w:space="0" w:color="auto"/>
            </w:tcBorders>
          </w:tcPr>
          <w:p w14:paraId="335FF6C9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-накопитель</w:t>
            </w:r>
          </w:p>
        </w:tc>
        <w:tc>
          <w:tcPr>
            <w:tcW w:w="1678" w:type="dxa"/>
            <w:tcBorders>
              <w:top w:val="single" w:sz="8" w:space="0" w:color="auto"/>
            </w:tcBorders>
          </w:tcPr>
          <w:p w14:paraId="038B5CB5" w14:textId="77777777" w:rsidR="00DB6CE6" w:rsidRPr="001249DA" w:rsidRDefault="00DB6CE6" w:rsidP="00DB6CE6">
            <w:pPr>
              <w:spacing w:before="60" w:after="6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shd w:val="clear" w:color="auto" w:fill="auto"/>
          </w:tcPr>
          <w:p w14:paraId="14703D82" w14:textId="0026532F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-накопитель используется техническим специалистом для переноса файлов экспорта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танции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ins w:id="1843" w:author="Саламадина Дарья Олеговна" w:date="2016-11-01T14:56:00Z">
              <w:r w:rsidR="00043B6E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lang w:eastAsia="ru-RU"/>
                </w:rPr>
                <w:t xml:space="preserve">рабочую станцию в </w:t>
              </w:r>
              <w:proofErr w:type="gramStart"/>
              <w:r w:rsidR="00043B6E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lang w:eastAsia="ru-RU"/>
                </w:rPr>
                <w:t>Штабе</w:t>
              </w:r>
              <w:proofErr w:type="gramEnd"/>
              <w:r w:rsidR="00043B6E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lang w:eastAsia="ru-RU"/>
                </w:rPr>
                <w:t xml:space="preserve"> ППЭ</w:t>
              </w:r>
            </w:ins>
            <w:del w:id="1844" w:author="Саламадина Дарья Олеговна" w:date="2016-11-01T14:56:00Z">
              <w:r w:rsidR="0040277E" w:rsidRPr="001249DA" w:rsidDel="00043B6E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lang w:eastAsia="ru-RU"/>
                </w:rPr>
                <w:delText>с</w:delText>
              </w:r>
              <w:r w:rsidRPr="001249DA" w:rsidDel="00043B6E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lang w:eastAsia="ru-RU"/>
                </w:rPr>
                <w:delText>танцию авторизации</w:delText>
              </w:r>
            </w:del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14:paraId="30F46F15" w14:textId="1B188569"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асчёта количества участников,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пакеты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ланками которых планируется получать: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дного участника требуется примерно 1 Мб.</w:t>
            </w:r>
          </w:p>
        </w:tc>
      </w:tr>
      <w:tr w:rsidR="00DB6CE6" w:rsidRPr="001249DA" w14:paraId="03C0F323" w14:textId="77777777" w:rsidTr="00EB09D0">
        <w:trPr>
          <w:cantSplit/>
        </w:trPr>
        <w:tc>
          <w:tcPr>
            <w:tcW w:w="15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38A5B18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Резервный сканер</w:t>
            </w:r>
          </w:p>
        </w:tc>
        <w:tc>
          <w:tcPr>
            <w:tcW w:w="1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5160" w14:textId="77777777" w:rsidR="00DB6CE6" w:rsidRPr="001249DA" w:rsidRDefault="00DB6CE6" w:rsidP="00DB6CE6">
            <w:pPr>
              <w:spacing w:before="60" w:after="6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9FCFC7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Локальный или сетевой (на этапе сканирования) TWAIN или WIA совместимый сканер.</w:t>
            </w:r>
          </w:p>
          <w:p w14:paraId="2CF2E188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Формат: А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14:paraId="7CC2E8E2" w14:textId="50536CB0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Разрешение сканирования: 300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юйм.</w:t>
            </w:r>
          </w:p>
          <w:p w14:paraId="5C6D1512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Цветность сканирования: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цветное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14:paraId="5FCE2DD3" w14:textId="01F745A8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Тип сканера: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смотрение субъекта</w:t>
            </w:r>
          </w:p>
        </w:tc>
      </w:tr>
      <w:tr w:rsidR="00DB6CE6" w:rsidRPr="001249DA" w14:paraId="23E2C53F" w14:textId="77777777" w:rsidTr="00EB09D0">
        <w:trPr>
          <w:cantSplit/>
        </w:trPr>
        <w:tc>
          <w:tcPr>
            <w:tcW w:w="15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C3C4661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Резервный USB-модем</w:t>
            </w:r>
          </w:p>
        </w:tc>
        <w:tc>
          <w:tcPr>
            <w:tcW w:w="1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C7B6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4E6E1A" w14:textId="5DB7320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лучае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тационарному каналу связи.</w:t>
            </w:r>
          </w:p>
        </w:tc>
      </w:tr>
    </w:tbl>
    <w:p w14:paraId="4DB5C7A5" w14:textId="4B23784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абочих станциях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рограммное обеспечение, необходимое для работы Станции сканирования или Станции авторизации. Установка другого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окончания использования рабочих станций при проведении ЕГЭ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запрещается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1B8E2E7" w14:textId="40C5037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применения технологии сканирования.</w:t>
      </w:r>
    </w:p>
    <w:p w14:paraId="3E7DAA5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FD0C18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sectPr w:rsidR="00DB6CE6" w:rsidRPr="001249DA" w:rsidSect="00D843BF">
          <w:headerReference w:type="default" r:id="rId15"/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7C5E6EA" w14:textId="21443F6C" w:rsidR="00DB6CE6" w:rsidRDefault="00DB6CE6">
      <w:pPr>
        <w:pStyle w:val="11"/>
      </w:pPr>
      <w:bookmarkStart w:id="1845" w:name="_Toc438199204"/>
      <w:bookmarkStart w:id="1846" w:name="_Toc464653561"/>
      <w:r w:rsidRPr="001249DA">
        <w:lastRenderedPageBreak/>
        <w:t xml:space="preserve">Приложение </w:t>
      </w:r>
      <w:del w:id="1847" w:author="Саламадина Дарья Олеговна" w:date="2016-10-19T15:15:00Z">
        <w:r w:rsidRPr="001249DA" w:rsidDel="003A6926">
          <w:delText>18</w:delText>
        </w:r>
      </w:del>
      <w:ins w:id="1848" w:author="Саламадина Дарья Олеговна" w:date="2016-10-19T15:15:00Z">
        <w:r w:rsidR="003A6926">
          <w:t>16</w:t>
        </w:r>
      </w:ins>
      <w:r w:rsidRPr="001249DA">
        <w:t>. Журнал учета участников ЕГЭ, обратившихся</w:t>
      </w:r>
      <w:r w:rsidR="0040277E" w:rsidRPr="001249DA">
        <w:t xml:space="preserve"> к</w:t>
      </w:r>
      <w:r w:rsidR="0040277E">
        <w:t> </w:t>
      </w:r>
      <w:r w:rsidR="0040277E" w:rsidRPr="001249DA">
        <w:t>м</w:t>
      </w:r>
      <w:r w:rsidRPr="001249DA">
        <w:t>едицинскому работнику</w:t>
      </w:r>
      <w:bookmarkEnd w:id="1845"/>
      <w:bookmarkEnd w:id="1846"/>
    </w:p>
    <w:p w14:paraId="0CDAF65E" w14:textId="37F9CE64" w:rsidR="00456779" w:rsidRPr="00456779" w:rsidRDefault="00456779" w:rsidP="00456779">
      <w:pPr>
        <w:rPr>
          <w:lang w:eastAsia="ru-RU"/>
        </w:rPr>
      </w:pPr>
    </w:p>
    <w:p w14:paraId="60B8BC9D" w14:textId="77777777"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</w:pPr>
      <w:bookmarkStart w:id="1849" w:name="_Toc438199205"/>
      <w:r w:rsidRPr="001249DA"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  <w:t>ЖУРНАЛ</w:t>
      </w:r>
      <w:bookmarkEnd w:id="1849"/>
    </w:p>
    <w:p w14:paraId="2A28CE4B" w14:textId="1BCA44ED"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</w:pPr>
      <w:bookmarkStart w:id="1850" w:name="_Toc438199206"/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ремя проведения экзамена</w:t>
      </w:r>
      <w:bookmarkEnd w:id="1850"/>
    </w:p>
    <w:p w14:paraId="7A7EE55D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</w:tblGrid>
      <w:tr w:rsidR="00DB6CE6" w:rsidRPr="001249DA" w14:paraId="516CEFED" w14:textId="77777777" w:rsidTr="00EB09D0">
        <w:trPr>
          <w:trHeight w:val="300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3223F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_______________________________</w:t>
            </w:r>
          </w:p>
          <w:p w14:paraId="2B9B567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14:paraId="34AA5A6A" w14:textId="77777777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14:paraId="0151A818" w14:textId="29F2BF2F"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(наименование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и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дрес образовательной организации,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на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б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азе которой расположен ППЭ)</w:t>
                  </w:r>
                </w:p>
              </w:tc>
            </w:tr>
          </w:tbl>
          <w:p w14:paraId="065B691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14:paraId="3FF52D8E" w14:textId="77777777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14:paraId="7BDBF28E" w14:textId="77777777"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(Код ППЭ)</w:t>
                  </w:r>
                </w:p>
              </w:tc>
            </w:tr>
          </w:tbl>
          <w:p w14:paraId="3BE17B7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1.</w:t>
            </w:r>
          </w:p>
          <w:p w14:paraId="544AB77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DB6CE6" w:rsidRPr="001249DA" w14:paraId="5496E3DA" w14:textId="77777777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3D2A9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2.</w:t>
            </w:r>
          </w:p>
        </w:tc>
      </w:tr>
      <w:tr w:rsidR="00DB6CE6" w:rsidRPr="001249DA" w14:paraId="6A140F0D" w14:textId="77777777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B0009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3.</w:t>
            </w:r>
          </w:p>
        </w:tc>
      </w:tr>
      <w:tr w:rsidR="00DB6CE6" w:rsidRPr="001249DA" w14:paraId="6E1E4C24" w14:textId="77777777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92504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4.</w:t>
            </w:r>
          </w:p>
        </w:tc>
      </w:tr>
      <w:tr w:rsidR="00DB6CE6" w:rsidRPr="001249DA" w14:paraId="33DAD6A1" w14:textId="77777777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5C028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5.</w:t>
            </w:r>
          </w:p>
        </w:tc>
      </w:tr>
      <w:tr w:rsidR="00DB6CE6" w:rsidRPr="001249DA" w14:paraId="6662D574" w14:textId="77777777" w:rsidTr="00EB09D0">
        <w:trPr>
          <w:trHeight w:val="173"/>
          <w:jc w:val="center"/>
        </w:trPr>
        <w:tc>
          <w:tcPr>
            <w:tcW w:w="7229" w:type="dxa"/>
            <w:tcBorders>
              <w:top w:val="single" w:sz="12" w:space="0" w:color="auto"/>
            </w:tcBorders>
            <w:shd w:val="clear" w:color="auto" w:fill="auto"/>
          </w:tcPr>
          <w:p w14:paraId="6D68BE8B" w14:textId="69B77EB6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(«Ф.И.О. / Подпись/Дата» медицинских работников, закреплённых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ни проведения ЕГЭ)</w:t>
            </w:r>
          </w:p>
        </w:tc>
      </w:tr>
    </w:tbl>
    <w:p w14:paraId="78A39FD3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E8D4CB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DB6CE6" w:rsidRPr="001249DA" w14:paraId="4B6106C2" w14:textId="77777777" w:rsidTr="00EB09D0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384C36" w14:textId="77777777" w:rsidR="00DB6CE6" w:rsidRPr="001249DA" w:rsidRDefault="00DB6CE6" w:rsidP="00DB6CE6">
            <w:pPr>
              <w:spacing w:after="0" w:line="240" w:lineRule="auto"/>
              <w:ind w:right="-38" w:hanging="7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12D06CA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60E48BD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14:paraId="3AD4D2A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11A12E1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14:paraId="6F71629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6BE05D4C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single" w:sz="8" w:space="0" w:color="auto"/>
            </w:tcBorders>
            <w:vAlign w:val="bottom"/>
          </w:tcPr>
          <w:p w14:paraId="19682506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CE6" w:rsidRPr="001249DA" w14:paraId="1C5D6657" w14:textId="77777777" w:rsidTr="00EB09D0">
        <w:trPr>
          <w:cantSplit/>
          <w:trHeight w:hRule="exact" w:val="113"/>
          <w:jc w:val="center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4D276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14:paraId="7EEE7076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2BDAAB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DB6CE6" w:rsidRPr="001249DA" w14:paraId="51F2F02F" w14:textId="77777777" w:rsidTr="00EB09D0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709B67" w14:textId="77777777" w:rsidR="00DB6CE6" w:rsidRPr="001249DA" w:rsidRDefault="00DB6CE6" w:rsidP="00DB6CE6">
            <w:pPr>
              <w:spacing w:after="0" w:line="240" w:lineRule="auto"/>
              <w:ind w:right="-40" w:hanging="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4A068A9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7800C52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14:paraId="50998A9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2D66C010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14:paraId="59E2ED4B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71B63B06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auto"/>
            </w:tcBorders>
            <w:vAlign w:val="bottom"/>
          </w:tcPr>
          <w:p w14:paraId="77033AC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CE6" w:rsidRPr="001249DA" w14:paraId="6BE333C0" w14:textId="77777777" w:rsidTr="00EB09D0">
        <w:trPr>
          <w:cantSplit/>
          <w:trHeight w:hRule="exact" w:val="113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F519B5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14:paraId="28E81E6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4540E5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14:paraId="29D73349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14:paraId="3FD743CC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14:paraId="4050BF81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14:paraId="74CF7BE5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709"/>
        <w:gridCol w:w="2976"/>
        <w:gridCol w:w="1134"/>
        <w:gridCol w:w="2410"/>
        <w:gridCol w:w="1418"/>
        <w:gridCol w:w="1418"/>
        <w:gridCol w:w="1701"/>
        <w:gridCol w:w="1701"/>
      </w:tblGrid>
      <w:tr w:rsidR="00DB6CE6" w:rsidRPr="001249DA" w14:paraId="455A2C22" w14:textId="77777777" w:rsidTr="00EB09D0">
        <w:trPr>
          <w:trHeight w:hRule="exact" w:val="77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6D0FDB2" w14:textId="024B8CB3" w:rsidR="00DB6CE6" w:rsidRPr="001249DA" w:rsidRDefault="0040277E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№ </w:t>
            </w:r>
            <w:proofErr w:type="gramStart"/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</w:t>
            </w:r>
            <w:proofErr w:type="gramEnd"/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AA1791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Обращение 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14:paraId="0FAF68FC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575B482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63EC4B1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Фамилия, имя, отчество участника ЕГЭ</w:t>
            </w:r>
          </w:p>
          <w:p w14:paraId="7B08ED3E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20825F75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494CFC3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1BF357E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Номер аудитории</w:t>
            </w:r>
          </w:p>
          <w:p w14:paraId="617F767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71F03BEB" w14:textId="77777777" w:rsidR="00DB6CE6" w:rsidRPr="001249DA" w:rsidRDefault="00DB6CE6" w:rsidP="00DB6CE6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Причина обращения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14:paraId="2837A946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7A65A27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Принятые меры </w:t>
            </w:r>
          </w:p>
          <w:p w14:paraId="2817A13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  <w:t>(в соответствующем поле поставить «Х»)</w:t>
            </w:r>
          </w:p>
          <w:p w14:paraId="2D9105D0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2F98CAF0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AE32E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участника ЕГЭ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14:paraId="1CE2A57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3DF2F497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2C9E1255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473219A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680FD0A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41C5339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медицинского работника</w:t>
            </w:r>
          </w:p>
        </w:tc>
      </w:tr>
      <w:tr w:rsidR="00DB6CE6" w:rsidRPr="001249DA" w14:paraId="6145497E" w14:textId="77777777" w:rsidTr="00EB09D0">
        <w:trPr>
          <w:trHeight w:hRule="exact" w:val="1683"/>
        </w:trPr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5BF83B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4ECE2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472BB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время</w:t>
            </w:r>
          </w:p>
        </w:tc>
        <w:tc>
          <w:tcPr>
            <w:tcW w:w="29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6425C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60B1705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7EE3D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F8BFAC" w14:textId="65570D13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 участник ЕГЭ ОТКАЗАЛСЯ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ОСТАВЛЕНИЯ АКТА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DE0546" w14:textId="19A9F502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 АКТ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7D1577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14:paraId="7AAD313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B6CE6" w:rsidRPr="001249DA" w14:paraId="76805304" w14:textId="77777777" w:rsidTr="00EB09D0">
        <w:trPr>
          <w:trHeight w:hRule="exact" w:val="22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214A3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A28882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FC2325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DD409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04E91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6F866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82FB5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F1637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80C549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1D5630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</w:t>
            </w:r>
          </w:p>
        </w:tc>
      </w:tr>
      <w:tr w:rsidR="00DB6CE6" w:rsidRPr="001249DA" w14:paraId="5BBF57E9" w14:textId="77777777" w:rsidTr="00EB09D0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14:paraId="33FDA9B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14:paraId="2565265B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14:paraId="347D261C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</w:tcPr>
          <w:p w14:paraId="402BCAB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14:paraId="6B0D112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6F578E8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0D03EC5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6A8FC0D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14:paraId="27E4F6A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14:paraId="15D65D2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473B1644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569C63D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8AEA23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E920EE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745224C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E59F27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BB8533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95C57F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6A77E6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22A980A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5BB844F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4EF9C034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40D21AA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7562ED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2050FA8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5DA8CF6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028CC7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839310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51B733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91F3D3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3E7BA6E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28BF53A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56406969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5E4F791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9E6086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8DE34F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7FA2826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8719CB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5996A0C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2A1D86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5F74AB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4AFA5F3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0224BBA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21F57198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0018B64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F15265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96DD1E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051B0FD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A3AB10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8A6F75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86AD63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5A9A6A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486AE2A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478705C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0EECFDFF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6013A6F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CF8336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8D8FE0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079696C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72345A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5F331C8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6DB897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F3498A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4FD222E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4B90D94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1B2E8F58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34D8DAC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E4D040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B9FE87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70A6F7E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08203F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6DEA52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6725FC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2CD1E96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0BF3FB8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2A04F4C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597327B2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643DE6C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5CB48E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2B8428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01DDC80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44FA63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6EA82E2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4FF520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1FBAC7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7F133E3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2046DC0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413848C7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31C6B1E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EA2D2E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781399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738C0C2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EBA54D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D5653F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3DFEE9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20D1EC9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306EBB8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231D970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0C102948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274CD49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9842D3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EC8B0E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2437D17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C6C38D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ECCA1A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B62B44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4AAC02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7599EF5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2D7F69F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63A15C66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630C63C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D5BD09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65DCC6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07786BC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1CCA19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125F087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2D3F64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89BB4B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0871CAA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1077EBE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0C377C7F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4062955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107EDB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4838624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361EDF8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971746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08AE4F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B7E99E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2E2A8A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2C6CECE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69CA2D4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5F169CD9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47AFD21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F1C119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2DC18D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40B1A60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A3C388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351A44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E172C5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A0D515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6BF6258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5D09E15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4168F820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018C0D4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4E6D5A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69E641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1572D39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12C571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4D16FF2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64657C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3A1348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6A68AF0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4D0E874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6F0ADB26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7303C01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1ECEB6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290EA48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31CBBDF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043998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6C659FF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1B7A5E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D650FB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39180C0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6A919B9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E864535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B6CE6" w:rsidRPr="001249DA" w:rsidSect="00D843BF">
      <w:pgSz w:w="16838" w:h="11906" w:orient="landscape" w:code="9"/>
      <w:pgMar w:top="1276" w:right="851" w:bottom="851" w:left="1134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605" w:author="ТЛ" w:date="2016-11-01T14:35:00Z" w:initials="ТЛ">
    <w:p w14:paraId="18D9A297" w14:textId="77777777" w:rsidR="002A65BC" w:rsidRDefault="002A65BC" w:rsidP="00963142">
      <w:pPr>
        <w:pStyle w:val="aa"/>
      </w:pPr>
      <w:r>
        <w:rPr>
          <w:rStyle w:val="a9"/>
        </w:rPr>
        <w:annotationRef/>
      </w:r>
      <w:r>
        <w:t xml:space="preserve">В 2016 году было рекомендовано </w:t>
      </w:r>
      <w:proofErr w:type="gramStart"/>
      <w:r>
        <w:t>передавать статус Бланки переданы</w:t>
      </w:r>
      <w:proofErr w:type="gramEnd"/>
      <w:r>
        <w:t xml:space="preserve"> в РЦОИ после фактического завершения передачи бланков. Однако факт передачи со стороны ППЭ еще не означает, что в РЦОИ подтвердили получение. </w:t>
      </w:r>
    </w:p>
  </w:comment>
  <w:comment w:id="1737" w:author="ТЛ" w:date="2016-11-01T14:43:00Z" w:initials="ТЛ">
    <w:p w14:paraId="7C2D7652" w14:textId="77777777" w:rsidR="002A65BC" w:rsidRDefault="002A65BC" w:rsidP="00963142">
      <w:pPr>
        <w:pStyle w:val="aa"/>
      </w:pPr>
      <w:r>
        <w:rPr>
          <w:rStyle w:val="a9"/>
        </w:rPr>
        <w:annotationRef/>
      </w:r>
      <w:r>
        <w:t xml:space="preserve">В 2016 году было рекомендовано </w:t>
      </w:r>
      <w:proofErr w:type="gramStart"/>
      <w:r>
        <w:t>передавать статус Бланки переданы</w:t>
      </w:r>
      <w:proofErr w:type="gramEnd"/>
      <w:r>
        <w:t xml:space="preserve"> в РЦОИ после фактического завершения передачи бланков. Однако факт передачи со стороны ППЭ еще не означает, что в РЦОИ подтвердили получение. </w:t>
      </w:r>
    </w:p>
  </w:comment>
  <w:comment w:id="1768" w:author="ТЛ" w:date="2016-11-01T14:47:00Z" w:initials="ТЛ">
    <w:p w14:paraId="4EA546D2" w14:textId="77777777" w:rsidR="002A65BC" w:rsidRDefault="002A65BC" w:rsidP="002A65BC">
      <w:pPr>
        <w:pStyle w:val="aa"/>
      </w:pPr>
      <w:r>
        <w:rPr>
          <w:rStyle w:val="a9"/>
        </w:rPr>
        <w:annotationRef/>
      </w:r>
      <w:r>
        <w:t xml:space="preserve">В 2016 году было рекомендовано </w:t>
      </w:r>
      <w:proofErr w:type="gramStart"/>
      <w:r>
        <w:t>передавать статус Бланки переданы</w:t>
      </w:r>
      <w:proofErr w:type="gramEnd"/>
      <w:r>
        <w:t xml:space="preserve"> в РЦОИ после фактического завершения передачи бланков. Однако факт передачи со стороны ППЭ еще не означает, что в РЦОИ подтвердили получение. </w:t>
      </w:r>
    </w:p>
  </w:comment>
  <w:comment w:id="1832" w:author="ТЛ" w:date="2016-11-01T14:55:00Z" w:initials="ТЛ">
    <w:p w14:paraId="77743D95" w14:textId="77777777" w:rsidR="00043B6E" w:rsidRDefault="00043B6E" w:rsidP="00043B6E">
      <w:pPr>
        <w:pStyle w:val="aa"/>
      </w:pPr>
      <w:r>
        <w:rPr>
          <w:rStyle w:val="a9"/>
        </w:rPr>
        <w:annotationRef/>
      </w:r>
      <w:r>
        <w:t xml:space="preserve">В 2016 году было рекомендовано </w:t>
      </w:r>
      <w:proofErr w:type="gramStart"/>
      <w:r>
        <w:t>передавать статус Бланки переданы</w:t>
      </w:r>
      <w:proofErr w:type="gramEnd"/>
      <w:r>
        <w:t xml:space="preserve"> в РЦОИ после фактического завершения передачи бланков. Однако факт передачи со стороны ППЭ еще не означает, что в РЦОИ подтвердили получение. 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684554" w15:done="0"/>
  <w15:commentEx w15:paraId="2A3872D2" w15:done="0"/>
  <w15:commentEx w15:paraId="5299AAD2" w15:done="0"/>
  <w15:commentEx w15:paraId="6C3B0D88" w15:done="0"/>
  <w15:commentEx w15:paraId="3083130B" w15:done="0"/>
  <w15:commentEx w15:paraId="2F7E518F" w15:done="0"/>
  <w15:commentEx w15:paraId="1C0B9625" w15:done="0"/>
  <w15:commentEx w15:paraId="25B57432" w15:done="0"/>
  <w15:commentEx w15:paraId="3D37709D" w15:done="0"/>
  <w15:commentEx w15:paraId="12E817B2" w15:done="0"/>
  <w15:commentEx w15:paraId="6CE1C747" w15:done="0"/>
  <w15:commentEx w15:paraId="2CA6D0CD" w15:done="0"/>
  <w15:commentEx w15:paraId="16A5126E" w15:done="0"/>
  <w15:commentEx w15:paraId="55C0C427" w15:done="0"/>
  <w15:commentEx w15:paraId="5F31DCDD" w15:done="0"/>
  <w15:commentEx w15:paraId="16F2FC2E" w15:done="0"/>
  <w15:commentEx w15:paraId="02C127CA" w15:done="0"/>
  <w15:commentEx w15:paraId="472010E7" w15:done="0"/>
  <w15:commentEx w15:paraId="34354151" w15:done="0"/>
  <w15:commentEx w15:paraId="7A179145" w15:done="0"/>
  <w15:commentEx w15:paraId="752D03E4" w15:done="0"/>
  <w15:commentEx w15:paraId="5AFB3D89" w15:done="0"/>
  <w15:commentEx w15:paraId="737486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4E87A" w14:textId="77777777" w:rsidR="00285025" w:rsidRDefault="00285025" w:rsidP="00DB6CE6">
      <w:pPr>
        <w:spacing w:after="0" w:line="240" w:lineRule="auto"/>
      </w:pPr>
      <w:r>
        <w:separator/>
      </w:r>
    </w:p>
  </w:endnote>
  <w:endnote w:type="continuationSeparator" w:id="0">
    <w:p w14:paraId="12668F55" w14:textId="77777777" w:rsidR="00285025" w:rsidRDefault="00285025" w:rsidP="00DB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916020"/>
      <w:docPartObj>
        <w:docPartGallery w:val="Page Numbers (Bottom of Page)"/>
        <w:docPartUnique/>
      </w:docPartObj>
    </w:sdtPr>
    <w:sdtEndPr/>
    <w:sdtContent>
      <w:p w14:paraId="49FE88CD" w14:textId="77777777" w:rsidR="002A65BC" w:rsidRDefault="002A65B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A99">
          <w:rPr>
            <w:noProof/>
          </w:rPr>
          <w:t>41</w:t>
        </w:r>
        <w:r>
          <w:fldChar w:fldCharType="end"/>
        </w:r>
      </w:p>
    </w:sdtContent>
  </w:sdt>
  <w:p w14:paraId="44D305A0" w14:textId="77777777" w:rsidR="002A65BC" w:rsidRDefault="002A65B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09B2C" w14:textId="77777777" w:rsidR="002A65BC" w:rsidRDefault="002A65BC">
    <w:pPr>
      <w:pStyle w:val="ae"/>
      <w:jc w:val="right"/>
    </w:pPr>
  </w:p>
  <w:p w14:paraId="03CDEDC9" w14:textId="77777777" w:rsidR="002A65BC" w:rsidRDefault="002A65B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4C7D0" w14:textId="77777777" w:rsidR="002A65BC" w:rsidRDefault="002A65BC">
    <w:pPr>
      <w:pStyle w:val="ae"/>
      <w:jc w:val="right"/>
    </w:pPr>
  </w:p>
  <w:p w14:paraId="22E23B46" w14:textId="77777777" w:rsidR="002A65BC" w:rsidRDefault="002A65B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EF504" w14:textId="77777777" w:rsidR="00285025" w:rsidRDefault="00285025" w:rsidP="00DB6CE6">
      <w:pPr>
        <w:spacing w:after="0" w:line="240" w:lineRule="auto"/>
      </w:pPr>
      <w:r>
        <w:separator/>
      </w:r>
    </w:p>
  </w:footnote>
  <w:footnote w:type="continuationSeparator" w:id="0">
    <w:p w14:paraId="0496A918" w14:textId="77777777" w:rsidR="00285025" w:rsidRDefault="00285025" w:rsidP="00DB6CE6">
      <w:pPr>
        <w:spacing w:after="0" w:line="240" w:lineRule="auto"/>
      </w:pPr>
      <w:r>
        <w:continuationSeparator/>
      </w:r>
    </w:p>
  </w:footnote>
  <w:footnote w:id="1">
    <w:p w14:paraId="108C128B" w14:textId="77777777" w:rsidR="002A65BC" w:rsidRPr="00987251" w:rsidRDefault="002A65BC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87251">
        <w:t>В ППЭ размещаются объявления (таблички), оповещающие о ведении видеонаблюдения.</w:t>
      </w:r>
      <w:r>
        <w:t xml:space="preserve"> Участники ЕГЭ и</w:t>
      </w:r>
      <w:r w:rsidRPr="00987251">
        <w:t xml:space="preserve"> лица, привлекаемые к проведению ЕГЭ, находящиеся в ППЭ во время проведения экзаменов, предупреждаются о ведении видеозаписи экзамена.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</w:t>
      </w:r>
      <w:r>
        <w:t>.</w:t>
      </w:r>
    </w:p>
    <w:p w14:paraId="68B01A36" w14:textId="77777777" w:rsidR="002A65BC" w:rsidRDefault="002A65BC" w:rsidP="00DB6CE6">
      <w:pPr>
        <w:pStyle w:val="a6"/>
      </w:pPr>
    </w:p>
  </w:footnote>
  <w:footnote w:id="2">
    <w:p w14:paraId="07085676" w14:textId="5D4AEC8B" w:rsidR="002A65BC" w:rsidRPr="000C54AC" w:rsidRDefault="002A65BC">
      <w:pPr>
        <w:pStyle w:val="a6"/>
        <w:jc w:val="both"/>
        <w:rPr>
          <w:sz w:val="22"/>
          <w:szCs w:val="22"/>
          <w:rPrChange w:id="40" w:author="Саламадина Дарья Олеговна" w:date="2016-11-01T11:19:00Z">
            <w:rPr/>
          </w:rPrChange>
        </w:rPr>
        <w:pPrChange w:id="41" w:author="Саламадина Дарья Олеговна" w:date="2016-11-01T11:19:00Z">
          <w:pPr>
            <w:pStyle w:val="a6"/>
          </w:pPr>
        </w:pPrChange>
      </w:pPr>
      <w:ins w:id="42" w:author="Саламадина Дарья Олеговна" w:date="2016-11-01T11:19:00Z">
        <w:r w:rsidRPr="00BE2E80">
          <w:rPr>
            <w:rStyle w:val="a8"/>
            <w:highlight w:val="lightGray"/>
            <w:rPrChange w:id="43" w:author="Саламадина Дарья Олеговна" w:date="2016-11-01T11:21:00Z">
              <w:rPr>
                <w:rStyle w:val="a8"/>
              </w:rPr>
            </w:rPrChange>
          </w:rPr>
          <w:footnoteRef/>
        </w:r>
        <w:r w:rsidRPr="00BE2E80">
          <w:rPr>
            <w:highlight w:val="lightGray"/>
            <w:rPrChange w:id="44" w:author="Саламадина Дарья Олеговна" w:date="2016-11-01T11:21:00Z">
              <w:rPr/>
            </w:rPrChange>
          </w:rPr>
          <w:t xml:space="preserve"> </w:t>
        </w:r>
        <w:r w:rsidRPr="00BE2E80">
          <w:rPr>
            <w:sz w:val="22"/>
            <w:szCs w:val="22"/>
            <w:highlight w:val="lightGray"/>
            <w:rPrChange w:id="45" w:author="Саламадина Дарья Олеговна" w:date="2016-11-01T11:21:00Z">
              <w:rPr>
                <w:sz w:val="22"/>
                <w:szCs w:val="22"/>
              </w:rPr>
            </w:rPrChange>
          </w:rPr>
          <w:t xml:space="preserve">При проведении ЕГЭ по иностранным языкам с включенным разделом «Говорение» или проведение ЕГЭ по технологиям печати КИМ в аудиториях ППЭ или перевода бланков участников ЕГЭ в электронный вид в ППЭ присутствуют не менее двух членов ГЭК с ключами шифрования члена ГЭК, записанными на защищенном внешнем носителе – </w:t>
        </w:r>
        <w:proofErr w:type="spellStart"/>
        <w:r w:rsidRPr="00BE2E80">
          <w:rPr>
            <w:sz w:val="22"/>
            <w:szCs w:val="22"/>
            <w:highlight w:val="lightGray"/>
            <w:rPrChange w:id="46" w:author="Саламадина Дарья Олеговна" w:date="2016-11-01T11:21:00Z">
              <w:rPr/>
            </w:rPrChange>
          </w:rPr>
          <w:t>токен</w:t>
        </w:r>
      </w:ins>
      <w:ins w:id="47" w:author="Саламадина Дарья Олеговна" w:date="2016-11-01T11:20:00Z">
        <w:r w:rsidRPr="00BE2E80">
          <w:rPr>
            <w:sz w:val="22"/>
            <w:szCs w:val="22"/>
            <w:highlight w:val="lightGray"/>
            <w:rPrChange w:id="48" w:author="Саламадина Дарья Олеговна" w:date="2016-11-01T11:21:00Z">
              <w:rPr>
                <w:sz w:val="22"/>
                <w:szCs w:val="22"/>
              </w:rPr>
            </w:rPrChange>
          </w:rPr>
          <w:t>е</w:t>
        </w:r>
      </w:ins>
      <w:proofErr w:type="spellEnd"/>
      <w:ins w:id="49" w:author="Саламадина Дарья Олеговна" w:date="2016-11-01T11:19:00Z">
        <w:r w:rsidRPr="00BE2E80">
          <w:rPr>
            <w:sz w:val="22"/>
            <w:szCs w:val="22"/>
            <w:highlight w:val="lightGray"/>
            <w:rPrChange w:id="50" w:author="Саламадина Дарья Олеговна" w:date="2016-11-01T11:21:00Z">
              <w:rPr>
                <w:sz w:val="22"/>
                <w:szCs w:val="22"/>
              </w:rPr>
            </w:rPrChange>
          </w:rPr>
          <w:t xml:space="preserve"> (</w:t>
        </w:r>
        <w:proofErr w:type="spellStart"/>
        <w:r w:rsidRPr="00BE2E80">
          <w:rPr>
            <w:sz w:val="22"/>
            <w:szCs w:val="22"/>
            <w:highlight w:val="lightGray"/>
            <w:rPrChange w:id="51" w:author="Саламадина Дарья Олеговна" w:date="2016-11-01T11:21:00Z">
              <w:rPr>
                <w:sz w:val="22"/>
                <w:szCs w:val="22"/>
              </w:rPr>
            </w:rPrChange>
          </w:rPr>
          <w:t>токен</w:t>
        </w:r>
        <w:proofErr w:type="spellEnd"/>
        <w:r w:rsidRPr="00BE2E80">
          <w:rPr>
            <w:sz w:val="22"/>
            <w:szCs w:val="22"/>
            <w:highlight w:val="lightGray"/>
            <w:rPrChange w:id="52" w:author="Саламадина Дарья Олеговна" w:date="2016-11-01T11:21:00Z">
              <w:rPr/>
            </w:rPrChange>
          </w:rPr>
          <w:t xml:space="preserve"> члена ГЭК)</w:t>
        </w:r>
      </w:ins>
      <w:ins w:id="53" w:author="Саламадина Дарья Олеговна" w:date="2016-11-01T11:20:00Z">
        <w:r w:rsidRPr="00BE2E80">
          <w:rPr>
            <w:sz w:val="22"/>
            <w:szCs w:val="22"/>
            <w:highlight w:val="lightGray"/>
            <w:rPrChange w:id="54" w:author="Саламадина Дарья Олеговна" w:date="2016-11-01T11:21:00Z">
              <w:rPr>
                <w:sz w:val="22"/>
                <w:szCs w:val="22"/>
              </w:rPr>
            </w:rPrChange>
          </w:rPr>
          <w:t>.</w:t>
        </w:r>
      </w:ins>
    </w:p>
  </w:footnote>
  <w:footnote w:id="3">
    <w:p w14:paraId="46EA80E7" w14:textId="77777777" w:rsidR="002A65BC" w:rsidRDefault="002A65BC" w:rsidP="00DB6CE6">
      <w:pPr>
        <w:pStyle w:val="a6"/>
      </w:pPr>
      <w:r w:rsidRPr="00396CA9">
        <w:rPr>
          <w:rStyle w:val="a8"/>
        </w:rPr>
        <w:footnoteRef/>
      </w:r>
      <w:r w:rsidRPr="00396CA9">
        <w:t xml:space="preserve"> Допуск в ППЭ медицинских работников осуществляется по документам, удостоверяющим личность, и при наличии приказа о направлении медицинского работника в ППЭ.</w:t>
      </w:r>
    </w:p>
  </w:footnote>
  <w:footnote w:id="4">
    <w:p w14:paraId="2D5FFE5A" w14:textId="77777777" w:rsidR="002A65BC" w:rsidRDefault="002A65BC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67562E">
        <w:t>Допуск в ППЭ медицинских работников осуществляется по документам, удостоверяющим личность, и при наличии приказа о направлении медицинского работника в ППЭ.</w:t>
      </w:r>
    </w:p>
  </w:footnote>
  <w:footnote w:id="5">
    <w:p w14:paraId="56AD93C4" w14:textId="77777777" w:rsidR="002A65BC" w:rsidRPr="009A3A2B" w:rsidRDefault="002A65BC" w:rsidP="00DB6CE6">
      <w:pPr>
        <w:pStyle w:val="a6"/>
        <w:jc w:val="both"/>
        <w:rPr>
          <w:sz w:val="18"/>
          <w:szCs w:val="18"/>
          <w:lang w:eastAsia="en-US"/>
        </w:rPr>
      </w:pPr>
      <w:r>
        <w:rPr>
          <w:rStyle w:val="a8"/>
        </w:rPr>
        <w:footnoteRef/>
      </w:r>
      <w:r>
        <w:t xml:space="preserve"> </w:t>
      </w:r>
      <w:r w:rsidRPr="00A42BB1">
        <w:rPr>
          <w:sz w:val="18"/>
          <w:szCs w:val="18"/>
          <w:lang w:eastAsia="en-US"/>
        </w:rPr>
        <w:t xml:space="preserve">По медицинским показаниям (при </w:t>
      </w:r>
      <w:r>
        <w:rPr>
          <w:sz w:val="18"/>
          <w:szCs w:val="18"/>
          <w:lang w:eastAsia="en-US"/>
        </w:rPr>
        <w:t>предъявлении</w:t>
      </w:r>
      <w:r w:rsidRPr="00A42BB1">
        <w:rPr>
          <w:sz w:val="18"/>
          <w:szCs w:val="18"/>
          <w:lang w:eastAsia="en-US"/>
        </w:rPr>
        <w:t xml:space="preserve"> подтверждающего документа) участник ЕГЭ может быть освобожден от проверки с использованием металлоискателя.</w:t>
      </w:r>
    </w:p>
  </w:footnote>
  <w:footnote w:id="6">
    <w:p w14:paraId="5C0AB492" w14:textId="77777777" w:rsidR="002A65BC" w:rsidRDefault="002A65BC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A42BB1">
        <w:rPr>
          <w:b/>
          <w:sz w:val="18"/>
          <w:szCs w:val="18"/>
          <w:lang w:eastAsia="en-US"/>
        </w:rPr>
        <w:t>ВАЖНО:</w:t>
      </w:r>
      <w:r w:rsidRPr="00A42BB1">
        <w:rPr>
          <w:sz w:val="18"/>
          <w:szCs w:val="18"/>
          <w:lang w:eastAsia="en-US"/>
        </w:rPr>
        <w:t xml:space="preserve"> организатор</w:t>
      </w:r>
      <w:r>
        <w:rPr>
          <w:sz w:val="18"/>
          <w:szCs w:val="18"/>
          <w:lang w:eastAsia="en-US"/>
        </w:rPr>
        <w:t>ы</w:t>
      </w:r>
      <w:r w:rsidRPr="00A42BB1">
        <w:rPr>
          <w:sz w:val="18"/>
          <w:szCs w:val="18"/>
          <w:lang w:eastAsia="en-US"/>
        </w:rPr>
        <w:t xml:space="preserve"> вне аудитории не прикаса</w:t>
      </w:r>
      <w:r>
        <w:rPr>
          <w:sz w:val="18"/>
          <w:szCs w:val="18"/>
          <w:lang w:eastAsia="en-US"/>
        </w:rPr>
        <w:t>ю</w:t>
      </w:r>
      <w:r w:rsidRPr="00A42BB1">
        <w:rPr>
          <w:sz w:val="18"/>
          <w:szCs w:val="18"/>
          <w:lang w:eastAsia="en-US"/>
        </w:rPr>
        <w:t>тся к участникам экзамена и его вещам, а прос</w:t>
      </w:r>
      <w:r>
        <w:rPr>
          <w:sz w:val="18"/>
          <w:szCs w:val="18"/>
          <w:lang w:eastAsia="en-US"/>
        </w:rPr>
        <w:t>я</w:t>
      </w:r>
      <w:r w:rsidRPr="00A42BB1">
        <w:rPr>
          <w:sz w:val="18"/>
          <w:szCs w:val="18"/>
          <w:lang w:eastAsia="en-US"/>
        </w:rPr>
        <w:t>т добровольно пока</w:t>
      </w:r>
      <w:r>
        <w:rPr>
          <w:sz w:val="18"/>
          <w:szCs w:val="18"/>
          <w:lang w:eastAsia="en-US"/>
        </w:rPr>
        <w:t xml:space="preserve">зать предмет, вызывающий сигнал.  </w:t>
      </w:r>
    </w:p>
  </w:footnote>
  <w:footnote w:id="7">
    <w:p w14:paraId="21BE343C" w14:textId="77777777" w:rsidR="002A65BC" w:rsidRDefault="002A65BC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A3A2B">
        <w:t xml:space="preserve">Обращаем внимание, что проведение ЕГЭ по иностранным языкам с включенным разделом «Говорение»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ЕГЭ, которые представлены в приложениях </w:t>
      </w:r>
      <w:r>
        <w:t>7</w:t>
      </w:r>
      <w:r w:rsidRPr="009A3A2B">
        <w:t>-</w:t>
      </w:r>
      <w:r>
        <w:t>8</w:t>
      </w:r>
      <w:r w:rsidRPr="009A3A2B">
        <w:t xml:space="preserve"> и 1</w:t>
      </w:r>
      <w:r>
        <w:t>1</w:t>
      </w:r>
      <w:r w:rsidRPr="009A3A2B">
        <w:t>-1</w:t>
      </w:r>
      <w:r>
        <w:t>5</w:t>
      </w:r>
      <w:r w:rsidRPr="009A3A2B">
        <w:t>.</w:t>
      </w:r>
    </w:p>
  </w:footnote>
  <w:footnote w:id="8">
    <w:p w14:paraId="18E6AA8E" w14:textId="77777777" w:rsidR="002A65BC" w:rsidRDefault="002A65BC" w:rsidP="00DB6CE6">
      <w:pPr>
        <w:pStyle w:val="a6"/>
        <w:jc w:val="both"/>
      </w:pPr>
      <w:r>
        <w:rPr>
          <w:rStyle w:val="a8"/>
        </w:rPr>
        <w:footnoteRef/>
      </w:r>
      <w:r>
        <w:t xml:space="preserve"> Порядок проведения сканирования ЭМ описан в Приложение 16-17  настоящих Методических рекомендаций.</w:t>
      </w:r>
    </w:p>
  </w:footnote>
  <w:footnote w:id="9">
    <w:p w14:paraId="6429CB5F" w14:textId="77777777" w:rsidR="002A65BC" w:rsidDel="00790F81" w:rsidRDefault="002A65BC" w:rsidP="00DB6CE6">
      <w:pPr>
        <w:pStyle w:val="a6"/>
        <w:jc w:val="both"/>
        <w:rPr>
          <w:del w:id="236" w:author="Саламадина Дарья Олеговна" w:date="2016-10-19T15:17:00Z"/>
        </w:rPr>
      </w:pPr>
      <w:r>
        <w:rPr>
          <w:rStyle w:val="a8"/>
        </w:rPr>
        <w:footnoteRef/>
      </w:r>
      <w:r>
        <w:t xml:space="preserve"> П</w:t>
      </w:r>
      <w:r w:rsidRPr="00940AEB">
        <w:t>роведение ЕГЭ по иностранным языкам с включенным разделом «Говорение»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</w:t>
      </w:r>
      <w:r>
        <w:t>,</w:t>
      </w:r>
      <w:r w:rsidRPr="00940AEB">
        <w:t xml:space="preserve"> которые представлены в </w:t>
      </w:r>
      <w:r w:rsidRPr="00F75A2A">
        <w:rPr>
          <w:highlight w:val="lightGray"/>
          <w:rPrChange w:id="237" w:author="Саламадина Дарья Олеговна" w:date="2016-11-01T11:46:00Z">
            <w:rPr/>
          </w:rPrChange>
        </w:rPr>
        <w:t>приложениях 7-8 и 11-15.</w:t>
      </w:r>
    </w:p>
  </w:footnote>
  <w:footnote w:id="10">
    <w:p w14:paraId="326BE7C9" w14:textId="77777777" w:rsidR="002A65BC" w:rsidRDefault="002A65BC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D839B6"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11">
    <w:p w14:paraId="70A7CF8D" w14:textId="77777777" w:rsidR="002A65BC" w:rsidRPr="0057043E" w:rsidRDefault="002A65BC" w:rsidP="0057043E">
      <w:pPr>
        <w:spacing w:line="240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57043E">
        <w:rPr>
          <w:rStyle w:val="a8"/>
          <w:rFonts w:ascii="Times New Roman" w:hAnsi="Times New Roman"/>
          <w:sz w:val="18"/>
          <w:szCs w:val="16"/>
        </w:rPr>
        <w:footnoteRef/>
      </w:r>
      <w:r w:rsidRPr="0057043E">
        <w:rPr>
          <w:rFonts w:ascii="Times New Roman" w:hAnsi="Times New Roman" w:cs="Times New Roman"/>
          <w:sz w:val="18"/>
          <w:szCs w:val="16"/>
        </w:rPr>
        <w:t xml:space="preserve"> По решению ОИВ после проведения экзамена РЦОИ осуществляет сканирование всех типов бланков ЕГЭ «</w:t>
      </w:r>
      <w:proofErr w:type="spellStart"/>
      <w:r w:rsidRPr="0057043E">
        <w:rPr>
          <w:rFonts w:ascii="Times New Roman" w:hAnsi="Times New Roman" w:cs="Times New Roman"/>
          <w:sz w:val="18"/>
          <w:szCs w:val="16"/>
        </w:rPr>
        <w:t>поаудиторно</w:t>
      </w:r>
      <w:proofErr w:type="spellEnd"/>
      <w:r w:rsidRPr="0057043E">
        <w:rPr>
          <w:rFonts w:ascii="Times New Roman" w:hAnsi="Times New Roman" w:cs="Times New Roman"/>
          <w:sz w:val="18"/>
          <w:szCs w:val="16"/>
        </w:rPr>
        <w:t>». В этом случае организатору в аудитории выдается один возвратный доставочный пакет для упаковки всех типов бланков ЕГЭ.</w:t>
      </w:r>
    </w:p>
    <w:p w14:paraId="70D243A3" w14:textId="77777777" w:rsidR="002A65BC" w:rsidRDefault="002A65BC" w:rsidP="00DB6CE6">
      <w:pPr>
        <w:pStyle w:val="a6"/>
      </w:pPr>
    </w:p>
  </w:footnote>
  <w:footnote w:id="12">
    <w:p w14:paraId="4D79C850" w14:textId="77777777" w:rsidR="002A65BC" w:rsidRDefault="002A65BC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F0825">
        <w:rPr>
          <w:sz w:val="16"/>
          <w:szCs w:val="16"/>
        </w:rPr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 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</w:t>
      </w:r>
      <w:r>
        <w:rPr>
          <w:sz w:val="16"/>
          <w:szCs w:val="16"/>
        </w:rPr>
        <w:t>,</w:t>
      </w:r>
      <w:r w:rsidRPr="004F0825">
        <w:rPr>
          <w:sz w:val="16"/>
          <w:szCs w:val="16"/>
        </w:rPr>
        <w:t xml:space="preserve"> </w:t>
      </w:r>
      <w:r w:rsidRPr="0021758A">
        <w:rPr>
          <w:sz w:val="16"/>
          <w:szCs w:val="16"/>
        </w:rPr>
        <w:t>и (или) сотрудники органов внутренних дел (полиции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и с наличием необходимого количества стационарных </w:t>
      </w:r>
      <w:r>
        <w:rPr>
          <w:sz w:val="16"/>
          <w:szCs w:val="16"/>
        </w:rPr>
        <w:t>и (</w:t>
      </w:r>
      <w:r w:rsidRPr="004F0825">
        <w:rPr>
          <w:sz w:val="16"/>
          <w:szCs w:val="16"/>
        </w:rPr>
        <w:t>или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переносных  металлоискателей.</w:t>
      </w:r>
    </w:p>
  </w:footnote>
  <w:footnote w:id="13">
    <w:p w14:paraId="540687E4" w14:textId="77777777" w:rsidR="002A65BC" w:rsidRPr="00C97D22" w:rsidRDefault="002A65BC" w:rsidP="00DB6CE6">
      <w:pPr>
        <w:pStyle w:val="a6"/>
        <w:jc w:val="both"/>
      </w:pPr>
      <w:r w:rsidRPr="00C97D22">
        <w:rPr>
          <w:rStyle w:val="a8"/>
        </w:rPr>
        <w:footnoteRef/>
      </w:r>
      <w:r w:rsidRPr="00C97D22">
        <w:t xml:space="preserve"> По решению ОИВ после проведения экзамена РЦОИ осуществляет сканирование всех типов бланков ЕГЭ «</w:t>
      </w:r>
      <w:proofErr w:type="spellStart"/>
      <w:r w:rsidRPr="00C97D22">
        <w:t>поаудиторно</w:t>
      </w:r>
      <w:proofErr w:type="spellEnd"/>
      <w:r w:rsidRPr="00C97D22">
        <w:t>». В этом случае на каждого организатора в аудитории необходимо выдать один возвратный доставочный пакет для упаковки всех типов бланков ЕГЭ</w:t>
      </w:r>
    </w:p>
  </w:footnote>
  <w:footnote w:id="14">
    <w:p w14:paraId="19982613" w14:textId="77777777" w:rsidR="002A65BC" w:rsidRDefault="002A65BC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1D3D35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15">
    <w:p w14:paraId="7CF95E1F" w14:textId="77777777" w:rsidR="002A65BC" w:rsidRPr="009D2F3F" w:rsidRDefault="002A65BC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6"/>
          <w:szCs w:val="16"/>
        </w:rPr>
        <w:footnoteRef/>
      </w:r>
      <w:r w:rsidRPr="009D2F3F">
        <w:rPr>
          <w:sz w:val="16"/>
          <w:szCs w:val="16"/>
        </w:rPr>
        <w:t xml:space="preserve"> В случае использования КИМ в электронном виде член ГЭК получает от уполномоченной организации данные для доступа </w:t>
      </w:r>
      <w:proofErr w:type="gramStart"/>
      <w:r w:rsidRPr="009D2F3F">
        <w:rPr>
          <w:sz w:val="16"/>
          <w:szCs w:val="16"/>
        </w:rPr>
        <w:t>к</w:t>
      </w:r>
      <w:proofErr w:type="gramEnd"/>
      <w:r w:rsidRPr="009D2F3F">
        <w:rPr>
          <w:sz w:val="16"/>
          <w:szCs w:val="16"/>
        </w:rPr>
        <w:t xml:space="preserve"> </w:t>
      </w:r>
      <w:proofErr w:type="gramStart"/>
      <w:r w:rsidRPr="009D2F3F">
        <w:rPr>
          <w:sz w:val="16"/>
          <w:szCs w:val="16"/>
        </w:rPr>
        <w:t>КИМ</w:t>
      </w:r>
      <w:proofErr w:type="gramEnd"/>
      <w:r w:rsidRPr="009D2F3F">
        <w:rPr>
          <w:sz w:val="16"/>
          <w:szCs w:val="16"/>
        </w:rPr>
        <w:t xml:space="preserve"> в электронном виде и в присутствии участников ЕГЭ, организаторов в аудитории и общественных наблюдателей (при наличии)</w:t>
      </w:r>
      <w:r>
        <w:rPr>
          <w:sz w:val="16"/>
          <w:szCs w:val="16"/>
        </w:rPr>
        <w:t xml:space="preserve"> </w:t>
      </w:r>
      <w:r w:rsidRPr="009D2F3F">
        <w:rPr>
          <w:sz w:val="16"/>
          <w:szCs w:val="16"/>
        </w:rPr>
        <w:t>организует печать КИМ на бумажные носители. Организаторы в аудитории выполняют комплектование экзаменационных материалов для проведения ЕГЭ.</w:t>
      </w:r>
    </w:p>
  </w:footnote>
  <w:footnote w:id="16">
    <w:p w14:paraId="059CC673" w14:textId="77777777" w:rsidR="002A65BC" w:rsidRPr="009D2F3F" w:rsidRDefault="002A65BC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</w:t>
      </w:r>
      <w:r w:rsidRPr="009D2F3F">
        <w:rPr>
          <w:sz w:val="16"/>
          <w:szCs w:val="16"/>
        </w:rPr>
        <w:t xml:space="preserve">По решению </w:t>
      </w:r>
      <w:r>
        <w:rPr>
          <w:sz w:val="16"/>
          <w:szCs w:val="16"/>
        </w:rPr>
        <w:t>ОИВ</w:t>
      </w:r>
      <w:r w:rsidRPr="009D2F3F">
        <w:rPr>
          <w:sz w:val="16"/>
          <w:szCs w:val="16"/>
        </w:rPr>
        <w:t xml:space="preserve"> после проведения экзамена региональный центр обработки информации субъекта Российской Федерации осуществляет сканирование всех типов бланков ЕГЭ «</w:t>
      </w:r>
      <w:proofErr w:type="spellStart"/>
      <w:r w:rsidRPr="009D2F3F">
        <w:rPr>
          <w:sz w:val="16"/>
          <w:szCs w:val="16"/>
        </w:rPr>
        <w:t>поаудиторно</w:t>
      </w:r>
      <w:proofErr w:type="spellEnd"/>
      <w:r w:rsidRPr="009D2F3F">
        <w:rPr>
          <w:sz w:val="16"/>
          <w:szCs w:val="16"/>
        </w:rPr>
        <w:t>». В этом случае организатору в аудитории выдается один возвратный доставочный пакет для упаковки всех типов бланков ЕГЭ.</w:t>
      </w:r>
    </w:p>
  </w:footnote>
  <w:footnote w:id="17">
    <w:p w14:paraId="6A75CE91" w14:textId="6258A5A2" w:rsidR="002A65BC" w:rsidRPr="009D2F3F" w:rsidRDefault="002A65BC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Примечание: в случае обнаружения участником ЕГЭ в ИК лишних или недостающих бланков ЕГЭ или КИМ, несоответствия цифровых значений штрих-кодов на бланке регистрации и на листах КИМ со значениями на конверте с ИК, а также наличия в них полиграфических дефектов полностью заменить ИК </w:t>
      </w:r>
      <w:proofErr w:type="gramStart"/>
      <w:r w:rsidRPr="009D2F3F">
        <w:rPr>
          <w:sz w:val="18"/>
          <w:szCs w:val="18"/>
        </w:rPr>
        <w:t>на</w:t>
      </w:r>
      <w:proofErr w:type="gramEnd"/>
      <w:r w:rsidRPr="009D2F3F">
        <w:rPr>
          <w:sz w:val="18"/>
          <w:szCs w:val="18"/>
        </w:rPr>
        <w:t xml:space="preserve"> новый. Факт замены фиксируется в форме ППЭ-</w:t>
      </w:r>
      <w:r>
        <w:rPr>
          <w:sz w:val="18"/>
          <w:szCs w:val="18"/>
        </w:rPr>
        <w:t>05-02</w:t>
      </w:r>
      <w:r w:rsidRPr="009D2F3F">
        <w:rPr>
          <w:sz w:val="18"/>
          <w:szCs w:val="18"/>
        </w:rPr>
        <w:t xml:space="preserve"> «Протокол проведения </w:t>
      </w:r>
      <w:del w:id="374" w:author="Саламадина Дарья Олеговна" w:date="2016-10-31T11:11:00Z">
        <w:r w:rsidRPr="009D2F3F" w:rsidDel="000C2F4F">
          <w:rPr>
            <w:sz w:val="18"/>
            <w:szCs w:val="18"/>
          </w:rPr>
          <w:delText xml:space="preserve">ЕГЭ </w:delText>
        </w:r>
      </w:del>
      <w:ins w:id="375" w:author="Саламадина Дарья Олеговна" w:date="2016-10-31T11:11:00Z">
        <w:r>
          <w:rPr>
            <w:sz w:val="18"/>
            <w:szCs w:val="18"/>
          </w:rPr>
          <w:t>ГИА</w:t>
        </w:r>
        <w:r w:rsidRPr="009D2F3F">
          <w:rPr>
            <w:sz w:val="18"/>
            <w:szCs w:val="18"/>
          </w:rPr>
          <w:t xml:space="preserve"> </w:t>
        </w:r>
      </w:ins>
      <w:r w:rsidRPr="009D2F3F">
        <w:rPr>
          <w:sz w:val="18"/>
          <w:szCs w:val="18"/>
        </w:rPr>
        <w:t xml:space="preserve">в аудитории». Замена может производиться из неиспользованных ИК участников ЕГЭ в аудиториях или из резервного доставочного </w:t>
      </w:r>
      <w:proofErr w:type="spellStart"/>
      <w:r w:rsidRPr="009D2F3F">
        <w:rPr>
          <w:sz w:val="18"/>
          <w:szCs w:val="18"/>
        </w:rPr>
        <w:t>спецпакета</w:t>
      </w:r>
      <w:proofErr w:type="spellEnd"/>
      <w:r w:rsidRPr="009D2F3F">
        <w:rPr>
          <w:sz w:val="18"/>
          <w:szCs w:val="18"/>
        </w:rPr>
        <w:t xml:space="preserve"> пакета в присутствии члена ГЭК</w:t>
      </w:r>
      <w:r>
        <w:rPr>
          <w:sz w:val="18"/>
          <w:szCs w:val="18"/>
        </w:rPr>
        <w:t xml:space="preserve"> в штабе ППЭ</w:t>
      </w:r>
      <w:r w:rsidRPr="009D2F3F">
        <w:rPr>
          <w:sz w:val="18"/>
          <w:szCs w:val="18"/>
        </w:rPr>
        <w:t xml:space="preserve">. Для замены ИК из резервного доставочного пакета обратиться к руководителю ППЭ </w:t>
      </w:r>
      <w:r>
        <w:rPr>
          <w:sz w:val="18"/>
          <w:szCs w:val="18"/>
        </w:rPr>
        <w:t xml:space="preserve">(члену ГЭК) </w:t>
      </w:r>
      <w:r w:rsidRPr="009D2F3F">
        <w:rPr>
          <w:sz w:val="18"/>
          <w:szCs w:val="18"/>
        </w:rPr>
        <w:t xml:space="preserve">и получить ИК из резервного доставочного </w:t>
      </w:r>
      <w:proofErr w:type="spellStart"/>
      <w:r w:rsidRPr="009D2F3F">
        <w:rPr>
          <w:sz w:val="18"/>
          <w:szCs w:val="18"/>
        </w:rPr>
        <w:t>спецпакета</w:t>
      </w:r>
      <w:proofErr w:type="spellEnd"/>
      <w:r w:rsidRPr="009D2F3F">
        <w:rPr>
          <w:sz w:val="18"/>
          <w:szCs w:val="18"/>
        </w:rPr>
        <w:t xml:space="preserve"> (рекомендуется использовать пом</w:t>
      </w:r>
      <w:r>
        <w:rPr>
          <w:sz w:val="18"/>
          <w:szCs w:val="18"/>
        </w:rPr>
        <w:t>ощь организатора вне аудитории)</w:t>
      </w:r>
      <w:r w:rsidRPr="009D2F3F">
        <w:rPr>
          <w:sz w:val="18"/>
          <w:szCs w:val="18"/>
        </w:rPr>
        <w:t>;</w:t>
      </w:r>
    </w:p>
  </w:footnote>
  <w:footnote w:id="18">
    <w:p w14:paraId="448271A2" w14:textId="77777777" w:rsidR="002A65BC" w:rsidRDefault="002A65BC" w:rsidP="00DB6CE6">
      <w:pPr>
        <w:pStyle w:val="a6"/>
        <w:jc w:val="both"/>
      </w:pPr>
      <w:r w:rsidRPr="009D2F3F"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 xml:space="preserve"> Примечание: в случае</w:t>
      </w:r>
      <w:r w:rsidRPr="009D2F3F">
        <w:rPr>
          <w:sz w:val="18"/>
          <w:szCs w:val="18"/>
        </w:rPr>
        <w:t xml:space="preserve"> если участник ЕГЭ отказывается ставить личную подпись в бланке регистрации, организатор в аудитории ставит в бланке регистрации свою подпись.</w:t>
      </w:r>
    </w:p>
  </w:footnote>
  <w:footnote w:id="19">
    <w:p w14:paraId="5B4E2F56" w14:textId="77777777" w:rsidR="002A65BC" w:rsidRPr="009D2F3F" w:rsidRDefault="002A65BC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В продолжительность выполнения экзаменационной работы не включается время, выделенное на подготовительные мероприятия (инструктаж участников ЕГЭ, выдачу им ЭМ, заполнение регистрационных полей бланков ЕГЭ, настройку необходимых технических средств, используемых при проведении экзаменов).</w:t>
      </w:r>
    </w:p>
  </w:footnote>
  <w:footnote w:id="20">
    <w:p w14:paraId="617AEE20" w14:textId="1D7C4BC7" w:rsidR="002A65BC" w:rsidRPr="009D2F3F" w:rsidRDefault="002A65BC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На каждом возвратном доставочном пакете напечатан «Сопроводительный бланк к материалам ЕГЭ»</w:t>
      </w:r>
      <w:r>
        <w:rPr>
          <w:sz w:val="18"/>
          <w:szCs w:val="18"/>
        </w:rPr>
        <w:t>,</w:t>
      </w:r>
      <w:r w:rsidRPr="009D2F3F">
        <w:rPr>
          <w:sz w:val="18"/>
          <w:szCs w:val="18"/>
        </w:rPr>
        <w:t xml:space="preserve"> обязательн</w:t>
      </w:r>
      <w:r>
        <w:rPr>
          <w:sz w:val="18"/>
          <w:szCs w:val="18"/>
        </w:rPr>
        <w:t>ый</w:t>
      </w:r>
      <w:r w:rsidRPr="009D2F3F">
        <w:rPr>
          <w:sz w:val="18"/>
          <w:szCs w:val="18"/>
        </w:rPr>
        <w:t xml:space="preserve"> к заполнению.</w:t>
      </w:r>
    </w:p>
  </w:footnote>
  <w:footnote w:id="21">
    <w:p w14:paraId="440E3371" w14:textId="77777777" w:rsidR="002A65BC" w:rsidRPr="000D615E" w:rsidRDefault="002A65BC" w:rsidP="00DB6CE6">
      <w:pPr>
        <w:pStyle w:val="a6"/>
        <w:jc w:val="both"/>
      </w:pPr>
      <w:r w:rsidRPr="005158E1">
        <w:rPr>
          <w:rStyle w:val="a8"/>
        </w:rPr>
        <w:footnoteRef/>
      </w:r>
      <w:r w:rsidRPr="005158E1">
        <w:t xml:space="preserve"> </w:t>
      </w:r>
      <w:r w:rsidRPr="000D615E">
        <w:t xml:space="preserve">Ответственный организатор вне аудитории, уполномоченный руководителем ППЭ на проведение регистрации лиц, привлекаемых к проведению ЕГЭ, должен явиться в ППЭ </w:t>
      </w:r>
      <w:r>
        <w:t>не позднее</w:t>
      </w:r>
      <w:r w:rsidRPr="000D615E">
        <w:t xml:space="preserve"> 07.50 и получить у руководителя ППЭ форму ППЭ-07 «Список работников ППЭ».  </w:t>
      </w:r>
      <w:r>
        <w:t>Не позднее 08.00 по местному времени</w:t>
      </w:r>
      <w:r w:rsidRPr="000D615E">
        <w:t xml:space="preserve"> на входе в ППЭ совместно с сотрудниками, осуществляющими охрану правопорядка, и (или) сотрудниками органов внутренних дел (полиции) проверить наличие документов, установить соответствие их личности представленным документам, а также проверить наличие указанных лиц в списке работников ППЭ.</w:t>
      </w:r>
    </w:p>
  </w:footnote>
  <w:footnote w:id="22">
    <w:p w14:paraId="6FD84C84" w14:textId="77777777" w:rsidR="002A65BC" w:rsidRPr="000D615E" w:rsidRDefault="002A65BC" w:rsidP="00DB6CE6">
      <w:pPr>
        <w:pStyle w:val="a6"/>
        <w:jc w:val="both"/>
      </w:pPr>
      <w:r w:rsidRPr="000D615E">
        <w:rPr>
          <w:rStyle w:val="a8"/>
        </w:rPr>
        <w:footnoteRef/>
      </w:r>
      <w:r w:rsidRPr="000D615E">
        <w:t xml:space="preserve"> 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23">
    <w:p w14:paraId="57FC5552" w14:textId="77777777" w:rsidR="002A65BC" w:rsidRPr="00DD25D6" w:rsidRDefault="002A65BC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идентификации личности участника ГИА»). </w:t>
      </w:r>
    </w:p>
    <w:p w14:paraId="0661FDE3" w14:textId="77777777" w:rsidR="002A65BC" w:rsidRPr="00DD25D6" w:rsidRDefault="002A65BC" w:rsidP="00DB6CE6">
      <w:pPr>
        <w:pStyle w:val="a6"/>
        <w:jc w:val="both"/>
        <w:rPr>
          <w:sz w:val="18"/>
          <w:szCs w:val="18"/>
        </w:rPr>
      </w:pP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4">
    <w:p w14:paraId="7855B1CC" w14:textId="77777777" w:rsidR="002A65BC" w:rsidRPr="00DD25D6" w:rsidRDefault="002A65BC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Проверка участников ЕГЭ с помощью металлоискателей может быть осуществлена организаторами и (или) сотрудниками, осуществляющими охрану правопорядка, и (или) сотрудниками органов внутренних дел (полиции).</w:t>
      </w:r>
    </w:p>
  </w:footnote>
  <w:footnote w:id="25">
    <w:p w14:paraId="0A92D221" w14:textId="77777777" w:rsidR="002A65BC" w:rsidRPr="00DD25D6" w:rsidRDefault="002A65BC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6">
    <w:p w14:paraId="3D93E892" w14:textId="77777777" w:rsidR="002A65BC" w:rsidRPr="00DD25D6" w:rsidRDefault="002A65BC" w:rsidP="00DB6CE6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организатор вне аудитории не прикасается 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в место хранения личных вещей участников ЕГЭ или сопровождающему.</w:t>
      </w:r>
    </w:p>
  </w:footnote>
  <w:footnote w:id="27">
    <w:p w14:paraId="594D79E5" w14:textId="57ACC8FB" w:rsidR="002A65BC" w:rsidRPr="00DD25D6" w:rsidRDefault="002A65BC" w:rsidP="00C77E8F">
      <w:pPr>
        <w:pStyle w:val="a6"/>
        <w:jc w:val="both"/>
        <w:rPr>
          <w:ins w:id="494" w:author="Саламадина Дарья Олеговна" w:date="2016-10-19T14:26:00Z"/>
          <w:sz w:val="18"/>
          <w:szCs w:val="18"/>
        </w:rPr>
      </w:pPr>
      <w:ins w:id="495" w:author="Саламадина Дарья Олеговна" w:date="2016-10-19T14:26:00Z">
        <w:r w:rsidRPr="00DD25D6">
          <w:rPr>
            <w:rStyle w:val="a8"/>
            <w:sz w:val="18"/>
            <w:szCs w:val="18"/>
          </w:rPr>
          <w:footnoteRef/>
        </w:r>
        <w:r w:rsidRPr="00DD25D6">
          <w:rPr>
            <w:sz w:val="18"/>
            <w:szCs w:val="18"/>
          </w:rPr>
  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</w:t>
        </w:r>
        <w:r>
          <w:rPr>
            <w:sz w:val="18"/>
            <w:szCs w:val="18"/>
          </w:rPr>
          <w:t xml:space="preserve">ации личности участника ГИА»). </w:t>
        </w:r>
        <w:r w:rsidRPr="00DD25D6">
          <w:rPr>
            <w:sz w:val="18"/>
            <w:szCs w:val="18"/>
          </w:rPr>
          <w:t xml:space="preserve">При отсутствии участника ЕГЭ в списках распределения в данный ППЭ, участник ЕГЭ в ППЭ не допускается, </w:t>
        </w:r>
        <w:r w:rsidRPr="000D3BCD">
          <w:rPr>
            <w:sz w:val="18"/>
            <w:szCs w:val="18"/>
          </w:rPr>
          <w:t xml:space="preserve">в этом случае, </w:t>
        </w:r>
        <w:r w:rsidRPr="00DD25D6">
          <w:rPr>
            <w:sz w:val="18"/>
            <w:szCs w:val="18"/>
          </w:rPr>
          <w:t>необходимо пригласить члена ГЭК для фиксирования данного факта для дальнейшего принятия решения.</w:t>
        </w:r>
      </w:ins>
    </w:p>
  </w:footnote>
  <w:footnote w:id="28">
    <w:p w14:paraId="12964643" w14:textId="77777777" w:rsidR="002A65BC" w:rsidRPr="00DD25D6" w:rsidRDefault="002A65BC" w:rsidP="00C77E8F">
      <w:pPr>
        <w:pStyle w:val="a6"/>
        <w:jc w:val="both"/>
        <w:rPr>
          <w:ins w:id="498" w:author="Саламадина Дарья Олеговна" w:date="2016-10-19T14:26:00Z"/>
          <w:sz w:val="18"/>
          <w:szCs w:val="18"/>
        </w:rPr>
      </w:pPr>
      <w:ins w:id="499" w:author="Саламадина Дарья Олеговна" w:date="2016-10-19T14:26:00Z">
        <w:r w:rsidRPr="00DD25D6">
          <w:rPr>
            <w:rStyle w:val="a8"/>
            <w:sz w:val="18"/>
            <w:szCs w:val="18"/>
          </w:rPr>
          <w:footnoteRef/>
        </w:r>
        <w:r w:rsidRPr="00DD25D6">
          <w:rPr>
            <w:sz w:val="18"/>
            <w:szCs w:val="18"/>
          </w:rPr>
  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  </w:r>
      </w:ins>
    </w:p>
  </w:footnote>
  <w:footnote w:id="29">
    <w:p w14:paraId="2A123A94" w14:textId="64E1B567" w:rsidR="002A65BC" w:rsidRPr="00DD25D6" w:rsidRDefault="002A65BC" w:rsidP="00C77E8F">
      <w:pPr>
        <w:pStyle w:val="a6"/>
        <w:jc w:val="both"/>
        <w:rPr>
          <w:ins w:id="504" w:author="Саламадина Дарья Олеговна" w:date="2016-10-19T14:26:00Z"/>
        </w:rPr>
      </w:pPr>
      <w:ins w:id="505" w:author="Саламадина Дарья Олеговна" w:date="2016-10-19T14:26:00Z">
        <w:r w:rsidRPr="00DD25D6">
          <w:rPr>
            <w:rStyle w:val="a8"/>
            <w:sz w:val="18"/>
            <w:szCs w:val="18"/>
          </w:rPr>
          <w:footnoteRef/>
        </w:r>
        <w:r w:rsidRPr="00DD25D6">
          <w:rPr>
            <w:sz w:val="18"/>
            <w:szCs w:val="18"/>
          </w:rPr>
          <w:t xml:space="preserve"> </w:t>
        </w:r>
        <w:r w:rsidRPr="00DD25D6">
          <w:rPr>
            <w:b/>
            <w:sz w:val="18"/>
            <w:szCs w:val="18"/>
          </w:rPr>
          <w:t>ВАЖНО:</w:t>
        </w:r>
        <w:r w:rsidRPr="00DD25D6">
          <w:rPr>
            <w:sz w:val="18"/>
            <w:szCs w:val="18"/>
          </w:rPr>
          <w:t xml:space="preserve"> </w:t>
        </w:r>
      </w:ins>
      <w:ins w:id="506" w:author="Саламадина Дарья Олеговна" w:date="2016-10-19T14:56:00Z">
        <w:r>
          <w:rPr>
            <w:sz w:val="18"/>
            <w:szCs w:val="18"/>
          </w:rPr>
          <w:t>Р</w:t>
        </w:r>
        <w:r w:rsidRPr="00FB3DAE">
          <w:rPr>
            <w:sz w:val="18"/>
            <w:szCs w:val="18"/>
          </w:rPr>
          <w:t xml:space="preserve">аботник по обеспечению охраны образовательных организаций </w:t>
        </w:r>
        <w:r>
          <w:rPr>
            <w:sz w:val="18"/>
            <w:szCs w:val="18"/>
          </w:rPr>
          <w:t xml:space="preserve">не прикасается </w:t>
        </w:r>
      </w:ins>
      <w:ins w:id="507" w:author="Саламадина Дарья Олеговна" w:date="2016-10-19T14:26:00Z">
        <w:r w:rsidRPr="00DD25D6">
          <w:rPr>
            <w:sz w:val="18"/>
            <w:szCs w:val="18"/>
          </w:rPr>
          <w:t>к участникам экзамена и его вещам, а просит добровольно показать предмет, вызывающий сигнал переносног</w:t>
        </w:r>
        <w:r>
          <w:rPr>
            <w:sz w:val="18"/>
            <w:szCs w:val="18"/>
          </w:rPr>
          <w:t xml:space="preserve">о металлоискателя, и сдать все </w:t>
        </w:r>
        <w:r w:rsidRPr="000D3BCD">
          <w:rPr>
            <w:sz w:val="18"/>
            <w:szCs w:val="18"/>
          </w:rPr>
          <w:t>запрещенные</w:t>
        </w:r>
        <w:r w:rsidRPr="00DD25D6">
          <w:rPr>
            <w:sz w:val="18"/>
            <w:szCs w:val="18"/>
          </w:rPr>
          <w:t xml:space="preserve"> средства в место хранения личных вещей участников ЕГЭ или сопровождающему.</w:t>
        </w:r>
      </w:ins>
    </w:p>
  </w:footnote>
  <w:footnote w:id="30">
    <w:p w14:paraId="6E4E05CC" w14:textId="77777777" w:rsidR="002A65BC" w:rsidRDefault="002A65BC" w:rsidP="00DB6CE6">
      <w:pPr>
        <w:pStyle w:val="a6"/>
        <w:jc w:val="both"/>
      </w:pPr>
      <w:r w:rsidRPr="001D3D35">
        <w:rPr>
          <w:rStyle w:val="a8"/>
        </w:rPr>
        <w:footnoteRef/>
      </w:r>
      <w:r w:rsidRPr="001D3D35">
        <w:t xml:space="preserve"> </w:t>
      </w:r>
      <w:r w:rsidRPr="009D2F3F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31">
    <w:p w14:paraId="42415E5E" w14:textId="77777777" w:rsidR="002A65BC" w:rsidRDefault="002A65BC" w:rsidP="00DB6CE6">
      <w:pPr>
        <w:pStyle w:val="a6"/>
      </w:pPr>
      <w:r>
        <w:rPr>
          <w:rStyle w:val="a8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  <w:footnote w:id="32">
    <w:p w14:paraId="60CE0E58" w14:textId="77777777" w:rsidR="002A65BC" w:rsidRDefault="002A65BC" w:rsidP="00DB6CE6">
      <w:pPr>
        <w:pStyle w:val="a6"/>
        <w:jc w:val="both"/>
      </w:pPr>
      <w:r>
        <w:rPr>
          <w:rStyle w:val="a8"/>
        </w:rPr>
        <w:footnoteRef/>
      </w:r>
      <w:r>
        <w:t xml:space="preserve"> За исключением ППЭ, в которых </w:t>
      </w:r>
      <w:r w:rsidRPr="00E93AF5">
        <w:t xml:space="preserve">руководитель ППЭ </w:t>
      </w:r>
      <w:r>
        <w:t>д</w:t>
      </w:r>
      <w:r w:rsidRPr="00E93AF5">
        <w:t>о начала экзамена организует автоматизированное распределение участников ЕГЭ и организаторов по аудиториям.</w:t>
      </w:r>
    </w:p>
  </w:footnote>
  <w:footnote w:id="33">
    <w:p w14:paraId="5C0929C6" w14:textId="77777777" w:rsidR="002A65BC" w:rsidRDefault="002A65BC" w:rsidP="00DB6CE6">
      <w:pPr>
        <w:pStyle w:val="a6"/>
      </w:pPr>
      <w:r>
        <w:rPr>
          <w:rStyle w:val="a8"/>
        </w:rPr>
        <w:footnoteRef/>
      </w:r>
      <w:r>
        <w:t xml:space="preserve"> Пункт 1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4">
    <w:p w14:paraId="669468AB" w14:textId="77777777" w:rsidR="002A65BC" w:rsidRDefault="002A65BC" w:rsidP="00DB6CE6">
      <w:pPr>
        <w:pStyle w:val="a6"/>
      </w:pPr>
      <w:r>
        <w:rPr>
          <w:rStyle w:val="a8"/>
        </w:rPr>
        <w:footnoteRef/>
      </w:r>
      <w:r>
        <w:t xml:space="preserve"> Пункт 2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5">
    <w:p w14:paraId="66805CDB" w14:textId="77777777" w:rsidR="002A65BC" w:rsidRDefault="002A65BC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FA6B45">
        <w:t>За исключением ППЭ, в которых руководитель ППЭ до начала экзамена организует автоматизированное распределение участников ЕГЭ и организаторов по аудиториям.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7A65A" w14:textId="77777777" w:rsidR="002A65BC" w:rsidRDefault="002A65BC" w:rsidP="00EB09D0">
    <w:pPr>
      <w:pStyle w:val="ac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A1394" w14:textId="77777777" w:rsidR="002A65BC" w:rsidRDefault="002A65B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425BB" w14:textId="77777777" w:rsidR="002A65BC" w:rsidRDefault="002A65B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877"/>
    <w:multiLevelType w:val="multilevel"/>
    <w:tmpl w:val="E1F2ABBE"/>
    <w:lvl w:ilvl="0">
      <w:start w:val="1"/>
      <w:numFmt w:val="decimal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abstractNum w:abstractNumId="1">
    <w:nsid w:val="15A03E44"/>
    <w:multiLevelType w:val="hybridMultilevel"/>
    <w:tmpl w:val="FCEEE2DA"/>
    <w:lvl w:ilvl="0" w:tplc="552292F6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2415A1"/>
    <w:multiLevelType w:val="hybridMultilevel"/>
    <w:tmpl w:val="D4E63DB8"/>
    <w:lvl w:ilvl="0" w:tplc="FFFFFFFF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23368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70967"/>
    <w:multiLevelType w:val="multilevel"/>
    <w:tmpl w:val="C708267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25E747D5"/>
    <w:multiLevelType w:val="hybridMultilevel"/>
    <w:tmpl w:val="41F01CC4"/>
    <w:lvl w:ilvl="0" w:tplc="43547E9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D76E4C38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F323EF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38A3072E"/>
    <w:multiLevelType w:val="hybridMultilevel"/>
    <w:tmpl w:val="0D46B334"/>
    <w:lvl w:ilvl="0" w:tplc="061A658C">
      <w:start w:val="1"/>
      <w:numFmt w:val="decimal"/>
      <w:lvlText w:val="%1.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0">
    <w:nsid w:val="48BB7246"/>
    <w:multiLevelType w:val="hybridMultilevel"/>
    <w:tmpl w:val="98708B30"/>
    <w:lvl w:ilvl="0" w:tplc="0A4E92BC">
      <w:start w:val="1"/>
      <w:numFmt w:val="decimal"/>
      <w:lvlText w:val="%1."/>
      <w:lvlJc w:val="left"/>
      <w:pPr>
        <w:ind w:left="3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1" w:hanging="360"/>
      </w:pPr>
    </w:lvl>
    <w:lvl w:ilvl="2" w:tplc="0419001B" w:tentative="1">
      <w:start w:val="1"/>
      <w:numFmt w:val="lowerRoman"/>
      <w:lvlText w:val="%3."/>
      <w:lvlJc w:val="right"/>
      <w:pPr>
        <w:ind w:left="4501" w:hanging="180"/>
      </w:pPr>
    </w:lvl>
    <w:lvl w:ilvl="3" w:tplc="0419000F" w:tentative="1">
      <w:start w:val="1"/>
      <w:numFmt w:val="decimal"/>
      <w:lvlText w:val="%4."/>
      <w:lvlJc w:val="left"/>
      <w:pPr>
        <w:ind w:left="5221" w:hanging="360"/>
      </w:pPr>
    </w:lvl>
    <w:lvl w:ilvl="4" w:tplc="04190019" w:tentative="1">
      <w:start w:val="1"/>
      <w:numFmt w:val="lowerLetter"/>
      <w:lvlText w:val="%5."/>
      <w:lvlJc w:val="left"/>
      <w:pPr>
        <w:ind w:left="5941" w:hanging="360"/>
      </w:pPr>
    </w:lvl>
    <w:lvl w:ilvl="5" w:tplc="0419001B" w:tentative="1">
      <w:start w:val="1"/>
      <w:numFmt w:val="lowerRoman"/>
      <w:lvlText w:val="%6."/>
      <w:lvlJc w:val="right"/>
      <w:pPr>
        <w:ind w:left="6661" w:hanging="180"/>
      </w:pPr>
    </w:lvl>
    <w:lvl w:ilvl="6" w:tplc="0419000F" w:tentative="1">
      <w:start w:val="1"/>
      <w:numFmt w:val="decimal"/>
      <w:lvlText w:val="%7."/>
      <w:lvlJc w:val="left"/>
      <w:pPr>
        <w:ind w:left="7381" w:hanging="360"/>
      </w:pPr>
    </w:lvl>
    <w:lvl w:ilvl="7" w:tplc="04190019" w:tentative="1">
      <w:start w:val="1"/>
      <w:numFmt w:val="lowerLetter"/>
      <w:lvlText w:val="%8."/>
      <w:lvlJc w:val="left"/>
      <w:pPr>
        <w:ind w:left="8101" w:hanging="360"/>
      </w:pPr>
    </w:lvl>
    <w:lvl w:ilvl="8" w:tplc="0419001B" w:tentative="1">
      <w:start w:val="1"/>
      <w:numFmt w:val="lowerRoman"/>
      <w:lvlText w:val="%9."/>
      <w:lvlJc w:val="right"/>
      <w:pPr>
        <w:ind w:left="8821" w:hanging="180"/>
      </w:pPr>
    </w:lvl>
  </w:abstractNum>
  <w:abstractNum w:abstractNumId="11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1977B7"/>
    <w:multiLevelType w:val="hybridMultilevel"/>
    <w:tmpl w:val="917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15E2416"/>
    <w:multiLevelType w:val="multilevel"/>
    <w:tmpl w:val="C91266C4"/>
    <w:lvl w:ilvl="0">
      <w:start w:val="1"/>
      <w:numFmt w:val="decimal"/>
      <w:pStyle w:val="10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5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2"/>
  </w:num>
  <w:num w:numId="11">
    <w:abstractNumId w:val="10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  <w:num w:numId="16">
    <w:abstractNumId w:val="7"/>
  </w:num>
  <w:num w:numId="17">
    <w:abstractNumId w:val="6"/>
  </w:num>
  <w:num w:numId="18">
    <w:abstractNumId w:val="3"/>
  </w:num>
  <w:num w:numId="19">
    <w:abstractNumId w:val="4"/>
  </w:num>
  <w:numIdMacAtCleanup w:val="1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lamadina@inbox.ru">
    <w15:presenceInfo w15:providerId="Windows Live" w15:userId="d39e8b355869f2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7B"/>
    <w:rsid w:val="00031F54"/>
    <w:rsid w:val="00037896"/>
    <w:rsid w:val="00043B6E"/>
    <w:rsid w:val="00050B18"/>
    <w:rsid w:val="000519C6"/>
    <w:rsid w:val="00081AEC"/>
    <w:rsid w:val="0008373F"/>
    <w:rsid w:val="00097D72"/>
    <w:rsid w:val="000A133B"/>
    <w:rsid w:val="000B036D"/>
    <w:rsid w:val="000B1E97"/>
    <w:rsid w:val="000B627B"/>
    <w:rsid w:val="000C2F4F"/>
    <w:rsid w:val="000C3C4B"/>
    <w:rsid w:val="000C3EA1"/>
    <w:rsid w:val="000C3FB1"/>
    <w:rsid w:val="000C54AC"/>
    <w:rsid w:val="000D3BCD"/>
    <w:rsid w:val="000D6DC6"/>
    <w:rsid w:val="000F148A"/>
    <w:rsid w:val="000F46E6"/>
    <w:rsid w:val="00105168"/>
    <w:rsid w:val="001062A3"/>
    <w:rsid w:val="00107A3F"/>
    <w:rsid w:val="001159E5"/>
    <w:rsid w:val="00120CE5"/>
    <w:rsid w:val="001249DA"/>
    <w:rsid w:val="00126189"/>
    <w:rsid w:val="00135B66"/>
    <w:rsid w:val="00163D55"/>
    <w:rsid w:val="00171281"/>
    <w:rsid w:val="00175AF4"/>
    <w:rsid w:val="00177B6D"/>
    <w:rsid w:val="001863A5"/>
    <w:rsid w:val="00186C1F"/>
    <w:rsid w:val="001A1837"/>
    <w:rsid w:val="001A5D77"/>
    <w:rsid w:val="001B25A6"/>
    <w:rsid w:val="001B2B2A"/>
    <w:rsid w:val="001D43C0"/>
    <w:rsid w:val="00201988"/>
    <w:rsid w:val="002040F3"/>
    <w:rsid w:val="00207FA9"/>
    <w:rsid w:val="0021067B"/>
    <w:rsid w:val="002424F7"/>
    <w:rsid w:val="002451F8"/>
    <w:rsid w:val="00245D90"/>
    <w:rsid w:val="00262508"/>
    <w:rsid w:val="00266004"/>
    <w:rsid w:val="002738EA"/>
    <w:rsid w:val="00276C70"/>
    <w:rsid w:val="00277121"/>
    <w:rsid w:val="00277326"/>
    <w:rsid w:val="00281975"/>
    <w:rsid w:val="00285025"/>
    <w:rsid w:val="00293065"/>
    <w:rsid w:val="002A407B"/>
    <w:rsid w:val="002A65BC"/>
    <w:rsid w:val="002C1C5F"/>
    <w:rsid w:val="002C54A5"/>
    <w:rsid w:val="002C59D5"/>
    <w:rsid w:val="002C7128"/>
    <w:rsid w:val="002D3BE2"/>
    <w:rsid w:val="002D6E91"/>
    <w:rsid w:val="002E305D"/>
    <w:rsid w:val="002E6277"/>
    <w:rsid w:val="002F22F4"/>
    <w:rsid w:val="002F5ECB"/>
    <w:rsid w:val="002F7B09"/>
    <w:rsid w:val="00302035"/>
    <w:rsid w:val="00305FDD"/>
    <w:rsid w:val="00311A99"/>
    <w:rsid w:val="003127C3"/>
    <w:rsid w:val="00317EE3"/>
    <w:rsid w:val="003222AD"/>
    <w:rsid w:val="00335441"/>
    <w:rsid w:val="0035426C"/>
    <w:rsid w:val="003566E3"/>
    <w:rsid w:val="003618E0"/>
    <w:rsid w:val="00366440"/>
    <w:rsid w:val="003730C7"/>
    <w:rsid w:val="00382E72"/>
    <w:rsid w:val="003A6926"/>
    <w:rsid w:val="003C0C4C"/>
    <w:rsid w:val="003C4B00"/>
    <w:rsid w:val="003C6927"/>
    <w:rsid w:val="003D35FF"/>
    <w:rsid w:val="003D5FEA"/>
    <w:rsid w:val="003E278F"/>
    <w:rsid w:val="003E791A"/>
    <w:rsid w:val="0040277E"/>
    <w:rsid w:val="00404295"/>
    <w:rsid w:val="0040541A"/>
    <w:rsid w:val="00405692"/>
    <w:rsid w:val="0041512B"/>
    <w:rsid w:val="004200B4"/>
    <w:rsid w:val="004201A9"/>
    <w:rsid w:val="00423AA0"/>
    <w:rsid w:val="00456779"/>
    <w:rsid w:val="00460A15"/>
    <w:rsid w:val="004A0BAF"/>
    <w:rsid w:val="004A253E"/>
    <w:rsid w:val="004A3D5A"/>
    <w:rsid w:val="004B6AEE"/>
    <w:rsid w:val="004B75FE"/>
    <w:rsid w:val="004D1AFD"/>
    <w:rsid w:val="004D2056"/>
    <w:rsid w:val="004D7FE3"/>
    <w:rsid w:val="004E16AE"/>
    <w:rsid w:val="004E7050"/>
    <w:rsid w:val="004F7756"/>
    <w:rsid w:val="00501538"/>
    <w:rsid w:val="00501590"/>
    <w:rsid w:val="005061E0"/>
    <w:rsid w:val="00524520"/>
    <w:rsid w:val="00526A68"/>
    <w:rsid w:val="00527044"/>
    <w:rsid w:val="00540713"/>
    <w:rsid w:val="00546225"/>
    <w:rsid w:val="0055065E"/>
    <w:rsid w:val="0057043E"/>
    <w:rsid w:val="00571F9A"/>
    <w:rsid w:val="00572343"/>
    <w:rsid w:val="005723CA"/>
    <w:rsid w:val="005773B5"/>
    <w:rsid w:val="00585397"/>
    <w:rsid w:val="005A1B21"/>
    <w:rsid w:val="005A645A"/>
    <w:rsid w:val="005A7955"/>
    <w:rsid w:val="005B01F9"/>
    <w:rsid w:val="005B324A"/>
    <w:rsid w:val="005D3B79"/>
    <w:rsid w:val="005E075D"/>
    <w:rsid w:val="005E6E97"/>
    <w:rsid w:val="005E76EB"/>
    <w:rsid w:val="005F0B8F"/>
    <w:rsid w:val="00601062"/>
    <w:rsid w:val="006022EB"/>
    <w:rsid w:val="00603346"/>
    <w:rsid w:val="00607EF0"/>
    <w:rsid w:val="00622331"/>
    <w:rsid w:val="00630E79"/>
    <w:rsid w:val="006411FE"/>
    <w:rsid w:val="00650B4B"/>
    <w:rsid w:val="00652F61"/>
    <w:rsid w:val="006662CD"/>
    <w:rsid w:val="00670B6B"/>
    <w:rsid w:val="006744EE"/>
    <w:rsid w:val="006850F1"/>
    <w:rsid w:val="00686FB3"/>
    <w:rsid w:val="006963E9"/>
    <w:rsid w:val="006A265E"/>
    <w:rsid w:val="006A4A60"/>
    <w:rsid w:val="006B3C3E"/>
    <w:rsid w:val="006E0152"/>
    <w:rsid w:val="006E70E2"/>
    <w:rsid w:val="007102ED"/>
    <w:rsid w:val="00712089"/>
    <w:rsid w:val="00717519"/>
    <w:rsid w:val="00723E54"/>
    <w:rsid w:val="007267C3"/>
    <w:rsid w:val="00743DB5"/>
    <w:rsid w:val="0076407B"/>
    <w:rsid w:val="00766EF8"/>
    <w:rsid w:val="00772B1F"/>
    <w:rsid w:val="00772E0B"/>
    <w:rsid w:val="00775540"/>
    <w:rsid w:val="007755EE"/>
    <w:rsid w:val="00787AE6"/>
    <w:rsid w:val="00790F81"/>
    <w:rsid w:val="00792BA5"/>
    <w:rsid w:val="007A0AAE"/>
    <w:rsid w:val="007A21D0"/>
    <w:rsid w:val="007B6F1C"/>
    <w:rsid w:val="007C090C"/>
    <w:rsid w:val="007C0A02"/>
    <w:rsid w:val="007C175D"/>
    <w:rsid w:val="007C75A8"/>
    <w:rsid w:val="007D0DFD"/>
    <w:rsid w:val="007E56C0"/>
    <w:rsid w:val="007F26D6"/>
    <w:rsid w:val="007F40AF"/>
    <w:rsid w:val="00817132"/>
    <w:rsid w:val="00817983"/>
    <w:rsid w:val="0085158C"/>
    <w:rsid w:val="00860A42"/>
    <w:rsid w:val="00877D47"/>
    <w:rsid w:val="008830AF"/>
    <w:rsid w:val="00884A32"/>
    <w:rsid w:val="0089348A"/>
    <w:rsid w:val="008B24F9"/>
    <w:rsid w:val="008B6548"/>
    <w:rsid w:val="008C27E8"/>
    <w:rsid w:val="008D101A"/>
    <w:rsid w:val="008D132C"/>
    <w:rsid w:val="008D6F5E"/>
    <w:rsid w:val="008E7715"/>
    <w:rsid w:val="008E7D4A"/>
    <w:rsid w:val="008F5D24"/>
    <w:rsid w:val="00902FA3"/>
    <w:rsid w:val="00910EE6"/>
    <w:rsid w:val="00925FF9"/>
    <w:rsid w:val="00926369"/>
    <w:rsid w:val="00936E6B"/>
    <w:rsid w:val="009622D4"/>
    <w:rsid w:val="00963142"/>
    <w:rsid w:val="00963BCC"/>
    <w:rsid w:val="00965F82"/>
    <w:rsid w:val="00973739"/>
    <w:rsid w:val="00980BFF"/>
    <w:rsid w:val="00997661"/>
    <w:rsid w:val="009A5BF4"/>
    <w:rsid w:val="009A7260"/>
    <w:rsid w:val="009B50FA"/>
    <w:rsid w:val="009B5F04"/>
    <w:rsid w:val="009C1233"/>
    <w:rsid w:val="009E3429"/>
    <w:rsid w:val="009F204F"/>
    <w:rsid w:val="00A0578B"/>
    <w:rsid w:val="00A32B1F"/>
    <w:rsid w:val="00A52F14"/>
    <w:rsid w:val="00A71874"/>
    <w:rsid w:val="00A756E2"/>
    <w:rsid w:val="00A823DB"/>
    <w:rsid w:val="00A82EB8"/>
    <w:rsid w:val="00A95339"/>
    <w:rsid w:val="00AA3759"/>
    <w:rsid w:val="00AA4315"/>
    <w:rsid w:val="00AB5BC8"/>
    <w:rsid w:val="00AC460D"/>
    <w:rsid w:val="00AC7F86"/>
    <w:rsid w:val="00AD2171"/>
    <w:rsid w:val="00AD4F70"/>
    <w:rsid w:val="00AD51A1"/>
    <w:rsid w:val="00AE60AF"/>
    <w:rsid w:val="00B1185B"/>
    <w:rsid w:val="00B31138"/>
    <w:rsid w:val="00B31240"/>
    <w:rsid w:val="00B51C61"/>
    <w:rsid w:val="00B52ECD"/>
    <w:rsid w:val="00B53733"/>
    <w:rsid w:val="00B553E7"/>
    <w:rsid w:val="00B66BF7"/>
    <w:rsid w:val="00B84D3F"/>
    <w:rsid w:val="00B95DA3"/>
    <w:rsid w:val="00B96FE3"/>
    <w:rsid w:val="00B97693"/>
    <w:rsid w:val="00BB7AD7"/>
    <w:rsid w:val="00BE2820"/>
    <w:rsid w:val="00BE2E80"/>
    <w:rsid w:val="00C06354"/>
    <w:rsid w:val="00C1188C"/>
    <w:rsid w:val="00C17D44"/>
    <w:rsid w:val="00C2403E"/>
    <w:rsid w:val="00C36111"/>
    <w:rsid w:val="00C45CBF"/>
    <w:rsid w:val="00C505B8"/>
    <w:rsid w:val="00C510D5"/>
    <w:rsid w:val="00C614C2"/>
    <w:rsid w:val="00C75639"/>
    <w:rsid w:val="00C77E8F"/>
    <w:rsid w:val="00C827F1"/>
    <w:rsid w:val="00C91E3B"/>
    <w:rsid w:val="00C93A11"/>
    <w:rsid w:val="00C9532B"/>
    <w:rsid w:val="00C97D22"/>
    <w:rsid w:val="00CA2AAE"/>
    <w:rsid w:val="00CA44AC"/>
    <w:rsid w:val="00CA513F"/>
    <w:rsid w:val="00CC4D6B"/>
    <w:rsid w:val="00CD032E"/>
    <w:rsid w:val="00CE2848"/>
    <w:rsid w:val="00D4367C"/>
    <w:rsid w:val="00D568C4"/>
    <w:rsid w:val="00D6712A"/>
    <w:rsid w:val="00D71473"/>
    <w:rsid w:val="00D841A8"/>
    <w:rsid w:val="00D843BF"/>
    <w:rsid w:val="00DA1B7E"/>
    <w:rsid w:val="00DB6CE6"/>
    <w:rsid w:val="00DC2A34"/>
    <w:rsid w:val="00DC585E"/>
    <w:rsid w:val="00DC7FCA"/>
    <w:rsid w:val="00DD3DF5"/>
    <w:rsid w:val="00DF0BDC"/>
    <w:rsid w:val="00E13B6B"/>
    <w:rsid w:val="00E149C9"/>
    <w:rsid w:val="00E14B9C"/>
    <w:rsid w:val="00E22F2B"/>
    <w:rsid w:val="00E23F14"/>
    <w:rsid w:val="00E35D3D"/>
    <w:rsid w:val="00E47199"/>
    <w:rsid w:val="00E62020"/>
    <w:rsid w:val="00E63A13"/>
    <w:rsid w:val="00E72317"/>
    <w:rsid w:val="00E84C51"/>
    <w:rsid w:val="00EA0709"/>
    <w:rsid w:val="00EB09D0"/>
    <w:rsid w:val="00EB655C"/>
    <w:rsid w:val="00EE6504"/>
    <w:rsid w:val="00F0301C"/>
    <w:rsid w:val="00F048D1"/>
    <w:rsid w:val="00F065D7"/>
    <w:rsid w:val="00F122BE"/>
    <w:rsid w:val="00F12D04"/>
    <w:rsid w:val="00F149C1"/>
    <w:rsid w:val="00F215F3"/>
    <w:rsid w:val="00F36127"/>
    <w:rsid w:val="00F4255C"/>
    <w:rsid w:val="00F4660C"/>
    <w:rsid w:val="00F52F92"/>
    <w:rsid w:val="00F75A2A"/>
    <w:rsid w:val="00F82EA7"/>
    <w:rsid w:val="00F84685"/>
    <w:rsid w:val="00FB3DAE"/>
    <w:rsid w:val="00FD75F1"/>
    <w:rsid w:val="00FE0434"/>
    <w:rsid w:val="00FE56B1"/>
    <w:rsid w:val="00FE7988"/>
    <w:rsid w:val="00FF12F2"/>
    <w:rsid w:val="00FF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C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42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C17D44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C77E8F"/>
    <w:pPr>
      <w:keepNext/>
      <w:keepLines/>
      <w:numPr>
        <w:ilvl w:val="1"/>
        <w:numId w:val="1"/>
      </w:numPr>
      <w:spacing w:before="240" w:after="120" w:line="240" w:lineRule="auto"/>
      <w:ind w:left="0" w:firstLine="7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C17D4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C77E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42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C17D44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C77E8F"/>
    <w:pPr>
      <w:keepNext/>
      <w:keepLines/>
      <w:numPr>
        <w:ilvl w:val="1"/>
        <w:numId w:val="1"/>
      </w:numPr>
      <w:spacing w:before="240" w:after="120" w:line="240" w:lineRule="auto"/>
      <w:ind w:left="0" w:firstLine="7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C17D4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C77E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AE27A-DDA0-436B-A9F1-7B963BFF3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131</Pages>
  <Words>46099</Words>
  <Characters>262767</Characters>
  <Application>Microsoft Office Word</Application>
  <DocSecurity>0</DocSecurity>
  <Lines>2189</Lines>
  <Paragraphs>616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308250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Саламадина Дарья Олеговна</cp:lastModifiedBy>
  <cp:revision>110</cp:revision>
  <cp:lastPrinted>2015-12-24T12:59:00Z</cp:lastPrinted>
  <dcterms:created xsi:type="dcterms:W3CDTF">2015-12-31T10:04:00Z</dcterms:created>
  <dcterms:modified xsi:type="dcterms:W3CDTF">2016-11-01T14:27:00Z</dcterms:modified>
</cp:coreProperties>
</file>